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7DE70" w14:textId="65696BD0"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26F99972" w14:textId="5497DA66" w:rsidR="00096865" w:rsidRPr="00E6597C" w:rsidRDefault="00096865" w:rsidP="005E4B61">
      <w:pPr>
        <w:pStyle w:val="BodyText"/>
        <w:spacing w:after="0"/>
        <w:ind w:right="-7" w:firstLine="567"/>
        <w:jc w:val="right"/>
        <w:rPr>
          <w:rFonts w:ascii="GHEA Grapalat" w:hAnsi="GHEA Grapalat" w:cs="Sylfaen"/>
          <w:i/>
          <w:u w:val="single"/>
          <w:lang w:val="af-ZA" w:eastAsia="ru-RU"/>
        </w:rPr>
      </w:pPr>
    </w:p>
    <w:p w14:paraId="50807DA9" w14:textId="77777777" w:rsidR="00096865" w:rsidRPr="005557E7" w:rsidRDefault="00096865" w:rsidP="00EF3662">
      <w:pPr>
        <w:pStyle w:val="BodyTextIndent"/>
        <w:spacing w:line="240" w:lineRule="auto"/>
        <w:jc w:val="center"/>
        <w:rPr>
          <w:rFonts w:ascii="GHEA Grapalat" w:hAnsi="GHEA Grapalat"/>
          <w:i w:val="0"/>
          <w:sz w:val="22"/>
          <w:szCs w:val="22"/>
          <w:lang w:val="af-ZA"/>
        </w:rPr>
      </w:pPr>
    </w:p>
    <w:p w14:paraId="6C618EAA" w14:textId="77777777" w:rsidR="00642EFE" w:rsidRPr="008945C9" w:rsidRDefault="00642EFE" w:rsidP="00EF3662">
      <w:pPr>
        <w:pStyle w:val="BodyTextIndent"/>
        <w:spacing w:line="240" w:lineRule="auto"/>
        <w:jc w:val="center"/>
        <w:rPr>
          <w:rFonts w:ascii="GHEA Grapalat" w:hAnsi="GHEA Grapalat"/>
          <w:i w:val="0"/>
          <w:sz w:val="22"/>
          <w:szCs w:val="22"/>
          <w:lang w:val="af-ZA"/>
        </w:rPr>
      </w:pPr>
      <w:r w:rsidRPr="008945C9">
        <w:rPr>
          <w:rFonts w:ascii="GHEA Grapalat" w:hAnsi="GHEA Grapalat"/>
          <w:i w:val="0"/>
          <w:sz w:val="22"/>
          <w:szCs w:val="22"/>
          <w:lang w:val="af-ZA"/>
        </w:rPr>
        <w:t>ՀԱՅՏԱՐԱՐՈՒԹՅՈՒՆ</w:t>
      </w:r>
    </w:p>
    <w:p w14:paraId="75AAFA87" w14:textId="09995085" w:rsidR="00642EFE" w:rsidRPr="008945C9" w:rsidRDefault="00642EFE" w:rsidP="00EF3662">
      <w:pPr>
        <w:pStyle w:val="BodyTextIndent"/>
        <w:spacing w:line="240" w:lineRule="auto"/>
        <w:jc w:val="center"/>
        <w:rPr>
          <w:rFonts w:ascii="GHEA Grapalat" w:hAnsi="GHEA Grapalat"/>
          <w:i w:val="0"/>
          <w:sz w:val="22"/>
          <w:szCs w:val="22"/>
          <w:lang w:val="af-ZA"/>
        </w:rPr>
      </w:pPr>
      <w:r w:rsidRPr="008945C9">
        <w:rPr>
          <w:rFonts w:ascii="GHEA Grapalat" w:hAnsi="GHEA Grapalat"/>
          <w:i w:val="0"/>
          <w:sz w:val="22"/>
          <w:szCs w:val="22"/>
          <w:lang w:val="af-ZA"/>
        </w:rPr>
        <w:t xml:space="preserve">ԲԱՑ </w:t>
      </w:r>
      <w:r w:rsidR="004E1503" w:rsidRPr="008945C9">
        <w:rPr>
          <w:rFonts w:ascii="GHEA Grapalat" w:hAnsi="GHEA Grapalat"/>
          <w:i w:val="0"/>
          <w:sz w:val="22"/>
          <w:szCs w:val="22"/>
          <w:lang w:val="af-ZA"/>
        </w:rPr>
        <w:t>ՄՐՑՈՒՅԹ</w:t>
      </w:r>
      <w:r w:rsidRPr="008945C9">
        <w:rPr>
          <w:rFonts w:ascii="GHEA Grapalat" w:hAnsi="GHEA Grapalat"/>
          <w:i w:val="0"/>
          <w:sz w:val="22"/>
          <w:szCs w:val="22"/>
          <w:lang w:val="af-ZA"/>
        </w:rPr>
        <w:t>Ի ՄԱՍԻՆ</w:t>
      </w:r>
    </w:p>
    <w:p w14:paraId="3B5A071A" w14:textId="77777777" w:rsidR="00642EFE" w:rsidRPr="008945C9" w:rsidRDefault="00642EFE" w:rsidP="00EF3662">
      <w:pPr>
        <w:pStyle w:val="BodyTextIndent"/>
        <w:spacing w:line="240" w:lineRule="auto"/>
        <w:jc w:val="center"/>
        <w:rPr>
          <w:rFonts w:ascii="GHEA Grapalat" w:hAnsi="GHEA Grapalat"/>
          <w:i w:val="0"/>
          <w:sz w:val="22"/>
          <w:szCs w:val="22"/>
          <w:lang w:val="af-ZA"/>
        </w:rPr>
      </w:pPr>
    </w:p>
    <w:p w14:paraId="7014E218" w14:textId="77777777" w:rsidR="00E50F15" w:rsidRPr="008945C9" w:rsidRDefault="00E50F15" w:rsidP="00E50F15">
      <w:pPr>
        <w:pStyle w:val="BodyTextIndent"/>
        <w:spacing w:line="240" w:lineRule="auto"/>
        <w:jc w:val="center"/>
        <w:rPr>
          <w:rFonts w:ascii="GHEA Grapalat" w:hAnsi="GHEA Grapalat"/>
          <w:i w:val="0"/>
          <w:sz w:val="22"/>
          <w:szCs w:val="22"/>
          <w:lang w:val="af-ZA"/>
        </w:rPr>
      </w:pPr>
      <w:r w:rsidRPr="008945C9">
        <w:rPr>
          <w:rFonts w:ascii="GHEA Grapalat" w:hAnsi="GHEA Grapalat"/>
          <w:i w:val="0"/>
          <w:sz w:val="22"/>
          <w:szCs w:val="22"/>
          <w:lang w:val="af-ZA"/>
        </w:rPr>
        <w:t>Հայտարարության սույն տեքստը հաստատված է գնահատող հանձնաժողովի</w:t>
      </w:r>
    </w:p>
    <w:p w14:paraId="6C329A44" w14:textId="44C7B613" w:rsidR="00E50F15" w:rsidRPr="008945C9" w:rsidRDefault="00E50F15" w:rsidP="00E50F15">
      <w:pPr>
        <w:pStyle w:val="BodyTextIndent"/>
        <w:spacing w:line="240" w:lineRule="auto"/>
        <w:jc w:val="center"/>
        <w:rPr>
          <w:rFonts w:ascii="GHEA Grapalat" w:hAnsi="GHEA Grapalat"/>
          <w:i w:val="0"/>
          <w:sz w:val="22"/>
          <w:szCs w:val="22"/>
          <w:lang w:val="af-ZA"/>
        </w:rPr>
      </w:pPr>
      <w:r w:rsidRPr="008945C9">
        <w:rPr>
          <w:rFonts w:ascii="GHEA Grapalat" w:hAnsi="GHEA Grapalat"/>
          <w:i w:val="0"/>
          <w:sz w:val="22"/>
          <w:szCs w:val="22"/>
          <w:lang w:val="af-ZA"/>
        </w:rPr>
        <w:t xml:space="preserve">2024 թվականի </w:t>
      </w:r>
      <w:r w:rsidR="003F6666" w:rsidRPr="008945C9">
        <w:rPr>
          <w:rFonts w:ascii="GHEA Grapalat" w:hAnsi="GHEA Grapalat"/>
          <w:i w:val="0"/>
          <w:sz w:val="22"/>
          <w:szCs w:val="22"/>
          <w:lang w:val="af-ZA"/>
        </w:rPr>
        <w:t>մարտի 01</w:t>
      </w:r>
      <w:r w:rsidRPr="008945C9">
        <w:rPr>
          <w:rFonts w:ascii="GHEA Grapalat" w:hAnsi="GHEA Grapalat"/>
          <w:i w:val="0"/>
          <w:sz w:val="22"/>
          <w:szCs w:val="22"/>
          <w:lang w:val="af-ZA"/>
        </w:rPr>
        <w:t xml:space="preserve"> թիվ 2 որոշմամբ </w:t>
      </w:r>
    </w:p>
    <w:p w14:paraId="6C55241A" w14:textId="77777777" w:rsidR="00E50F15" w:rsidRPr="008945C9" w:rsidRDefault="00E50F15" w:rsidP="00E50F15">
      <w:pPr>
        <w:pStyle w:val="BodyTextIndent"/>
        <w:spacing w:line="240" w:lineRule="auto"/>
        <w:jc w:val="center"/>
        <w:rPr>
          <w:rFonts w:ascii="GHEA Grapalat" w:hAnsi="GHEA Grapalat"/>
          <w:i w:val="0"/>
          <w:sz w:val="22"/>
          <w:szCs w:val="22"/>
          <w:lang w:val="af-ZA"/>
        </w:rPr>
      </w:pPr>
    </w:p>
    <w:p w14:paraId="6354CC13" w14:textId="439EB5F4" w:rsidR="0091042F" w:rsidRPr="008945C9" w:rsidRDefault="00496E18" w:rsidP="00EF3662">
      <w:pPr>
        <w:pStyle w:val="BodyTextIndent"/>
        <w:spacing w:line="240" w:lineRule="auto"/>
        <w:jc w:val="center"/>
        <w:rPr>
          <w:rFonts w:ascii="GHEA Grapalat" w:hAnsi="GHEA Grapalat"/>
          <w:i w:val="0"/>
          <w:sz w:val="22"/>
          <w:szCs w:val="22"/>
          <w:lang w:val="af-ZA"/>
        </w:rPr>
      </w:pPr>
      <w:r w:rsidRPr="008945C9">
        <w:rPr>
          <w:rFonts w:ascii="GHEA Grapalat" w:hAnsi="GHEA Grapalat"/>
          <w:i w:val="0"/>
          <w:sz w:val="22"/>
          <w:szCs w:val="22"/>
          <w:lang w:val="af-ZA"/>
        </w:rPr>
        <w:t xml:space="preserve">Ընթացակարգի </w:t>
      </w:r>
      <w:r w:rsidR="00642EFE" w:rsidRPr="008945C9">
        <w:rPr>
          <w:rFonts w:ascii="GHEA Grapalat" w:hAnsi="GHEA Grapalat"/>
          <w:i w:val="0"/>
          <w:sz w:val="22"/>
          <w:szCs w:val="22"/>
          <w:lang w:val="af-ZA"/>
        </w:rPr>
        <w:t>ծածկագիրը`</w:t>
      </w:r>
      <w:r w:rsidR="0091042F" w:rsidRPr="008945C9">
        <w:rPr>
          <w:rFonts w:ascii="GHEA Grapalat" w:hAnsi="GHEA Grapalat"/>
          <w:i w:val="0"/>
          <w:sz w:val="22"/>
          <w:szCs w:val="22"/>
          <w:lang w:val="af-ZA"/>
        </w:rPr>
        <w:t xml:space="preserve"> </w:t>
      </w:r>
      <w:r w:rsidR="00316381" w:rsidRPr="008945C9">
        <w:rPr>
          <w:rFonts w:ascii="GHEA Grapalat" w:hAnsi="GHEA Grapalat"/>
          <w:i w:val="0"/>
          <w:sz w:val="22"/>
          <w:szCs w:val="22"/>
          <w:lang w:val="af-ZA"/>
        </w:rPr>
        <w:t xml:space="preserve"> </w:t>
      </w:r>
      <w:r w:rsidR="00E50F15" w:rsidRPr="008945C9">
        <w:rPr>
          <w:rFonts w:ascii="GHEA Grapalat" w:hAnsi="GHEA Grapalat"/>
          <w:b/>
          <w:i w:val="0"/>
          <w:sz w:val="22"/>
          <w:szCs w:val="22"/>
          <w:lang w:val="af-ZA"/>
        </w:rPr>
        <w:t xml:space="preserve">ԵՔԼ-ԲՄԱՇՁԲ-24/1    </w:t>
      </w:r>
      <w:r w:rsidR="009F18D0" w:rsidRPr="008945C9">
        <w:rPr>
          <w:rFonts w:ascii="GHEA Grapalat" w:hAnsi="GHEA Grapalat"/>
          <w:i w:val="0"/>
          <w:sz w:val="22"/>
          <w:szCs w:val="22"/>
          <w:u w:val="single"/>
          <w:lang w:val="af-ZA"/>
        </w:rPr>
        <w:t xml:space="preserve">        </w:t>
      </w:r>
    </w:p>
    <w:p w14:paraId="4725E55F" w14:textId="77777777" w:rsidR="0091042F" w:rsidRPr="008945C9" w:rsidRDefault="0091042F" w:rsidP="00EF3662">
      <w:pPr>
        <w:pStyle w:val="BodyTextIndent"/>
        <w:spacing w:line="240" w:lineRule="auto"/>
        <w:rPr>
          <w:rFonts w:ascii="GHEA Grapalat" w:hAnsi="GHEA Grapalat"/>
          <w:i w:val="0"/>
          <w:sz w:val="22"/>
          <w:szCs w:val="22"/>
          <w:lang w:val="af-ZA"/>
        </w:rPr>
      </w:pPr>
    </w:p>
    <w:p w14:paraId="6F5B0DA5" w14:textId="7E054F5D" w:rsidR="00E50F15" w:rsidRPr="008945C9" w:rsidRDefault="00140305" w:rsidP="00E50F15">
      <w:pPr>
        <w:pStyle w:val="BodyTextIndent"/>
        <w:spacing w:line="240" w:lineRule="auto"/>
        <w:ind w:firstLine="708"/>
        <w:rPr>
          <w:rFonts w:ascii="GHEA Grapalat" w:hAnsi="GHEA Grapalat"/>
          <w:i w:val="0"/>
          <w:sz w:val="22"/>
          <w:szCs w:val="22"/>
          <w:lang w:val="af-ZA"/>
        </w:rPr>
      </w:pPr>
      <w:r w:rsidRPr="008945C9">
        <w:rPr>
          <w:rFonts w:ascii="GHEA Grapalat" w:hAnsi="GHEA Grapalat"/>
          <w:i w:val="0"/>
          <w:sz w:val="22"/>
          <w:szCs w:val="22"/>
          <w:lang w:val="af-ZA"/>
        </w:rPr>
        <w:t xml:space="preserve">Պատվիրատուն` </w:t>
      </w:r>
      <w:r w:rsidRPr="008945C9">
        <w:rPr>
          <w:rFonts w:ascii="GHEA Grapalat" w:hAnsi="GHEA Grapalat"/>
          <w:i w:val="0"/>
          <w:sz w:val="22"/>
          <w:szCs w:val="22"/>
          <w:lang w:val="hy-AM"/>
        </w:rPr>
        <w:t>«</w:t>
      </w:r>
      <w:r w:rsidR="00E50F15" w:rsidRPr="008945C9">
        <w:rPr>
          <w:rFonts w:ascii="GHEA Grapalat" w:hAnsi="GHEA Grapalat"/>
          <w:i w:val="0"/>
          <w:sz w:val="22"/>
          <w:szCs w:val="22"/>
          <w:lang w:val="af-ZA"/>
        </w:rPr>
        <w:t>Երքաղլույս</w:t>
      </w:r>
      <w:r w:rsidRPr="008945C9">
        <w:rPr>
          <w:rFonts w:ascii="GHEA Grapalat" w:hAnsi="GHEA Grapalat"/>
          <w:i w:val="0"/>
          <w:sz w:val="22"/>
          <w:szCs w:val="22"/>
          <w:lang w:val="hy-AM"/>
        </w:rPr>
        <w:t>»</w:t>
      </w:r>
      <w:r w:rsidR="00E50F15" w:rsidRPr="008945C9">
        <w:rPr>
          <w:rFonts w:ascii="GHEA Grapalat" w:hAnsi="GHEA Grapalat"/>
          <w:i w:val="0"/>
          <w:sz w:val="22"/>
          <w:szCs w:val="22"/>
          <w:lang w:val="af-ZA"/>
        </w:rPr>
        <w:t xml:space="preserve"> ՓԲԸ, որը գտնվում է ք. Երևան, Բուզանդի 1/4 հասցեում, հայտարարում է բաց մրցույթ, որն իրականացվում է մեկ փուլով:</w:t>
      </w:r>
    </w:p>
    <w:p w14:paraId="229B2DA9" w14:textId="028EB9A7" w:rsidR="00311076" w:rsidRPr="008945C9" w:rsidRDefault="00A20B69" w:rsidP="00EF3662">
      <w:pPr>
        <w:pStyle w:val="BodyTextIndent"/>
        <w:spacing w:line="240" w:lineRule="auto"/>
        <w:ind w:firstLine="0"/>
        <w:rPr>
          <w:rFonts w:ascii="GHEA Grapalat" w:hAnsi="GHEA Grapalat"/>
          <w:i w:val="0"/>
          <w:sz w:val="22"/>
          <w:szCs w:val="22"/>
          <w:lang w:val="af-ZA"/>
        </w:rPr>
      </w:pPr>
      <w:r w:rsidRPr="008945C9">
        <w:rPr>
          <w:rFonts w:ascii="GHEA Grapalat" w:hAnsi="GHEA Grapalat"/>
          <w:i w:val="0"/>
          <w:sz w:val="22"/>
          <w:szCs w:val="22"/>
          <w:lang w:val="af-ZA"/>
        </w:rPr>
        <w:tab/>
      </w:r>
      <w:bookmarkStart w:id="0" w:name="_Hlk23167417"/>
      <w:r w:rsidR="00496E18" w:rsidRPr="008945C9">
        <w:rPr>
          <w:rFonts w:ascii="GHEA Grapalat" w:hAnsi="GHEA Grapalat"/>
          <w:i w:val="0"/>
          <w:sz w:val="22"/>
          <w:szCs w:val="22"/>
          <w:lang w:val="af-ZA"/>
        </w:rPr>
        <w:t>Սույն ընթացակարգի</w:t>
      </w:r>
      <w:bookmarkEnd w:id="0"/>
      <w:r w:rsidR="00496E18" w:rsidRPr="008945C9">
        <w:rPr>
          <w:rFonts w:ascii="GHEA Grapalat" w:hAnsi="GHEA Grapalat"/>
          <w:i w:val="0"/>
          <w:sz w:val="22"/>
          <w:szCs w:val="22"/>
          <w:lang w:val="af-ZA"/>
        </w:rPr>
        <w:t xml:space="preserve"> արդյունքում</w:t>
      </w:r>
      <w:r w:rsidR="00642EFE" w:rsidRPr="008945C9">
        <w:rPr>
          <w:rFonts w:ascii="GHEA Grapalat" w:hAnsi="GHEA Grapalat"/>
          <w:i w:val="0"/>
          <w:sz w:val="22"/>
          <w:szCs w:val="22"/>
          <w:lang w:val="af-ZA"/>
        </w:rPr>
        <w:t xml:space="preserve"> </w:t>
      </w:r>
      <w:r w:rsidR="002E7EE1" w:rsidRPr="008945C9">
        <w:rPr>
          <w:rFonts w:ascii="GHEA Grapalat" w:hAnsi="GHEA Grapalat"/>
          <w:i w:val="0"/>
          <w:sz w:val="22"/>
          <w:szCs w:val="22"/>
          <w:lang w:val="hy-AM"/>
        </w:rPr>
        <w:t>ընտրված</w:t>
      </w:r>
      <w:r w:rsidR="00642EFE" w:rsidRPr="008945C9">
        <w:rPr>
          <w:rFonts w:ascii="GHEA Grapalat" w:hAnsi="GHEA Grapalat"/>
          <w:i w:val="0"/>
          <w:sz w:val="22"/>
          <w:szCs w:val="22"/>
          <w:lang w:val="af-ZA"/>
        </w:rPr>
        <w:t xml:space="preserve"> մասնակցին սահմանված կարգով կառաջարկվի կնքել</w:t>
      </w:r>
      <w:r w:rsidR="00496E18" w:rsidRPr="008945C9">
        <w:rPr>
          <w:rFonts w:ascii="GHEA Grapalat" w:hAnsi="GHEA Grapalat"/>
          <w:i w:val="0"/>
          <w:sz w:val="22"/>
          <w:szCs w:val="22"/>
          <w:lang w:val="af-ZA"/>
        </w:rPr>
        <w:t xml:space="preserve"> </w:t>
      </w:r>
      <w:r w:rsidR="00E50F15" w:rsidRPr="008945C9">
        <w:rPr>
          <w:rFonts w:ascii="GHEA Grapalat" w:hAnsi="GHEA Grapalat"/>
          <w:b/>
          <w:i w:val="0"/>
          <w:sz w:val="22"/>
          <w:szCs w:val="22"/>
          <w:lang w:val="af-ZA"/>
        </w:rPr>
        <w:t>Երևան քաղաքի արտաքին լուսավորության ցանցի կառավարման համակարգի կառուցման</w:t>
      </w:r>
      <w:r w:rsidR="00E50F15" w:rsidRPr="008945C9">
        <w:rPr>
          <w:rFonts w:ascii="GHEA Grapalat" w:hAnsi="GHEA Grapalat"/>
          <w:i w:val="0"/>
          <w:sz w:val="22"/>
          <w:szCs w:val="22"/>
          <w:lang w:val="af-ZA"/>
        </w:rPr>
        <w:t xml:space="preserve"> </w:t>
      </w:r>
      <w:r w:rsidR="00341A74" w:rsidRPr="008945C9">
        <w:rPr>
          <w:rFonts w:ascii="GHEA Grapalat" w:hAnsi="GHEA Grapalat"/>
          <w:i w:val="0"/>
          <w:sz w:val="22"/>
          <w:szCs w:val="22"/>
          <w:lang w:val="af-ZA"/>
        </w:rPr>
        <w:t xml:space="preserve">պայմանագիր (այսուհետ` պայմանագիր)։ </w:t>
      </w:r>
      <w:r w:rsidR="00642EFE" w:rsidRPr="008945C9">
        <w:rPr>
          <w:rFonts w:ascii="GHEA Grapalat" w:hAnsi="GHEA Grapalat"/>
          <w:i w:val="0"/>
          <w:sz w:val="22"/>
          <w:szCs w:val="22"/>
          <w:lang w:val="af-ZA"/>
        </w:rPr>
        <w:t xml:space="preserve">         </w:t>
      </w:r>
      <w:r w:rsidR="00691009" w:rsidRPr="008945C9">
        <w:rPr>
          <w:rFonts w:ascii="GHEA Grapalat" w:hAnsi="GHEA Grapalat"/>
          <w:i w:val="0"/>
          <w:sz w:val="22"/>
          <w:szCs w:val="22"/>
          <w:lang w:val="af-ZA"/>
        </w:rPr>
        <w:t xml:space="preserve">      </w:t>
      </w:r>
      <w:r w:rsidR="009F18D0" w:rsidRPr="008945C9">
        <w:rPr>
          <w:rFonts w:ascii="GHEA Grapalat" w:hAnsi="GHEA Grapalat"/>
          <w:i w:val="0"/>
          <w:sz w:val="22"/>
          <w:szCs w:val="22"/>
          <w:lang w:val="af-ZA"/>
        </w:rPr>
        <w:t xml:space="preserve">  </w:t>
      </w:r>
      <w:r w:rsidR="00691009" w:rsidRPr="008945C9">
        <w:rPr>
          <w:rFonts w:ascii="GHEA Grapalat" w:hAnsi="GHEA Grapalat"/>
          <w:i w:val="0"/>
          <w:sz w:val="22"/>
          <w:szCs w:val="22"/>
          <w:lang w:val="af-ZA"/>
        </w:rPr>
        <w:t xml:space="preserve"> </w:t>
      </w:r>
    </w:p>
    <w:p w14:paraId="36338110" w14:textId="77777777" w:rsidR="00357D48" w:rsidRPr="008945C9" w:rsidRDefault="00A20B69" w:rsidP="00EF3662">
      <w:pPr>
        <w:pStyle w:val="BodyTextIndent"/>
        <w:spacing w:line="240" w:lineRule="auto"/>
        <w:ind w:firstLine="0"/>
        <w:rPr>
          <w:rFonts w:ascii="GHEA Grapalat" w:hAnsi="GHEA Grapalat"/>
          <w:i w:val="0"/>
          <w:sz w:val="22"/>
          <w:szCs w:val="22"/>
          <w:lang w:val="af-ZA"/>
        </w:rPr>
      </w:pPr>
      <w:r w:rsidRPr="008945C9">
        <w:rPr>
          <w:rFonts w:ascii="GHEA Grapalat" w:hAnsi="GHEA Grapalat"/>
          <w:i w:val="0"/>
          <w:sz w:val="22"/>
          <w:szCs w:val="22"/>
          <w:lang w:val="af-ZA"/>
        </w:rPr>
        <w:tab/>
      </w:r>
      <w:r w:rsidR="00A76C15" w:rsidRPr="008945C9">
        <w:rPr>
          <w:rFonts w:ascii="GHEA Grapalat" w:hAnsi="GHEA Grapalat"/>
          <w:i w:val="0"/>
          <w:sz w:val="22"/>
          <w:szCs w:val="22"/>
          <w:lang w:val="af-ZA"/>
        </w:rPr>
        <w:t>«</w:t>
      </w:r>
      <w:r w:rsidR="00357D48" w:rsidRPr="008945C9">
        <w:rPr>
          <w:rFonts w:ascii="GHEA Grapalat" w:hAnsi="GHEA Grapalat"/>
          <w:i w:val="0"/>
          <w:sz w:val="22"/>
          <w:szCs w:val="22"/>
          <w:lang w:val="af-ZA"/>
        </w:rPr>
        <w:t>Գնումների մասին</w:t>
      </w:r>
      <w:r w:rsidR="00A76C15" w:rsidRPr="008945C9">
        <w:rPr>
          <w:rFonts w:ascii="GHEA Grapalat" w:hAnsi="GHEA Grapalat"/>
          <w:i w:val="0"/>
          <w:sz w:val="22"/>
          <w:szCs w:val="22"/>
          <w:lang w:val="af-ZA"/>
        </w:rPr>
        <w:t>»</w:t>
      </w:r>
      <w:r w:rsidR="00A96293" w:rsidRPr="008945C9">
        <w:rPr>
          <w:rFonts w:ascii="GHEA Grapalat" w:hAnsi="GHEA Grapalat"/>
          <w:i w:val="0"/>
          <w:sz w:val="22"/>
          <w:szCs w:val="22"/>
          <w:lang w:val="af-ZA"/>
        </w:rPr>
        <w:t xml:space="preserve"> </w:t>
      </w:r>
      <w:r w:rsidR="00357D48" w:rsidRPr="008945C9">
        <w:rPr>
          <w:rFonts w:ascii="GHEA Grapalat" w:hAnsi="GHEA Grapalat"/>
          <w:i w:val="0"/>
          <w:sz w:val="22"/>
          <w:szCs w:val="22"/>
          <w:lang w:val="af-ZA"/>
        </w:rPr>
        <w:t xml:space="preserve">ՀՀ օրենքի </w:t>
      </w:r>
      <w:r w:rsidR="00955E87" w:rsidRPr="008945C9">
        <w:rPr>
          <w:rFonts w:ascii="GHEA Grapalat" w:hAnsi="GHEA Grapalat"/>
          <w:i w:val="0"/>
          <w:sz w:val="22"/>
          <w:szCs w:val="22"/>
          <w:lang w:val="af-ZA"/>
        </w:rPr>
        <w:t>7</w:t>
      </w:r>
      <w:r w:rsidR="00357D48" w:rsidRPr="008945C9">
        <w:rPr>
          <w:rFonts w:ascii="GHEA Grapalat" w:hAnsi="GHEA Grapalat"/>
          <w:i w:val="0"/>
          <w:sz w:val="22"/>
          <w:szCs w:val="22"/>
          <w:lang w:val="af-ZA"/>
        </w:rPr>
        <w:t xml:space="preserve">-րդ հոդվածի համաձայն` </w:t>
      </w:r>
      <w:r w:rsidR="00DB4CC7" w:rsidRPr="008945C9">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945C9">
        <w:rPr>
          <w:rFonts w:ascii="GHEA Grapalat" w:hAnsi="GHEA Grapalat"/>
          <w:i w:val="0"/>
          <w:sz w:val="22"/>
          <w:szCs w:val="22"/>
          <w:lang w:val="af-ZA"/>
        </w:rPr>
        <w:t xml:space="preserve">սույն </w:t>
      </w:r>
      <w:r w:rsidR="00496E18" w:rsidRPr="008945C9">
        <w:rPr>
          <w:rFonts w:ascii="GHEA Grapalat" w:hAnsi="GHEA Grapalat"/>
          <w:i w:val="0"/>
          <w:sz w:val="22"/>
          <w:szCs w:val="22"/>
          <w:lang w:val="af-ZA"/>
        </w:rPr>
        <w:t xml:space="preserve">ընթացակարգին </w:t>
      </w:r>
      <w:r w:rsidR="00DB4CC7" w:rsidRPr="008945C9">
        <w:rPr>
          <w:rFonts w:ascii="GHEA Grapalat" w:hAnsi="GHEA Grapalat"/>
          <w:i w:val="0"/>
          <w:sz w:val="22"/>
          <w:szCs w:val="22"/>
          <w:lang w:val="af-ZA"/>
        </w:rPr>
        <w:t>մասնակցելու հավասար իրավունք:</w:t>
      </w:r>
    </w:p>
    <w:p w14:paraId="70EB2664" w14:textId="77777777" w:rsidR="00A20B69" w:rsidRPr="008945C9" w:rsidRDefault="00496E18" w:rsidP="00EF3662">
      <w:pPr>
        <w:ind w:firstLine="720"/>
        <w:jc w:val="both"/>
        <w:rPr>
          <w:rFonts w:ascii="GHEA Grapalat" w:hAnsi="GHEA Grapalat"/>
          <w:sz w:val="22"/>
          <w:szCs w:val="22"/>
          <w:lang w:val="af-ZA"/>
        </w:rPr>
      </w:pPr>
      <w:r w:rsidRPr="008945C9">
        <w:rPr>
          <w:rFonts w:ascii="GHEA Grapalat" w:hAnsi="GHEA Grapalat"/>
          <w:sz w:val="22"/>
          <w:szCs w:val="22"/>
          <w:lang w:val="af-ZA"/>
        </w:rPr>
        <w:t xml:space="preserve">Սույն ընթացակարգին </w:t>
      </w:r>
      <w:r w:rsidR="00357D48" w:rsidRPr="008945C9">
        <w:rPr>
          <w:rFonts w:ascii="GHEA Grapalat" w:hAnsi="GHEA Grapalat"/>
          <w:sz w:val="22"/>
          <w:szCs w:val="22"/>
          <w:lang w:val="af-ZA"/>
        </w:rPr>
        <w:t>մասնակցելու իրավունք</w:t>
      </w:r>
      <w:r w:rsidR="00124461" w:rsidRPr="008945C9">
        <w:rPr>
          <w:rFonts w:ascii="GHEA Grapalat" w:hAnsi="GHEA Grapalat"/>
          <w:sz w:val="22"/>
          <w:szCs w:val="22"/>
          <w:lang w:val="af-ZA"/>
        </w:rPr>
        <w:t xml:space="preserve"> </w:t>
      </w:r>
      <w:r w:rsidR="003C3660" w:rsidRPr="008945C9">
        <w:rPr>
          <w:rFonts w:ascii="GHEA Grapalat" w:hAnsi="GHEA Grapalat"/>
          <w:sz w:val="22"/>
          <w:szCs w:val="22"/>
          <w:lang w:val="af-ZA"/>
        </w:rPr>
        <w:t xml:space="preserve">չունեցող </w:t>
      </w:r>
      <w:r w:rsidR="006E7947" w:rsidRPr="008945C9">
        <w:rPr>
          <w:rFonts w:ascii="GHEA Grapalat" w:hAnsi="GHEA Grapalat"/>
          <w:sz w:val="22"/>
          <w:szCs w:val="22"/>
          <w:lang w:val="af-ZA"/>
        </w:rPr>
        <w:t xml:space="preserve">անձանց, ինչպես </w:t>
      </w:r>
      <w:r w:rsidR="00A20B69" w:rsidRPr="008945C9">
        <w:rPr>
          <w:rFonts w:ascii="GHEA Grapalat" w:hAnsi="GHEA Grapalat"/>
          <w:sz w:val="22"/>
          <w:szCs w:val="22"/>
          <w:lang w:val="af-ZA"/>
        </w:rPr>
        <w:t xml:space="preserve">նաև մասնակիցներին ներկայացվող </w:t>
      </w:r>
      <w:r w:rsidR="00B61894" w:rsidRPr="008945C9">
        <w:rPr>
          <w:rFonts w:ascii="GHEA Grapalat" w:hAnsi="GHEA Grapalat"/>
          <w:sz w:val="22"/>
          <w:szCs w:val="22"/>
          <w:lang w:val="af-ZA"/>
        </w:rPr>
        <w:t xml:space="preserve">պայմանները </w:t>
      </w:r>
      <w:r w:rsidR="00A20B69" w:rsidRPr="008945C9">
        <w:rPr>
          <w:rFonts w:ascii="GHEA Grapalat" w:hAnsi="GHEA Grapalat"/>
          <w:sz w:val="22"/>
          <w:szCs w:val="22"/>
          <w:lang w:val="af-ZA"/>
        </w:rPr>
        <w:t>սահմանված են սույն ընթացակարգի հրավերով:</w:t>
      </w:r>
    </w:p>
    <w:p w14:paraId="082CB388" w14:textId="77777777" w:rsidR="00357D48" w:rsidRPr="008945C9" w:rsidRDefault="00EE73A8" w:rsidP="00EF3662">
      <w:pPr>
        <w:pStyle w:val="BodyTextIndent"/>
        <w:spacing w:line="240" w:lineRule="auto"/>
        <w:rPr>
          <w:rFonts w:ascii="GHEA Grapalat" w:hAnsi="GHEA Grapalat"/>
          <w:i w:val="0"/>
          <w:sz w:val="22"/>
          <w:szCs w:val="22"/>
          <w:lang w:val="af-ZA"/>
        </w:rPr>
      </w:pPr>
      <w:r w:rsidRPr="008945C9">
        <w:rPr>
          <w:rFonts w:ascii="GHEA Grapalat" w:hAnsi="GHEA Grapalat"/>
          <w:i w:val="0"/>
          <w:sz w:val="22"/>
          <w:szCs w:val="22"/>
          <w:lang w:val="af-ZA"/>
        </w:rPr>
        <w:t xml:space="preserve">Ընտրված </w:t>
      </w:r>
      <w:r w:rsidR="00357D48" w:rsidRPr="008945C9">
        <w:rPr>
          <w:rFonts w:ascii="GHEA Grapalat" w:hAnsi="GHEA Grapalat"/>
          <w:i w:val="0"/>
          <w:sz w:val="22"/>
          <w:szCs w:val="22"/>
          <w:lang w:val="af-ZA"/>
        </w:rPr>
        <w:t xml:space="preserve">մասնակիցը որոշվում է </w:t>
      </w:r>
      <w:bookmarkStart w:id="1" w:name="_Hlk23167512"/>
      <w:r w:rsidR="00496E18" w:rsidRPr="008945C9">
        <w:rPr>
          <w:rFonts w:ascii="GHEA Grapalat" w:hAnsi="GHEA Grapalat"/>
          <w:i w:val="0"/>
          <w:sz w:val="22"/>
          <w:szCs w:val="22"/>
          <w:lang w:val="af-ZA"/>
        </w:rPr>
        <w:t xml:space="preserve">ոչ գնային պայմաններով բավարար գնահատված </w:t>
      </w:r>
      <w:bookmarkEnd w:id="1"/>
      <w:r w:rsidR="00357D48" w:rsidRPr="008945C9">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945C9">
        <w:rPr>
          <w:rFonts w:ascii="GHEA Grapalat" w:hAnsi="GHEA Grapalat"/>
          <w:i w:val="0"/>
          <w:sz w:val="22"/>
          <w:szCs w:val="22"/>
          <w:lang w:val="af-ZA"/>
        </w:rPr>
        <w:t>։</w:t>
      </w:r>
      <w:r w:rsidR="00357D48" w:rsidRPr="008945C9">
        <w:rPr>
          <w:rFonts w:ascii="GHEA Grapalat" w:hAnsi="GHEA Grapalat"/>
          <w:i w:val="0"/>
          <w:sz w:val="22"/>
          <w:szCs w:val="22"/>
          <w:lang w:val="af-ZA"/>
        </w:rPr>
        <w:t xml:space="preserve"> </w:t>
      </w:r>
    </w:p>
    <w:p w14:paraId="578CFD38" w14:textId="77777777" w:rsidR="0067579A" w:rsidRPr="008945C9" w:rsidRDefault="00357D48" w:rsidP="00EF3662">
      <w:pPr>
        <w:pStyle w:val="BodyTextIndent"/>
        <w:spacing w:line="240" w:lineRule="auto"/>
        <w:rPr>
          <w:rFonts w:ascii="GHEA Grapalat" w:hAnsi="GHEA Grapalat"/>
          <w:i w:val="0"/>
          <w:sz w:val="22"/>
          <w:szCs w:val="22"/>
          <w:lang w:val="af-ZA"/>
        </w:rPr>
      </w:pPr>
      <w:r w:rsidRPr="008945C9">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8945C9">
        <w:rPr>
          <w:rFonts w:ascii="GHEA Grapalat" w:hAnsi="GHEA Grapalat"/>
          <w:i w:val="0"/>
          <w:sz w:val="22"/>
          <w:szCs w:val="22"/>
          <w:lang w:val="af-ZA"/>
        </w:rPr>
        <w:t xml:space="preserve">անվճար </w:t>
      </w:r>
      <w:r w:rsidRPr="008945C9">
        <w:rPr>
          <w:rFonts w:ascii="GHEA Grapalat" w:hAnsi="GHEA Grapalat"/>
          <w:i w:val="0"/>
          <w:sz w:val="22"/>
          <w:szCs w:val="22"/>
          <w:lang w:val="af-ZA"/>
        </w:rPr>
        <w:t>ապահովում է հրավերի` էլեկտրոնային ձևով տրամադրումը դիմում</w:t>
      </w:r>
      <w:r w:rsidR="0006311D" w:rsidRPr="008945C9">
        <w:rPr>
          <w:rFonts w:ascii="GHEA Grapalat" w:hAnsi="GHEA Grapalat"/>
          <w:i w:val="0"/>
          <w:sz w:val="22"/>
          <w:szCs w:val="22"/>
          <w:lang w:val="af-ZA"/>
        </w:rPr>
        <w:t>ը</w:t>
      </w:r>
      <w:r w:rsidRPr="008945C9">
        <w:rPr>
          <w:rFonts w:ascii="GHEA Grapalat" w:hAnsi="GHEA Grapalat"/>
          <w:i w:val="0"/>
          <w:sz w:val="22"/>
          <w:szCs w:val="22"/>
          <w:lang w:val="af-ZA"/>
        </w:rPr>
        <w:t xml:space="preserve"> ստանալու օրվան հաջորդող աշխատանքային օրվա ընթացքում</w:t>
      </w:r>
      <w:r w:rsidR="004D5671" w:rsidRPr="008945C9">
        <w:rPr>
          <w:rFonts w:ascii="GHEA Grapalat" w:hAnsi="GHEA Grapalat"/>
          <w:i w:val="0"/>
          <w:sz w:val="22"/>
          <w:szCs w:val="22"/>
          <w:lang w:val="af-ZA"/>
        </w:rPr>
        <w:t>։</w:t>
      </w:r>
      <w:r w:rsidRPr="008945C9">
        <w:rPr>
          <w:rFonts w:ascii="GHEA Grapalat" w:hAnsi="GHEA Grapalat"/>
          <w:i w:val="0"/>
          <w:sz w:val="22"/>
          <w:szCs w:val="22"/>
          <w:lang w:val="af-ZA"/>
        </w:rPr>
        <w:t xml:space="preserve"> </w:t>
      </w:r>
    </w:p>
    <w:p w14:paraId="315D18A3" w14:textId="27D2A3AF" w:rsidR="00357D48" w:rsidRPr="008945C9" w:rsidRDefault="003B5AE9" w:rsidP="00BB7307">
      <w:pPr>
        <w:pStyle w:val="BodyTextIndent"/>
        <w:spacing w:line="240" w:lineRule="auto"/>
        <w:rPr>
          <w:rFonts w:ascii="GHEA Grapalat" w:hAnsi="GHEA Grapalat"/>
          <w:i w:val="0"/>
          <w:sz w:val="22"/>
          <w:szCs w:val="22"/>
          <w:lang w:val="af-ZA"/>
        </w:rPr>
      </w:pPr>
      <w:r w:rsidRPr="008945C9">
        <w:rPr>
          <w:rFonts w:ascii="GHEA Grapalat" w:hAnsi="GHEA Grapalat"/>
          <w:i w:val="0"/>
          <w:sz w:val="22"/>
          <w:szCs w:val="22"/>
          <w:lang w:val="af-ZA"/>
        </w:rPr>
        <w:t xml:space="preserve">Սույն ընթացակարգին մասնակցության </w:t>
      </w:r>
      <w:r w:rsidR="00357D48" w:rsidRPr="008945C9">
        <w:rPr>
          <w:rFonts w:ascii="GHEA Grapalat" w:hAnsi="GHEA Grapalat"/>
          <w:i w:val="0"/>
          <w:sz w:val="22"/>
          <w:szCs w:val="22"/>
          <w:lang w:val="af-ZA"/>
        </w:rPr>
        <w:t>հայտերն անհրաժեշտ է ներկայացնել</w:t>
      </w:r>
      <w:r w:rsidR="00B61894" w:rsidRPr="008945C9">
        <w:rPr>
          <w:rFonts w:ascii="GHEA Grapalat" w:hAnsi="GHEA Grapalat"/>
          <w:i w:val="0"/>
          <w:sz w:val="22"/>
          <w:szCs w:val="22"/>
          <w:lang w:val="af-ZA" w:eastAsia="ru-RU"/>
        </w:rPr>
        <w:t xml:space="preserve">    </w:t>
      </w:r>
      <w:r w:rsidR="00FB0B89" w:rsidRPr="008945C9">
        <w:rPr>
          <w:rFonts w:ascii="GHEA Grapalat" w:hAnsi="GHEA Grapalat"/>
          <w:b/>
          <w:i w:val="0"/>
          <w:sz w:val="22"/>
          <w:szCs w:val="22"/>
          <w:lang w:val="af-ZA"/>
        </w:rPr>
        <w:t xml:space="preserve">ք. Երևան, Բուզանդի 1/4  </w:t>
      </w:r>
      <w:r w:rsidR="00B61894" w:rsidRPr="008945C9">
        <w:rPr>
          <w:rFonts w:ascii="GHEA Grapalat" w:hAnsi="GHEA Grapalat"/>
          <w:b/>
          <w:i w:val="0"/>
          <w:sz w:val="22"/>
          <w:szCs w:val="22"/>
          <w:lang w:val="af-ZA"/>
        </w:rPr>
        <w:t xml:space="preserve"> հասցեով,</w:t>
      </w:r>
      <w:r w:rsidR="00B61894" w:rsidRPr="008945C9">
        <w:rPr>
          <w:rFonts w:ascii="GHEA Grapalat" w:hAnsi="GHEA Grapalat"/>
          <w:i w:val="0"/>
          <w:sz w:val="22"/>
          <w:szCs w:val="22"/>
          <w:lang w:val="af-ZA"/>
        </w:rPr>
        <w:t xml:space="preserve"> </w:t>
      </w:r>
      <w:r w:rsidR="00BB7307" w:rsidRPr="008945C9">
        <w:rPr>
          <w:rFonts w:ascii="GHEA Grapalat" w:hAnsi="GHEA Grapalat"/>
          <w:i w:val="0"/>
          <w:sz w:val="22"/>
          <w:szCs w:val="22"/>
          <w:lang w:val="af-ZA"/>
        </w:rPr>
        <w:t xml:space="preserve"> </w:t>
      </w:r>
      <w:r w:rsidR="00B61894" w:rsidRPr="008945C9">
        <w:rPr>
          <w:rFonts w:ascii="GHEA Grapalat" w:hAnsi="GHEA Grapalat"/>
          <w:i w:val="0"/>
          <w:sz w:val="22"/>
          <w:szCs w:val="22"/>
          <w:lang w:val="af-ZA"/>
        </w:rPr>
        <w:t>փաստաթղթային ձևով</w:t>
      </w:r>
      <w:r w:rsidR="00B61894" w:rsidRPr="008945C9">
        <w:rPr>
          <w:rFonts w:ascii="GHEA Grapalat" w:hAnsi="GHEA Grapalat"/>
          <w:i w:val="0"/>
          <w:sz w:val="22"/>
          <w:szCs w:val="22"/>
          <w:lang w:val="af-ZA" w:eastAsia="ru-RU"/>
        </w:rPr>
        <w:t xml:space="preserve"> </w:t>
      </w:r>
      <w:r w:rsidR="00B61894" w:rsidRPr="008945C9">
        <w:rPr>
          <w:rFonts w:ascii="GHEA Grapalat" w:hAnsi="GHEA Grapalat"/>
          <w:i w:val="0"/>
          <w:sz w:val="22"/>
          <w:szCs w:val="22"/>
          <w:lang w:val="af-ZA"/>
        </w:rPr>
        <w:t xml:space="preserve">մինչև սույն հայտարարության հրապարակման օրվանից հաշված </w:t>
      </w:r>
      <w:r w:rsidR="00BB7307" w:rsidRPr="008945C9">
        <w:rPr>
          <w:rFonts w:ascii="GHEA Grapalat" w:hAnsi="GHEA Grapalat"/>
          <w:i w:val="0"/>
          <w:sz w:val="22"/>
          <w:szCs w:val="22"/>
          <w:lang w:val="af-ZA"/>
        </w:rPr>
        <w:t>40</w:t>
      </w:r>
      <w:r w:rsidR="00B61894" w:rsidRPr="008945C9">
        <w:rPr>
          <w:rFonts w:ascii="GHEA Grapalat" w:hAnsi="GHEA Grapalat"/>
          <w:i w:val="0"/>
          <w:sz w:val="22"/>
          <w:szCs w:val="22"/>
          <w:lang w:val="af-ZA"/>
        </w:rPr>
        <w:t xml:space="preserve">-րդ օրվա </w:t>
      </w:r>
      <w:r w:rsidR="00BB7307" w:rsidRPr="008945C9">
        <w:rPr>
          <w:rFonts w:ascii="GHEA Grapalat" w:hAnsi="GHEA Grapalat"/>
          <w:b/>
          <w:i w:val="0"/>
          <w:sz w:val="22"/>
          <w:szCs w:val="22"/>
          <w:lang w:val="hy-AM"/>
        </w:rPr>
        <w:t>ժամը 1</w:t>
      </w:r>
      <w:r w:rsidR="00BB7307" w:rsidRPr="008945C9">
        <w:rPr>
          <w:rFonts w:ascii="GHEA Grapalat" w:hAnsi="GHEA Grapalat"/>
          <w:b/>
          <w:i w:val="0"/>
          <w:sz w:val="22"/>
          <w:szCs w:val="22"/>
          <w:lang w:val="af-ZA"/>
        </w:rPr>
        <w:t>1</w:t>
      </w:r>
      <w:r w:rsidR="00BB7307" w:rsidRPr="008945C9">
        <w:rPr>
          <w:rFonts w:ascii="GHEA Grapalat" w:hAnsi="GHEA Grapalat"/>
          <w:b/>
          <w:i w:val="0"/>
          <w:sz w:val="22"/>
          <w:szCs w:val="22"/>
          <w:lang w:val="hy-AM"/>
        </w:rPr>
        <w:t>:00</w:t>
      </w:r>
      <w:r w:rsidR="00BB7307" w:rsidRPr="008945C9">
        <w:rPr>
          <w:rFonts w:ascii="GHEA Grapalat" w:hAnsi="GHEA Grapalat"/>
          <w:b/>
          <w:i w:val="0"/>
          <w:sz w:val="22"/>
          <w:szCs w:val="22"/>
          <w:lang w:val="af-ZA"/>
        </w:rPr>
        <w:t>-ն</w:t>
      </w:r>
      <w:r w:rsidR="00BB7307" w:rsidRPr="008945C9">
        <w:rPr>
          <w:rFonts w:ascii="GHEA Grapalat" w:hAnsi="GHEA Grapalat"/>
          <w:i w:val="0"/>
          <w:sz w:val="22"/>
          <w:szCs w:val="22"/>
          <w:lang w:val="af-ZA"/>
        </w:rPr>
        <w:t>:</w:t>
      </w:r>
      <w:r w:rsidR="00B61894" w:rsidRPr="008945C9">
        <w:rPr>
          <w:rFonts w:ascii="GHEA Grapalat" w:hAnsi="GHEA Grapalat"/>
          <w:i w:val="0"/>
          <w:sz w:val="22"/>
          <w:szCs w:val="22"/>
          <w:lang w:val="af-ZA"/>
        </w:rPr>
        <w:t xml:space="preserve"> </w:t>
      </w:r>
      <w:r w:rsidR="000076A1" w:rsidRPr="008945C9">
        <w:rPr>
          <w:rFonts w:ascii="GHEA Grapalat" w:hAnsi="GHEA Grapalat"/>
          <w:i w:val="0"/>
          <w:sz w:val="22"/>
          <w:szCs w:val="22"/>
          <w:lang w:val="af-ZA"/>
        </w:rPr>
        <w:t>Հայտերը, հայերենից բացի, կարող են ներկայացվել նաև անգլերեն կամ ռուսերեն:</w:t>
      </w:r>
      <w:r w:rsidR="00357D48" w:rsidRPr="008945C9">
        <w:rPr>
          <w:rFonts w:ascii="GHEA Grapalat" w:hAnsi="GHEA Grapalat"/>
          <w:i w:val="0"/>
          <w:sz w:val="22"/>
          <w:szCs w:val="22"/>
          <w:lang w:val="af-ZA"/>
        </w:rPr>
        <w:t xml:space="preserve"> </w:t>
      </w:r>
    </w:p>
    <w:p w14:paraId="08051658" w14:textId="1D6386B5" w:rsidR="00BB7307" w:rsidRPr="008945C9" w:rsidRDefault="00BB7307" w:rsidP="00BB7307">
      <w:pPr>
        <w:pStyle w:val="BodyTextIndent"/>
        <w:spacing w:line="240" w:lineRule="auto"/>
        <w:rPr>
          <w:rFonts w:ascii="GHEA Grapalat" w:hAnsi="GHEA Grapalat"/>
          <w:b/>
          <w:i w:val="0"/>
          <w:sz w:val="22"/>
          <w:szCs w:val="22"/>
          <w:lang w:val="af-ZA"/>
        </w:rPr>
      </w:pPr>
      <w:r w:rsidRPr="008945C9">
        <w:rPr>
          <w:rFonts w:ascii="GHEA Grapalat" w:hAnsi="GHEA Grapalat"/>
          <w:i w:val="0"/>
          <w:sz w:val="22"/>
          <w:szCs w:val="22"/>
          <w:lang w:val="af-ZA"/>
        </w:rPr>
        <w:t xml:space="preserve">Հայտերի բացումը տեղի կունենա </w:t>
      </w:r>
      <w:r w:rsidRPr="008945C9">
        <w:rPr>
          <w:rFonts w:ascii="GHEA Grapalat" w:hAnsi="GHEA Grapalat"/>
          <w:b/>
          <w:i w:val="0"/>
          <w:sz w:val="22"/>
          <w:szCs w:val="22"/>
          <w:lang w:val="af-ZA"/>
        </w:rPr>
        <w:t>ք. Երևան, Բուզանդի 1/4 հասցեում,  20</w:t>
      </w:r>
      <w:r w:rsidRPr="008945C9">
        <w:rPr>
          <w:rFonts w:ascii="GHEA Grapalat" w:hAnsi="GHEA Grapalat"/>
          <w:b/>
          <w:i w:val="0"/>
          <w:sz w:val="22"/>
          <w:szCs w:val="22"/>
          <w:lang w:val="hy-AM"/>
        </w:rPr>
        <w:t>2</w:t>
      </w:r>
      <w:r w:rsidRPr="008945C9">
        <w:rPr>
          <w:rFonts w:ascii="GHEA Grapalat" w:hAnsi="GHEA Grapalat"/>
          <w:b/>
          <w:i w:val="0"/>
          <w:sz w:val="22"/>
          <w:szCs w:val="22"/>
          <w:lang w:val="af-ZA"/>
        </w:rPr>
        <w:t xml:space="preserve">4 թվականի </w:t>
      </w:r>
      <w:r w:rsidR="003F6666" w:rsidRPr="008945C9">
        <w:rPr>
          <w:rFonts w:ascii="GHEA Grapalat" w:hAnsi="GHEA Grapalat"/>
          <w:b/>
          <w:i w:val="0"/>
          <w:sz w:val="22"/>
          <w:szCs w:val="22"/>
          <w:lang w:val="en-US"/>
        </w:rPr>
        <w:t>ապրիլի</w:t>
      </w:r>
      <w:r w:rsidR="003F6666" w:rsidRPr="008945C9">
        <w:rPr>
          <w:rFonts w:ascii="GHEA Grapalat" w:hAnsi="GHEA Grapalat"/>
          <w:b/>
          <w:i w:val="0"/>
          <w:sz w:val="22"/>
          <w:szCs w:val="22"/>
          <w:lang w:val="af-ZA"/>
        </w:rPr>
        <w:t xml:space="preserve"> 1</w:t>
      </w:r>
      <w:r w:rsidR="0020407F" w:rsidRPr="008945C9">
        <w:rPr>
          <w:rFonts w:ascii="GHEA Grapalat" w:hAnsi="GHEA Grapalat"/>
          <w:b/>
          <w:i w:val="0"/>
          <w:sz w:val="22"/>
          <w:szCs w:val="22"/>
          <w:lang w:val="af-ZA"/>
        </w:rPr>
        <w:t>0</w:t>
      </w:r>
      <w:r w:rsidR="00E16822" w:rsidRPr="008945C9">
        <w:rPr>
          <w:rFonts w:ascii="GHEA Grapalat" w:hAnsi="GHEA Grapalat"/>
          <w:b/>
          <w:i w:val="0"/>
          <w:sz w:val="22"/>
          <w:szCs w:val="22"/>
          <w:lang w:val="hy-AM"/>
        </w:rPr>
        <w:t>-ին</w:t>
      </w:r>
      <w:r w:rsidRPr="008945C9">
        <w:rPr>
          <w:rFonts w:ascii="GHEA Grapalat" w:hAnsi="GHEA Grapalat"/>
          <w:b/>
          <w:i w:val="0"/>
          <w:sz w:val="22"/>
          <w:szCs w:val="22"/>
          <w:lang w:val="hy-AM"/>
        </w:rPr>
        <w:t>, ժամը 1</w:t>
      </w:r>
      <w:r w:rsidRPr="008945C9">
        <w:rPr>
          <w:rFonts w:ascii="GHEA Grapalat" w:hAnsi="GHEA Grapalat"/>
          <w:b/>
          <w:i w:val="0"/>
          <w:sz w:val="22"/>
          <w:szCs w:val="22"/>
          <w:lang w:val="af-ZA"/>
        </w:rPr>
        <w:t>1</w:t>
      </w:r>
      <w:r w:rsidRPr="008945C9">
        <w:rPr>
          <w:rFonts w:ascii="GHEA Grapalat" w:hAnsi="GHEA Grapalat"/>
          <w:b/>
          <w:i w:val="0"/>
          <w:sz w:val="22"/>
          <w:szCs w:val="22"/>
          <w:lang w:val="hy-AM"/>
        </w:rPr>
        <w:t>:00</w:t>
      </w:r>
      <w:r w:rsidRPr="008945C9">
        <w:rPr>
          <w:rFonts w:ascii="GHEA Grapalat" w:hAnsi="GHEA Grapalat"/>
          <w:b/>
          <w:i w:val="0"/>
          <w:sz w:val="22"/>
          <w:szCs w:val="22"/>
          <w:lang w:val="af-ZA"/>
        </w:rPr>
        <w:t xml:space="preserve">-ին։   </w:t>
      </w:r>
    </w:p>
    <w:p w14:paraId="6050632B" w14:textId="77777777" w:rsidR="001822F3" w:rsidRPr="008945C9" w:rsidRDefault="001822F3" w:rsidP="001822F3">
      <w:pPr>
        <w:ind w:firstLine="720"/>
        <w:jc w:val="both"/>
        <w:rPr>
          <w:rFonts w:ascii="GHEA Grapalat" w:hAnsi="GHEA Grapalat"/>
          <w:sz w:val="22"/>
          <w:szCs w:val="22"/>
          <w:lang w:val="hy-AM"/>
        </w:rPr>
      </w:pPr>
      <w:r w:rsidRPr="008945C9">
        <w:rPr>
          <w:rFonts w:ascii="GHEA Grapalat" w:hAnsi="GHEA Grapalat"/>
          <w:sz w:val="22"/>
          <w:szCs w:val="22"/>
          <w:lang w:val="af-ZA"/>
        </w:rPr>
        <w:t>Սույն ընթացակարգի վերաբերյալ բողոք</w:t>
      </w:r>
      <w:r w:rsidRPr="008945C9">
        <w:rPr>
          <w:rFonts w:ascii="GHEA Grapalat" w:hAnsi="GHEA Grapalat"/>
          <w:sz w:val="22"/>
          <w:szCs w:val="22"/>
          <w:lang w:val="hy-AM"/>
        </w:rPr>
        <w:t xml:space="preserve">արկումն իրականացվում է </w:t>
      </w:r>
      <w:r w:rsidRPr="008945C9">
        <w:rPr>
          <w:rFonts w:ascii="GHEA Grapalat" w:hAnsi="GHEA Grapalat"/>
          <w:sz w:val="22"/>
          <w:szCs w:val="22"/>
          <w:lang w:val="af-ZA"/>
        </w:rPr>
        <w:t xml:space="preserve"> «</w:t>
      </w:r>
      <w:r w:rsidRPr="008945C9">
        <w:rPr>
          <w:rFonts w:ascii="GHEA Grapalat" w:hAnsi="GHEA Grapalat"/>
          <w:sz w:val="22"/>
          <w:szCs w:val="22"/>
          <w:lang w:val="hy-AM"/>
        </w:rPr>
        <w:t>Գնումների</w:t>
      </w:r>
      <w:r w:rsidRPr="008945C9">
        <w:rPr>
          <w:rFonts w:ascii="GHEA Grapalat" w:hAnsi="GHEA Grapalat"/>
          <w:sz w:val="22"/>
          <w:szCs w:val="22"/>
          <w:lang w:val="af-ZA"/>
        </w:rPr>
        <w:t xml:space="preserve"> </w:t>
      </w:r>
      <w:r w:rsidRPr="008945C9">
        <w:rPr>
          <w:rFonts w:ascii="GHEA Grapalat" w:hAnsi="GHEA Grapalat"/>
          <w:sz w:val="22"/>
          <w:szCs w:val="22"/>
          <w:lang w:val="hy-AM"/>
        </w:rPr>
        <w:t>մասին</w:t>
      </w:r>
      <w:r w:rsidRPr="008945C9">
        <w:rPr>
          <w:rFonts w:ascii="GHEA Grapalat" w:hAnsi="GHEA Grapalat"/>
          <w:sz w:val="22"/>
          <w:szCs w:val="22"/>
          <w:lang w:val="af-ZA"/>
        </w:rPr>
        <w:t>»</w:t>
      </w:r>
      <w:r w:rsidRPr="008945C9">
        <w:rPr>
          <w:rFonts w:ascii="GHEA Grapalat" w:hAnsi="GHEA Grapalat"/>
          <w:sz w:val="22"/>
          <w:szCs w:val="22"/>
          <w:lang w:val="hy-AM"/>
        </w:rPr>
        <w:t xml:space="preserve"> ՀՀ</w:t>
      </w:r>
      <w:r w:rsidRPr="008945C9">
        <w:rPr>
          <w:rFonts w:ascii="GHEA Grapalat" w:hAnsi="GHEA Grapalat"/>
          <w:sz w:val="22"/>
          <w:szCs w:val="22"/>
          <w:lang w:val="af-ZA"/>
        </w:rPr>
        <w:t xml:space="preserve"> </w:t>
      </w:r>
      <w:r w:rsidRPr="008945C9">
        <w:rPr>
          <w:rFonts w:ascii="GHEA Grapalat" w:hAnsi="GHEA Grapalat"/>
          <w:sz w:val="22"/>
          <w:szCs w:val="22"/>
          <w:lang w:val="hy-AM"/>
        </w:rPr>
        <w:t>օրենքով</w:t>
      </w:r>
      <w:r w:rsidRPr="008945C9">
        <w:rPr>
          <w:rFonts w:ascii="GHEA Grapalat" w:hAnsi="GHEA Grapalat"/>
          <w:sz w:val="22"/>
          <w:szCs w:val="22"/>
          <w:lang w:val="af-ZA"/>
        </w:rPr>
        <w:t xml:space="preserve"> </w:t>
      </w:r>
      <w:r w:rsidRPr="008945C9">
        <w:rPr>
          <w:rFonts w:ascii="GHEA Grapalat" w:hAnsi="GHEA Grapalat"/>
          <w:sz w:val="22"/>
          <w:szCs w:val="22"/>
          <w:lang w:val="hy-AM"/>
        </w:rPr>
        <w:t>և</w:t>
      </w:r>
      <w:r w:rsidRPr="008945C9">
        <w:rPr>
          <w:rFonts w:ascii="GHEA Grapalat" w:hAnsi="GHEA Grapalat"/>
          <w:sz w:val="22"/>
          <w:szCs w:val="22"/>
          <w:lang w:val="af-ZA"/>
        </w:rPr>
        <w:t xml:space="preserve"> </w:t>
      </w:r>
      <w:r w:rsidRPr="008945C9">
        <w:rPr>
          <w:rFonts w:ascii="GHEA Grapalat" w:hAnsi="GHEA Grapalat"/>
          <w:sz w:val="22"/>
          <w:szCs w:val="22"/>
          <w:lang w:val="hy-AM"/>
        </w:rPr>
        <w:t>ՀՀ քաղաքացիական դատավարության օրենսգրքով սահմանված կարգով։</w:t>
      </w:r>
    </w:p>
    <w:p w14:paraId="7621DE9B" w14:textId="77777777" w:rsidR="008A30A5" w:rsidRPr="008945C9" w:rsidRDefault="008A30A5" w:rsidP="001822F3">
      <w:pPr>
        <w:ind w:firstLine="720"/>
        <w:jc w:val="both"/>
        <w:rPr>
          <w:rFonts w:ascii="GHEA Grapalat" w:hAnsi="GHEA Grapalat"/>
          <w:sz w:val="22"/>
          <w:szCs w:val="22"/>
          <w:lang w:val="hy-AM"/>
        </w:rPr>
      </w:pPr>
    </w:p>
    <w:p w14:paraId="6553ED3C" w14:textId="6F605387" w:rsidR="005D2F61" w:rsidRPr="008945C9" w:rsidRDefault="005D2F61" w:rsidP="005D2F61">
      <w:pPr>
        <w:pStyle w:val="BodyTextIndent"/>
        <w:spacing w:line="240" w:lineRule="auto"/>
        <w:rPr>
          <w:rFonts w:ascii="GHEA Grapalat" w:hAnsi="GHEA Grapalat"/>
          <w:i w:val="0"/>
          <w:sz w:val="22"/>
          <w:szCs w:val="22"/>
          <w:lang w:val="hy-AM"/>
        </w:rPr>
      </w:pPr>
      <w:r w:rsidRPr="008945C9">
        <w:rPr>
          <w:rFonts w:ascii="GHEA Grapalat" w:hAnsi="GHEA Grapalat"/>
          <w:i w:val="0"/>
          <w:sz w:val="22"/>
          <w:szCs w:val="22"/>
          <w:lang w:val="hy-AM"/>
        </w:rPr>
        <w:t xml:space="preserve">Սույն հայտարարության հետ կապված լրացուցիչ տեղեկություններ ստանալու համար կարող եք դիմել գնահատող հանձնաժողովի քարտուղար` </w:t>
      </w:r>
      <w:r w:rsidR="005A3724" w:rsidRPr="008945C9">
        <w:rPr>
          <w:rFonts w:ascii="GHEA Grapalat" w:hAnsi="GHEA Grapalat"/>
          <w:i w:val="0"/>
          <w:sz w:val="22"/>
          <w:szCs w:val="22"/>
          <w:lang w:val="hy-AM"/>
        </w:rPr>
        <w:t>Ն. Աբրահամյանին</w:t>
      </w:r>
      <w:r w:rsidRPr="008945C9">
        <w:rPr>
          <w:rFonts w:ascii="GHEA Grapalat" w:hAnsi="GHEA Grapalat"/>
          <w:i w:val="0"/>
          <w:sz w:val="22"/>
          <w:szCs w:val="22"/>
          <w:lang w:val="hy-AM"/>
        </w:rPr>
        <w:t xml:space="preserve"> </w:t>
      </w:r>
    </w:p>
    <w:p w14:paraId="380C0F88" w14:textId="77777777" w:rsidR="005557E7" w:rsidRPr="008945C9" w:rsidRDefault="005557E7" w:rsidP="005D2F61">
      <w:pPr>
        <w:pStyle w:val="BodyTextIndent"/>
        <w:spacing w:line="240" w:lineRule="auto"/>
        <w:rPr>
          <w:rFonts w:ascii="GHEA Grapalat" w:hAnsi="GHEA Grapalat"/>
          <w:i w:val="0"/>
          <w:sz w:val="22"/>
          <w:szCs w:val="22"/>
          <w:lang w:val="hy-AM"/>
        </w:rPr>
      </w:pPr>
    </w:p>
    <w:p w14:paraId="5FC0F43B" w14:textId="7C8FAE69" w:rsidR="005D2F61" w:rsidRPr="008945C9" w:rsidRDefault="005D2F61" w:rsidP="005D2F61">
      <w:pPr>
        <w:pStyle w:val="BodyTextIndent"/>
        <w:spacing w:line="240" w:lineRule="auto"/>
        <w:rPr>
          <w:rFonts w:ascii="GHEA Grapalat" w:hAnsi="GHEA Grapalat"/>
          <w:i w:val="0"/>
          <w:sz w:val="22"/>
          <w:szCs w:val="22"/>
          <w:lang w:val="hy-AM"/>
        </w:rPr>
      </w:pPr>
      <w:r w:rsidRPr="008945C9">
        <w:rPr>
          <w:rFonts w:ascii="GHEA Grapalat" w:hAnsi="GHEA Grapalat"/>
          <w:i w:val="0"/>
          <w:sz w:val="22"/>
          <w:szCs w:val="22"/>
          <w:lang w:val="hy-AM"/>
        </w:rPr>
        <w:t>հե</w:t>
      </w:r>
      <w:r w:rsidR="005557E7" w:rsidRPr="008945C9">
        <w:rPr>
          <w:rFonts w:ascii="GHEA Grapalat" w:hAnsi="GHEA Grapalat"/>
          <w:i w:val="0"/>
          <w:sz w:val="22"/>
          <w:szCs w:val="22"/>
          <w:lang w:val="hy-AM"/>
        </w:rPr>
        <w:t>ռ</w:t>
      </w:r>
      <w:r w:rsidRPr="008945C9">
        <w:rPr>
          <w:rFonts w:ascii="GHEA Grapalat" w:hAnsi="GHEA Grapalat"/>
          <w:i w:val="0"/>
          <w:sz w:val="22"/>
          <w:szCs w:val="22"/>
          <w:lang w:val="hy-AM"/>
        </w:rPr>
        <w:t xml:space="preserve">ախոս 010 54 39 80, </w:t>
      </w:r>
    </w:p>
    <w:p w14:paraId="086668AF" w14:textId="38335466" w:rsidR="005D2F61" w:rsidRPr="008945C9" w:rsidRDefault="005838EC" w:rsidP="005D2F61">
      <w:pPr>
        <w:pStyle w:val="BodyTextIndent"/>
        <w:spacing w:line="240" w:lineRule="auto"/>
        <w:jc w:val="left"/>
        <w:rPr>
          <w:rFonts w:ascii="GHEA Grapalat" w:hAnsi="GHEA Grapalat"/>
          <w:i w:val="0"/>
          <w:sz w:val="22"/>
          <w:szCs w:val="22"/>
          <w:lang w:val="hy-AM"/>
        </w:rPr>
      </w:pPr>
      <w:r w:rsidRPr="008945C9">
        <w:rPr>
          <w:rFonts w:ascii="GHEA Grapalat" w:hAnsi="GHEA Grapalat"/>
          <w:i w:val="0"/>
          <w:sz w:val="22"/>
          <w:szCs w:val="22"/>
          <w:lang w:val="hy-AM"/>
        </w:rPr>
        <w:t>Էլ. Փոստ՝ narine.abrahamyan@yerevan.am</w:t>
      </w:r>
    </w:p>
    <w:p w14:paraId="5BCAAE9B" w14:textId="77777777" w:rsidR="005D2F61" w:rsidRPr="008945C9" w:rsidRDefault="005D2F61" w:rsidP="005D2F61">
      <w:pPr>
        <w:pStyle w:val="BodyTextIndent3"/>
        <w:spacing w:after="240"/>
        <w:ind w:firstLine="709"/>
        <w:rPr>
          <w:rFonts w:ascii="GHEA Grapalat" w:hAnsi="GHEA Grapalat"/>
          <w:b/>
          <w:i/>
          <w:sz w:val="22"/>
          <w:szCs w:val="22"/>
          <w:lang w:val="af-ZA"/>
        </w:rPr>
      </w:pPr>
      <w:r w:rsidRPr="008945C9">
        <w:rPr>
          <w:rFonts w:ascii="GHEA Grapalat" w:hAnsi="GHEA Grapalat"/>
          <w:sz w:val="22"/>
          <w:szCs w:val="22"/>
          <w:lang w:val="hy-AM"/>
        </w:rPr>
        <w:t>Պատվիրատու</w:t>
      </w:r>
      <w:r w:rsidRPr="008945C9">
        <w:rPr>
          <w:rFonts w:ascii="GHEA Grapalat" w:hAnsi="GHEA Grapalat"/>
          <w:sz w:val="22"/>
          <w:szCs w:val="22"/>
          <w:lang w:val="af-ZA"/>
        </w:rPr>
        <w:t xml:space="preserve"> </w:t>
      </w:r>
      <w:r w:rsidRPr="008945C9">
        <w:rPr>
          <w:rFonts w:ascii="GHEA Grapalat" w:hAnsi="GHEA Grapalat"/>
          <w:b/>
          <w:i/>
          <w:sz w:val="22"/>
          <w:szCs w:val="22"/>
          <w:lang w:val="af-ZA"/>
        </w:rPr>
        <w:t xml:space="preserve"> &lt;&lt;Երքաղլույս&gt;&gt; ՓԲԸ</w:t>
      </w: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57F5934A" w14:textId="77777777" w:rsidR="005D2F61" w:rsidRPr="00925555" w:rsidRDefault="005D2F61" w:rsidP="00035545">
      <w:pPr>
        <w:pStyle w:val="BodyText"/>
        <w:spacing w:after="0"/>
        <w:ind w:right="-7" w:firstLine="567"/>
        <w:jc w:val="right"/>
        <w:rPr>
          <w:rFonts w:ascii="GHEA Grapalat" w:hAnsi="GHEA Grapalat" w:cs="Sylfaen"/>
          <w:i/>
          <w:sz w:val="22"/>
          <w:lang w:val="af-ZA"/>
        </w:rPr>
      </w:pPr>
      <w:r w:rsidRPr="00925555">
        <w:rPr>
          <w:rFonts w:ascii="GHEA Grapalat" w:hAnsi="GHEA Grapalat" w:cs="Sylfaen"/>
          <w:i/>
          <w:sz w:val="22"/>
          <w:lang w:val="af-ZA"/>
        </w:rPr>
        <w:lastRenderedPageBreak/>
        <w:t>Հաստատված է</w:t>
      </w:r>
    </w:p>
    <w:p w14:paraId="03206776" w14:textId="4383A128" w:rsidR="005D2F61" w:rsidRPr="00925555" w:rsidRDefault="005D2F61" w:rsidP="00035545">
      <w:pPr>
        <w:pStyle w:val="BodyText"/>
        <w:spacing w:after="0"/>
        <w:ind w:right="-7" w:firstLine="567"/>
        <w:jc w:val="right"/>
        <w:rPr>
          <w:rFonts w:ascii="GHEA Grapalat" w:hAnsi="GHEA Grapalat" w:cs="Sylfaen"/>
          <w:i/>
          <w:sz w:val="22"/>
          <w:lang w:val="af-ZA"/>
        </w:rPr>
      </w:pPr>
      <w:r w:rsidRPr="00925555">
        <w:rPr>
          <w:rFonts w:ascii="GHEA Grapalat" w:hAnsi="GHEA Grapalat"/>
          <w:i/>
          <w:lang w:val="af-ZA"/>
        </w:rPr>
        <w:t>ԵՔԼ-ԲՄԱՇՁԲ-2</w:t>
      </w:r>
      <w:r w:rsidR="00240FBD" w:rsidRPr="00925555">
        <w:rPr>
          <w:rFonts w:ascii="GHEA Grapalat" w:hAnsi="GHEA Grapalat"/>
          <w:i/>
          <w:lang w:val="af-ZA"/>
        </w:rPr>
        <w:t>4</w:t>
      </w:r>
      <w:r w:rsidRPr="00925555">
        <w:rPr>
          <w:rFonts w:ascii="GHEA Grapalat" w:hAnsi="GHEA Grapalat"/>
          <w:i/>
          <w:lang w:val="af-ZA"/>
        </w:rPr>
        <w:t xml:space="preserve">/1  </w:t>
      </w:r>
      <w:r w:rsidRPr="00925555">
        <w:rPr>
          <w:rFonts w:ascii="GHEA Grapalat" w:hAnsi="GHEA Grapalat" w:cs="Sylfaen"/>
          <w:i/>
          <w:sz w:val="22"/>
          <w:lang w:val="af-ZA"/>
        </w:rPr>
        <w:t xml:space="preserve"> ծածկագրով </w:t>
      </w:r>
    </w:p>
    <w:p w14:paraId="0D2DCAB9" w14:textId="77777777" w:rsidR="005D2F61" w:rsidRPr="00925555" w:rsidRDefault="005D2F61" w:rsidP="00035545">
      <w:pPr>
        <w:pStyle w:val="BodyText"/>
        <w:spacing w:after="0"/>
        <w:ind w:right="-7" w:firstLine="567"/>
        <w:jc w:val="right"/>
        <w:rPr>
          <w:rFonts w:ascii="GHEA Grapalat" w:hAnsi="GHEA Grapalat" w:cs="Sylfaen"/>
          <w:i/>
          <w:sz w:val="22"/>
          <w:lang w:val="af-ZA"/>
        </w:rPr>
      </w:pPr>
      <w:r w:rsidRPr="00925555">
        <w:rPr>
          <w:rFonts w:ascii="GHEA Grapalat" w:hAnsi="GHEA Grapalat" w:cs="Sylfaen"/>
          <w:i/>
          <w:sz w:val="22"/>
          <w:lang w:val="af-ZA"/>
        </w:rPr>
        <w:t>բաց մրցույթի</w:t>
      </w:r>
      <w:r w:rsidRPr="00925555">
        <w:rPr>
          <w:rFonts w:ascii="GHEA Grapalat" w:hAnsi="GHEA Grapalat" w:cs="Times Armenian"/>
          <w:i/>
          <w:sz w:val="20"/>
          <w:szCs w:val="20"/>
          <w:lang w:val="af-ZA"/>
        </w:rPr>
        <w:t xml:space="preserve"> </w:t>
      </w:r>
      <w:r w:rsidRPr="00925555">
        <w:rPr>
          <w:rFonts w:ascii="GHEA Grapalat" w:hAnsi="GHEA Grapalat" w:cs="Sylfaen"/>
          <w:i/>
          <w:sz w:val="22"/>
          <w:lang w:val="af-ZA"/>
        </w:rPr>
        <w:t>գնահատող հանձնաժողովի</w:t>
      </w:r>
    </w:p>
    <w:p w14:paraId="30C6DF2C" w14:textId="163AE6C5" w:rsidR="005D2F61" w:rsidRPr="005C4FA3" w:rsidRDefault="005D2F61" w:rsidP="00035545">
      <w:pPr>
        <w:pStyle w:val="BodyText"/>
        <w:spacing w:after="0"/>
        <w:ind w:right="-7" w:firstLine="567"/>
        <w:jc w:val="right"/>
        <w:rPr>
          <w:rFonts w:ascii="GHEA Grapalat" w:hAnsi="GHEA Grapalat"/>
          <w:i/>
          <w:lang w:val="af-ZA"/>
        </w:rPr>
      </w:pPr>
      <w:r w:rsidRPr="00925555">
        <w:rPr>
          <w:rFonts w:ascii="GHEA Grapalat" w:hAnsi="GHEA Grapalat" w:cs="Sylfaen"/>
          <w:i/>
          <w:lang w:val="af-ZA"/>
        </w:rPr>
        <w:t>202</w:t>
      </w:r>
      <w:r w:rsidR="00240FBD" w:rsidRPr="00925555">
        <w:rPr>
          <w:rFonts w:ascii="GHEA Grapalat" w:hAnsi="GHEA Grapalat" w:cs="Sylfaen"/>
          <w:i/>
          <w:lang w:val="af-ZA"/>
        </w:rPr>
        <w:t>4</w:t>
      </w:r>
      <w:r w:rsidRPr="00925555">
        <w:rPr>
          <w:rFonts w:ascii="GHEA Grapalat" w:hAnsi="GHEA Grapalat" w:cs="Sylfaen"/>
          <w:i/>
        </w:rPr>
        <w:t>թ</w:t>
      </w:r>
      <w:r w:rsidR="008337DF">
        <w:rPr>
          <w:rFonts w:ascii="GHEA Grapalat" w:hAnsi="GHEA Grapalat" w:cs="Sylfaen"/>
          <w:i/>
          <w:lang w:val="af-ZA"/>
        </w:rPr>
        <w:t xml:space="preserve">. </w:t>
      </w:r>
      <w:r w:rsidRPr="00925555">
        <w:rPr>
          <w:rFonts w:ascii="GHEA Grapalat" w:hAnsi="GHEA Grapalat" w:cs="Sylfaen"/>
          <w:i/>
          <w:lang w:val="af-ZA"/>
        </w:rPr>
        <w:t xml:space="preserve"> </w:t>
      </w:r>
      <w:r w:rsidR="008337DF">
        <w:rPr>
          <w:rFonts w:ascii="GHEA Grapalat" w:hAnsi="GHEA Grapalat" w:cs="Sylfaen"/>
          <w:i/>
          <w:lang w:val="hy-AM"/>
        </w:rPr>
        <w:t>մ</w:t>
      </w:r>
      <w:r w:rsidR="007F21BA">
        <w:rPr>
          <w:rFonts w:ascii="GHEA Grapalat" w:hAnsi="GHEA Grapalat" w:cs="Sylfaen"/>
          <w:i/>
          <w:lang w:val="af-ZA"/>
        </w:rPr>
        <w:t>արտի</w:t>
      </w:r>
      <w:r w:rsidR="008337DF">
        <w:rPr>
          <w:rFonts w:ascii="GHEA Grapalat" w:hAnsi="GHEA Grapalat" w:cs="Sylfaen"/>
          <w:i/>
          <w:lang w:val="af-ZA"/>
        </w:rPr>
        <w:t xml:space="preserve"> </w:t>
      </w:r>
      <w:r w:rsidR="007F21BA">
        <w:rPr>
          <w:rFonts w:ascii="GHEA Grapalat" w:hAnsi="GHEA Grapalat" w:cs="Sylfaen"/>
          <w:i/>
          <w:lang w:val="af-ZA"/>
        </w:rPr>
        <w:t>01</w:t>
      </w:r>
      <w:r w:rsidRPr="00925555">
        <w:rPr>
          <w:rFonts w:ascii="GHEA Grapalat" w:hAnsi="GHEA Grapalat" w:cs="Sylfaen"/>
          <w:i/>
          <w:lang w:val="af-ZA"/>
        </w:rPr>
        <w:t>-</w:t>
      </w:r>
      <w:r w:rsidRPr="00925555">
        <w:rPr>
          <w:rFonts w:ascii="GHEA Grapalat" w:hAnsi="GHEA Grapalat" w:cs="Sylfaen"/>
          <w:i/>
        </w:rPr>
        <w:t>ի</w:t>
      </w:r>
      <w:r w:rsidRPr="00925555">
        <w:rPr>
          <w:rFonts w:ascii="GHEA Grapalat" w:hAnsi="GHEA Grapalat" w:cs="Sylfaen"/>
          <w:i/>
          <w:lang w:val="af-ZA"/>
        </w:rPr>
        <w:t xml:space="preserve"> </w:t>
      </w:r>
      <w:r w:rsidRPr="00925555">
        <w:rPr>
          <w:rFonts w:ascii="GHEA Grapalat" w:hAnsi="GHEA Grapalat" w:cs="Sylfaen"/>
          <w:i/>
        </w:rPr>
        <w:t>թիվ</w:t>
      </w:r>
      <w:r w:rsidR="008337DF">
        <w:rPr>
          <w:rFonts w:ascii="GHEA Grapalat" w:hAnsi="GHEA Grapalat" w:cs="Sylfaen"/>
          <w:i/>
          <w:lang w:val="af-ZA"/>
        </w:rPr>
        <w:t xml:space="preserve"> 3</w:t>
      </w:r>
      <w:r w:rsidRPr="00925555">
        <w:rPr>
          <w:rFonts w:ascii="GHEA Grapalat" w:hAnsi="GHEA Grapalat" w:cs="Sylfaen"/>
          <w:i/>
          <w:lang w:val="af-ZA"/>
        </w:rPr>
        <w:t xml:space="preserve"> </w:t>
      </w:r>
      <w:r w:rsidRPr="00925555">
        <w:rPr>
          <w:rFonts w:ascii="GHEA Grapalat" w:hAnsi="GHEA Grapalat" w:cs="Sylfaen"/>
          <w:i/>
        </w:rPr>
        <w:t>որոշմամբ</w:t>
      </w:r>
    </w:p>
    <w:p w14:paraId="586C5BC9" w14:textId="77777777" w:rsidR="005D2F61" w:rsidRPr="00E6597C" w:rsidRDefault="005D2F61" w:rsidP="005D2F61">
      <w:pPr>
        <w:pStyle w:val="BodyText"/>
        <w:ind w:right="-7" w:firstLine="567"/>
        <w:jc w:val="center"/>
        <w:rPr>
          <w:rFonts w:ascii="GHEA Grapalat" w:hAnsi="GHEA Grapalat"/>
          <w:lang w:val="af-ZA"/>
        </w:rPr>
      </w:pPr>
    </w:p>
    <w:p w14:paraId="500A238B" w14:textId="77777777" w:rsidR="005D2F61" w:rsidRPr="00E6597C" w:rsidRDefault="005D2F61" w:rsidP="005D2F61">
      <w:pPr>
        <w:pStyle w:val="BodyText"/>
        <w:ind w:right="-7" w:firstLine="567"/>
        <w:jc w:val="center"/>
        <w:rPr>
          <w:rFonts w:ascii="GHEA Grapalat" w:hAnsi="GHEA Grapalat"/>
          <w:lang w:val="af-ZA"/>
        </w:rPr>
      </w:pPr>
    </w:p>
    <w:p w14:paraId="300274D9" w14:textId="77777777" w:rsidR="005D2F61" w:rsidRPr="00E6597C" w:rsidRDefault="005D2F61" w:rsidP="005D2F61">
      <w:pPr>
        <w:pStyle w:val="BodyText"/>
        <w:ind w:right="-7" w:firstLine="567"/>
        <w:jc w:val="center"/>
        <w:rPr>
          <w:rFonts w:ascii="GHEA Grapalat" w:hAnsi="GHEA Grapalat"/>
          <w:lang w:val="af-ZA"/>
        </w:rPr>
      </w:pPr>
    </w:p>
    <w:p w14:paraId="69496B24" w14:textId="77777777" w:rsidR="005D2F61" w:rsidRPr="00E6597C" w:rsidRDefault="005D2F61" w:rsidP="005D2F61">
      <w:pPr>
        <w:pStyle w:val="BodyText"/>
        <w:ind w:right="-7" w:firstLine="567"/>
        <w:jc w:val="center"/>
        <w:rPr>
          <w:rFonts w:ascii="GHEA Grapalat" w:hAnsi="GHEA Grapalat"/>
          <w:lang w:val="af-ZA"/>
        </w:rPr>
      </w:pPr>
    </w:p>
    <w:p w14:paraId="40A03AC4" w14:textId="77777777" w:rsidR="005D2F61" w:rsidRPr="002C27A5" w:rsidRDefault="005D2F61" w:rsidP="005D2F61">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5DFB4040" w14:textId="77777777" w:rsidR="005D2F61" w:rsidRPr="00AE2768" w:rsidRDefault="005D2F61" w:rsidP="005D2F61">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ADCC94B" w14:textId="77777777" w:rsidR="005D2F61" w:rsidRPr="00AE2768" w:rsidRDefault="005D2F61" w:rsidP="005D2F61">
      <w:pPr>
        <w:pStyle w:val="BodyText"/>
        <w:ind w:right="-7" w:firstLine="567"/>
        <w:jc w:val="center"/>
        <w:rPr>
          <w:rFonts w:ascii="GHEA Grapalat" w:hAnsi="GHEA Grapalat"/>
          <w:lang w:val="af-ZA"/>
        </w:rPr>
      </w:pPr>
    </w:p>
    <w:p w14:paraId="53230741" w14:textId="77777777" w:rsidR="005D2F61" w:rsidRPr="00AE2768" w:rsidRDefault="005D2F61" w:rsidP="005D2F61">
      <w:pPr>
        <w:pStyle w:val="BodyText"/>
        <w:ind w:right="-7" w:firstLine="567"/>
        <w:jc w:val="center"/>
        <w:rPr>
          <w:rFonts w:ascii="GHEA Grapalat" w:hAnsi="GHEA Grapalat"/>
          <w:lang w:val="af-ZA"/>
        </w:rPr>
      </w:pPr>
    </w:p>
    <w:p w14:paraId="01DA2D9F" w14:textId="77777777" w:rsidR="005D2F61" w:rsidRPr="00AE2768" w:rsidRDefault="005D2F61" w:rsidP="005D2F61">
      <w:pPr>
        <w:pStyle w:val="BodyText"/>
        <w:ind w:right="-7" w:firstLine="567"/>
        <w:jc w:val="center"/>
        <w:rPr>
          <w:rFonts w:ascii="GHEA Grapalat" w:hAnsi="GHEA Grapalat"/>
          <w:lang w:val="af-ZA"/>
        </w:rPr>
      </w:pPr>
    </w:p>
    <w:p w14:paraId="2A14DA8B" w14:textId="77777777" w:rsidR="005D2F61" w:rsidRPr="00AE2768" w:rsidRDefault="005D2F61" w:rsidP="005D2F61">
      <w:pPr>
        <w:pStyle w:val="BodyText"/>
        <w:ind w:right="-7" w:firstLine="567"/>
        <w:jc w:val="center"/>
        <w:rPr>
          <w:rFonts w:ascii="GHEA Grapalat" w:hAnsi="GHEA Grapalat"/>
          <w:lang w:val="af-ZA"/>
        </w:rPr>
      </w:pPr>
    </w:p>
    <w:p w14:paraId="7D10DFA9" w14:textId="77777777" w:rsidR="005D2F61" w:rsidRPr="00471E9B" w:rsidRDefault="005D2F61" w:rsidP="005D2F61">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B614D16" w14:textId="77777777" w:rsidR="005D2F61" w:rsidRPr="00E6597C" w:rsidRDefault="005D2F61" w:rsidP="005D2F61">
      <w:pPr>
        <w:pStyle w:val="BodyText"/>
        <w:ind w:right="-7" w:firstLine="567"/>
        <w:jc w:val="center"/>
        <w:rPr>
          <w:rFonts w:ascii="GHEA Grapalat" w:hAnsi="GHEA Grapalat" w:cs="Sylfaen"/>
          <w:lang w:val="af-ZA"/>
        </w:rPr>
      </w:pPr>
    </w:p>
    <w:p w14:paraId="2ED6EDAE" w14:textId="77777777" w:rsidR="005D2F61" w:rsidRPr="00E6597C" w:rsidRDefault="005D2F61" w:rsidP="005D2F61">
      <w:pPr>
        <w:pStyle w:val="BodyText"/>
        <w:ind w:right="-7" w:firstLine="567"/>
        <w:jc w:val="center"/>
        <w:rPr>
          <w:rFonts w:ascii="GHEA Grapalat" w:hAnsi="GHEA Grapalat" w:cs="Sylfaen"/>
          <w:lang w:val="af-ZA"/>
        </w:rPr>
      </w:pPr>
    </w:p>
    <w:p w14:paraId="0668F7E4" w14:textId="146D2D35" w:rsidR="005D2F61" w:rsidRPr="008337DF" w:rsidRDefault="008337DF" w:rsidP="005D2F61">
      <w:pPr>
        <w:pStyle w:val="BodyText"/>
        <w:ind w:right="-7"/>
        <w:jc w:val="center"/>
        <w:rPr>
          <w:rFonts w:ascii="GHEA Grapalat" w:hAnsi="GHEA Grapalat"/>
          <w:szCs w:val="22"/>
          <w:lang w:val="af-ZA"/>
        </w:rPr>
      </w:pPr>
      <w:r w:rsidRPr="008337DF">
        <w:rPr>
          <w:rFonts w:ascii="GHEA Grapalat" w:hAnsi="GHEA Grapalat" w:cs="Sylfaen"/>
          <w:lang w:val="af-ZA"/>
        </w:rPr>
        <w:t>&lt;&lt;</w:t>
      </w:r>
      <w:r w:rsidRPr="008337DF">
        <w:rPr>
          <w:rFonts w:ascii="GHEA Grapalat" w:hAnsi="GHEA Grapalat" w:cs="Sylfaen"/>
        </w:rPr>
        <w:t>ԵՐՔԱՂԼՈՒՅՍ</w:t>
      </w:r>
      <w:r w:rsidRPr="008337DF">
        <w:rPr>
          <w:rFonts w:ascii="GHEA Grapalat" w:hAnsi="GHEA Grapalat" w:cs="Sylfaen"/>
          <w:lang w:val="af-ZA"/>
        </w:rPr>
        <w:t xml:space="preserve">&gt;&gt; </w:t>
      </w:r>
      <w:r w:rsidRPr="008337DF">
        <w:rPr>
          <w:rFonts w:ascii="GHEA Grapalat" w:hAnsi="GHEA Grapalat" w:cs="Sylfaen"/>
        </w:rPr>
        <w:t>ՓԲԸ</w:t>
      </w:r>
      <w:r w:rsidRPr="008337DF">
        <w:rPr>
          <w:rFonts w:ascii="GHEA Grapalat" w:hAnsi="GHEA Grapalat" w:cs="Sylfaen"/>
          <w:lang w:val="af-ZA"/>
        </w:rPr>
        <w:t>-</w:t>
      </w:r>
      <w:r w:rsidRPr="008337DF">
        <w:rPr>
          <w:rFonts w:ascii="GHEA Grapalat" w:hAnsi="GHEA Grapalat" w:cs="Sylfaen"/>
        </w:rPr>
        <w:t>Ի</w:t>
      </w:r>
      <w:r w:rsidRPr="008337DF">
        <w:rPr>
          <w:rFonts w:ascii="GHEA Grapalat" w:hAnsi="GHEA Grapalat" w:cs="Sylfaen"/>
          <w:lang w:val="af-ZA"/>
        </w:rPr>
        <w:t xml:space="preserve"> </w:t>
      </w:r>
      <w:r w:rsidRPr="008337DF">
        <w:rPr>
          <w:rFonts w:ascii="GHEA Grapalat" w:hAnsi="GHEA Grapalat" w:cs="Sylfaen"/>
        </w:rPr>
        <w:t>ԿԱՐԻՔՆԵՐԻ</w:t>
      </w:r>
      <w:r w:rsidRPr="008337DF">
        <w:rPr>
          <w:rFonts w:ascii="GHEA Grapalat" w:hAnsi="GHEA Grapalat" w:cs="Times Armenian"/>
          <w:lang w:val="af-ZA"/>
        </w:rPr>
        <w:t xml:space="preserve"> </w:t>
      </w:r>
      <w:r w:rsidRPr="008337DF">
        <w:rPr>
          <w:rFonts w:ascii="GHEA Grapalat" w:hAnsi="GHEA Grapalat" w:cs="Sylfaen"/>
        </w:rPr>
        <w:t>ՀԱՄԱՐ</w:t>
      </w:r>
      <w:r w:rsidRPr="008337DF">
        <w:rPr>
          <w:rFonts w:ascii="GHEA Grapalat" w:hAnsi="GHEA Grapalat" w:cs="Times Armenian"/>
          <w:lang w:val="af-ZA"/>
        </w:rPr>
        <w:t xml:space="preserve">` </w:t>
      </w:r>
      <w:r w:rsidRPr="008337DF">
        <w:rPr>
          <w:rFonts w:ascii="GHEA Grapalat" w:hAnsi="GHEA Grapalat" w:cs="Sylfaen"/>
          <w:lang w:val="af-ZA"/>
        </w:rPr>
        <w:t>«</w:t>
      </w:r>
      <w:r>
        <w:rPr>
          <w:rFonts w:ascii="GHEA Grapalat" w:hAnsi="GHEA Grapalat"/>
          <w:lang w:val="af-ZA"/>
        </w:rPr>
        <w:t>ԵՐ</w:t>
      </w:r>
      <w:r>
        <w:rPr>
          <w:rFonts w:ascii="GHEA Grapalat" w:hAnsi="GHEA Grapalat"/>
          <w:lang w:val="hy-AM"/>
        </w:rPr>
        <w:t>ԵՎ</w:t>
      </w:r>
      <w:r w:rsidRPr="008337DF">
        <w:rPr>
          <w:rFonts w:ascii="GHEA Grapalat" w:hAnsi="GHEA Grapalat"/>
          <w:lang w:val="af-ZA"/>
        </w:rPr>
        <w:t>ԱՆ ՔԱՂԱՔԻ ԱՐՏԱՔԻՆ ԼՈՒՍԱՎՈՐՈՒԹՅԱՆ ՑԱՆՑԻ ԿԱՌԱՎԱՐՄԱՆ ՀԱՄԱԿԱՐԳԻ ԿԱՌՈՒՑՄԱՆ ԱՇԽԱՏԱՆՔՆԵՐԻ</w:t>
      </w:r>
      <w:r w:rsidRPr="008337DF">
        <w:rPr>
          <w:rFonts w:ascii="GHEA Grapalat" w:hAnsi="GHEA Grapalat" w:cs="Sylfaen"/>
          <w:lang w:val="af-ZA"/>
        </w:rPr>
        <w:t xml:space="preserve">» </w:t>
      </w:r>
      <w:r w:rsidRPr="008337DF">
        <w:rPr>
          <w:rFonts w:ascii="GHEA Grapalat" w:hAnsi="GHEA Grapalat" w:cs="Sylfaen"/>
        </w:rPr>
        <w:t>ՁԵՌՔԲԵՐՄԱՆ</w:t>
      </w:r>
      <w:r w:rsidRPr="008337DF">
        <w:rPr>
          <w:rFonts w:ascii="GHEA Grapalat" w:hAnsi="GHEA Grapalat" w:cs="Times Armenian"/>
          <w:lang w:val="af-ZA"/>
        </w:rPr>
        <w:t xml:space="preserve"> </w:t>
      </w:r>
      <w:r w:rsidRPr="008337DF">
        <w:rPr>
          <w:rFonts w:ascii="GHEA Grapalat" w:hAnsi="GHEA Grapalat" w:cs="Sylfaen"/>
        </w:rPr>
        <w:t>ՆՊԱՏԱԿՈՎ</w:t>
      </w:r>
      <w:r w:rsidRPr="008337DF">
        <w:rPr>
          <w:rFonts w:ascii="GHEA Grapalat" w:hAnsi="GHEA Grapalat" w:cs="Sylfaen"/>
          <w:lang w:val="af-ZA"/>
        </w:rPr>
        <w:t xml:space="preserve"> </w:t>
      </w:r>
      <w:r w:rsidRPr="008337DF">
        <w:rPr>
          <w:rFonts w:ascii="GHEA Grapalat" w:hAnsi="GHEA Grapalat" w:cs="Times Armenian"/>
          <w:lang w:val="af-ZA"/>
        </w:rPr>
        <w:t xml:space="preserve"> </w:t>
      </w:r>
      <w:r w:rsidRPr="008337DF">
        <w:rPr>
          <w:rFonts w:ascii="GHEA Grapalat" w:hAnsi="GHEA Grapalat" w:cs="Sylfaen"/>
        </w:rPr>
        <w:t>ՀԱՅՏԱՐԱՐՎԱԾ</w:t>
      </w:r>
      <w:r w:rsidRPr="008337DF">
        <w:rPr>
          <w:rFonts w:ascii="GHEA Grapalat" w:hAnsi="GHEA Grapalat" w:cs="Times Armenian"/>
          <w:lang w:val="af-ZA"/>
        </w:rPr>
        <w:t xml:space="preserve"> </w:t>
      </w:r>
      <w:r w:rsidRPr="008337DF">
        <w:rPr>
          <w:rFonts w:ascii="GHEA Grapalat" w:hAnsi="GHEA Grapalat" w:cs="Sylfaen"/>
        </w:rPr>
        <w:t>ԲԱՑ</w:t>
      </w:r>
      <w:r w:rsidRPr="008337DF">
        <w:rPr>
          <w:rFonts w:ascii="GHEA Grapalat" w:hAnsi="GHEA Grapalat" w:cs="Times Armenian"/>
          <w:lang w:val="af-ZA"/>
        </w:rPr>
        <w:t xml:space="preserve"> </w:t>
      </w:r>
      <w:r w:rsidRPr="008337DF">
        <w:rPr>
          <w:rFonts w:ascii="GHEA Grapalat" w:hAnsi="GHEA Grapalat" w:cs="Sylfaen"/>
        </w:rPr>
        <w:t>ՄՐՑՈՒՅԹԻ</w:t>
      </w:r>
    </w:p>
    <w:p w14:paraId="03FAAAD7" w14:textId="77777777" w:rsidR="005D2F61" w:rsidRPr="00E6597C" w:rsidRDefault="005D2F61" w:rsidP="005D2F61">
      <w:pPr>
        <w:pStyle w:val="BodyText"/>
        <w:ind w:right="-7"/>
        <w:jc w:val="center"/>
        <w:rPr>
          <w:rFonts w:ascii="GHEA Grapalat" w:hAnsi="GHEA Grapalat"/>
          <w:szCs w:val="22"/>
          <w:lang w:val="af-ZA"/>
        </w:rPr>
      </w:pPr>
    </w:p>
    <w:p w14:paraId="4278B8BF" w14:textId="77777777" w:rsidR="005D2F61" w:rsidRPr="00E6597C" w:rsidRDefault="005D2F61" w:rsidP="005D2F61">
      <w:pPr>
        <w:pStyle w:val="BodyText"/>
        <w:ind w:right="-7" w:firstLine="567"/>
        <w:jc w:val="center"/>
        <w:rPr>
          <w:rFonts w:ascii="GHEA Grapalat" w:hAnsi="GHEA Grapalat"/>
          <w:lang w:val="af-ZA"/>
        </w:rPr>
      </w:pPr>
    </w:p>
    <w:p w14:paraId="2C544B88" w14:textId="77777777" w:rsidR="005D2F61" w:rsidRPr="00E6597C" w:rsidRDefault="005D2F61" w:rsidP="005D2F61">
      <w:pPr>
        <w:pStyle w:val="BodyText"/>
        <w:ind w:right="-7" w:firstLine="567"/>
        <w:jc w:val="center"/>
        <w:rPr>
          <w:rFonts w:ascii="GHEA Grapalat" w:hAnsi="GHEA Grapalat"/>
          <w:lang w:val="af-ZA"/>
        </w:rPr>
      </w:pPr>
    </w:p>
    <w:p w14:paraId="38E27992" w14:textId="77777777" w:rsidR="005D2F61" w:rsidRPr="00E6597C" w:rsidRDefault="005D2F61" w:rsidP="005D2F61">
      <w:pPr>
        <w:pStyle w:val="BodyText"/>
        <w:ind w:right="-7" w:firstLine="567"/>
        <w:jc w:val="center"/>
        <w:rPr>
          <w:rFonts w:ascii="GHEA Grapalat" w:hAnsi="GHEA Grapalat"/>
          <w:lang w:val="af-ZA"/>
        </w:rPr>
      </w:pPr>
    </w:p>
    <w:p w14:paraId="635EB5B8" w14:textId="77777777" w:rsidR="005D2F61" w:rsidRPr="00E6597C" w:rsidRDefault="005D2F61" w:rsidP="005D2F61">
      <w:pPr>
        <w:pStyle w:val="BodyText"/>
        <w:ind w:right="-7" w:firstLine="567"/>
        <w:jc w:val="center"/>
        <w:rPr>
          <w:rFonts w:ascii="GHEA Grapalat" w:hAnsi="GHEA Grapalat"/>
          <w:lang w:val="af-ZA"/>
        </w:rPr>
      </w:pPr>
    </w:p>
    <w:p w14:paraId="436E5253" w14:textId="77777777" w:rsidR="005D2F61" w:rsidRPr="00E6597C" w:rsidRDefault="005D2F61" w:rsidP="005D2F61">
      <w:pPr>
        <w:pStyle w:val="BodyText"/>
        <w:ind w:right="-7" w:firstLine="567"/>
        <w:jc w:val="center"/>
        <w:rPr>
          <w:rFonts w:ascii="GHEA Grapalat" w:hAnsi="GHEA Grapalat"/>
          <w:lang w:val="af-ZA"/>
        </w:rPr>
      </w:pPr>
    </w:p>
    <w:p w14:paraId="7A590501" w14:textId="77777777" w:rsidR="005D2F61" w:rsidRPr="00E6597C" w:rsidRDefault="005D2F61" w:rsidP="005D2F61">
      <w:pPr>
        <w:pStyle w:val="BodyText"/>
        <w:ind w:right="-7" w:firstLine="567"/>
        <w:jc w:val="center"/>
        <w:rPr>
          <w:rFonts w:ascii="GHEA Grapalat" w:hAnsi="GHEA Grapalat"/>
          <w:lang w:val="af-ZA"/>
        </w:rPr>
      </w:pPr>
    </w:p>
    <w:p w14:paraId="4421E2CF" w14:textId="77777777" w:rsidR="005D2F61" w:rsidRPr="00E6597C" w:rsidRDefault="005D2F61" w:rsidP="005D2F61">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13D09917" w14:textId="37D7B0DD" w:rsidR="005D2F61" w:rsidRPr="0031454B" w:rsidRDefault="0031454B" w:rsidP="005D2F61">
      <w:pPr>
        <w:ind w:firstLine="567"/>
        <w:jc w:val="both"/>
        <w:rPr>
          <w:rFonts w:ascii="GHEA Grapalat" w:hAnsi="GHEA Grapalat"/>
          <w:b/>
          <w:i/>
          <w:sz w:val="22"/>
          <w:szCs w:val="22"/>
          <w:lang w:val="af-ZA"/>
        </w:rPr>
      </w:pPr>
      <w:r w:rsidRPr="0031454B">
        <w:rPr>
          <w:rFonts w:ascii="GHEA Grapalat" w:hAnsi="GHEA Grapalat" w:cs="Sylfaen"/>
          <w:b/>
          <w:sz w:val="22"/>
          <w:szCs w:val="22"/>
          <w:lang w:val="af-ZA"/>
        </w:rPr>
        <w:t>&lt;&lt;</w:t>
      </w:r>
      <w:r w:rsidRPr="0031454B">
        <w:rPr>
          <w:rFonts w:ascii="GHEA Grapalat" w:hAnsi="GHEA Grapalat" w:cs="Sylfaen"/>
          <w:b/>
          <w:sz w:val="22"/>
          <w:szCs w:val="22"/>
        </w:rPr>
        <w:t>ԵՐՔԱՂԼՈՒՅՍ</w:t>
      </w:r>
      <w:r w:rsidRPr="0031454B">
        <w:rPr>
          <w:rFonts w:ascii="GHEA Grapalat" w:hAnsi="GHEA Grapalat" w:cs="Sylfaen"/>
          <w:b/>
          <w:sz w:val="22"/>
          <w:szCs w:val="22"/>
          <w:lang w:val="af-ZA"/>
        </w:rPr>
        <w:t xml:space="preserve">&gt;&gt; </w:t>
      </w:r>
      <w:r w:rsidRPr="0031454B">
        <w:rPr>
          <w:rFonts w:ascii="GHEA Grapalat" w:hAnsi="GHEA Grapalat" w:cs="Sylfaen"/>
          <w:b/>
          <w:sz w:val="22"/>
          <w:szCs w:val="22"/>
        </w:rPr>
        <w:t>ՓԲԸ</w:t>
      </w:r>
      <w:r w:rsidRPr="0031454B">
        <w:rPr>
          <w:rFonts w:ascii="GHEA Grapalat" w:hAnsi="GHEA Grapalat" w:cs="Sylfaen"/>
          <w:b/>
          <w:sz w:val="22"/>
          <w:szCs w:val="22"/>
          <w:lang w:val="af-ZA"/>
        </w:rPr>
        <w:t>-</w:t>
      </w:r>
      <w:r w:rsidRPr="0031454B">
        <w:rPr>
          <w:rFonts w:ascii="GHEA Grapalat" w:hAnsi="GHEA Grapalat" w:cs="Sylfaen"/>
          <w:b/>
          <w:sz w:val="22"/>
          <w:szCs w:val="22"/>
        </w:rPr>
        <w:t>Ի</w:t>
      </w:r>
      <w:r>
        <w:rPr>
          <w:rFonts w:ascii="GHEA Grapalat" w:hAnsi="GHEA Grapalat" w:cs="Sylfaen"/>
          <w:b/>
          <w:sz w:val="22"/>
          <w:szCs w:val="22"/>
          <w:lang w:val="af-ZA"/>
        </w:rPr>
        <w:t xml:space="preserve"> </w:t>
      </w:r>
      <w:r w:rsidRPr="0031454B">
        <w:rPr>
          <w:rFonts w:ascii="GHEA Grapalat" w:hAnsi="GHEA Grapalat"/>
          <w:b/>
          <w:sz w:val="22"/>
          <w:szCs w:val="22"/>
          <w:lang w:val="af-ZA"/>
        </w:rPr>
        <w:t xml:space="preserve">ԿԱՐԻՔՆԵՐԻ ՀԱՄԱՐ </w:t>
      </w:r>
      <w:r>
        <w:rPr>
          <w:rFonts w:ascii="GHEA Grapalat" w:hAnsi="GHEA Grapalat"/>
          <w:b/>
          <w:i/>
          <w:sz w:val="22"/>
          <w:szCs w:val="22"/>
          <w:lang w:val="af-ZA"/>
        </w:rPr>
        <w:t>ԵՐ</w:t>
      </w:r>
      <w:r>
        <w:rPr>
          <w:rFonts w:ascii="GHEA Grapalat" w:hAnsi="GHEA Grapalat"/>
          <w:b/>
          <w:i/>
          <w:sz w:val="22"/>
          <w:szCs w:val="22"/>
          <w:lang w:val="hy-AM"/>
        </w:rPr>
        <w:t>ԵՎ</w:t>
      </w:r>
      <w:r w:rsidRPr="0031454B">
        <w:rPr>
          <w:rFonts w:ascii="GHEA Grapalat" w:hAnsi="GHEA Grapalat"/>
          <w:b/>
          <w:i/>
          <w:sz w:val="22"/>
          <w:szCs w:val="22"/>
          <w:lang w:val="af-ZA"/>
        </w:rPr>
        <w:t xml:space="preserve">ԱՆ ՔԱՂԱՔԻ ԱՐՏԱՔԻՆ ԼՈՒՍԱՎՈՐՈՒԹՅԱՆ ՑԱՆՑԻ ԿԱՌԱՎԱՐՄԱՆ ՀԱՄԱԿԱՐԳԻ ԿԱՌՈՒՑՄԱՆ ԱՇԽԱՏԱՆՔՆԵՐԻ </w:t>
      </w:r>
      <w:r w:rsidRPr="0031454B">
        <w:rPr>
          <w:rFonts w:ascii="GHEA Grapalat" w:hAnsi="GHEA Grapalat"/>
          <w:b/>
          <w:sz w:val="22"/>
          <w:szCs w:val="22"/>
          <w:lang w:val="af-ZA"/>
        </w:rPr>
        <w:t>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0CE60C8A"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621441">
        <w:rPr>
          <w:rFonts w:ascii="GHEA Grapalat" w:hAnsi="GHEA Grapalat" w:cs="Sylfaen"/>
          <w:b/>
          <w:sz w:val="20"/>
        </w:rPr>
        <w:t>Հայտի</w:t>
      </w:r>
      <w:r w:rsidR="00096865" w:rsidRPr="00621441">
        <w:rPr>
          <w:rFonts w:ascii="GHEA Grapalat" w:hAnsi="GHEA Grapalat" w:cs="Times Armenian"/>
          <w:b/>
          <w:sz w:val="20"/>
          <w:lang w:val="af-ZA"/>
        </w:rPr>
        <w:t xml:space="preserve"> </w:t>
      </w:r>
      <w:r w:rsidR="00096865" w:rsidRPr="00621441">
        <w:rPr>
          <w:rFonts w:ascii="GHEA Grapalat" w:hAnsi="GHEA Grapalat" w:cs="Sylfaen"/>
          <w:b/>
          <w:sz w:val="20"/>
        </w:rPr>
        <w:t>ապահովումը</w:t>
      </w:r>
      <w:r w:rsidR="00340083" w:rsidRPr="00E6597C">
        <w:rPr>
          <w:rStyle w:val="FootnoteReference"/>
          <w:rFonts w:ascii="GHEA Grapalat" w:hAnsi="GHEA Grapalat" w:cs="Sylfaen"/>
          <w:sz w:val="20"/>
        </w:rPr>
        <w:footnoteReference w:id="1"/>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7D55703"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000224EB">
        <w:rPr>
          <w:rFonts w:ascii="GHEA Grapalat" w:hAnsi="GHEA Grapalat" w:cs="Times Armenian"/>
          <w:b/>
          <w:sz w:val="20"/>
          <w:lang w:val="af-ZA"/>
        </w:rPr>
        <w:t xml:space="preserve"> </w:t>
      </w:r>
      <w:r w:rsidRPr="00E6597C">
        <w:rPr>
          <w:rFonts w:ascii="GHEA Grapalat" w:hAnsi="GHEA Grapalat" w:cs="Sylfaen"/>
          <w:b/>
          <w:sz w:val="20"/>
        </w:rPr>
        <w:t>ՀԱՅՏԸ</w:t>
      </w:r>
      <w:r w:rsidR="000224EB">
        <w:rPr>
          <w:rFonts w:ascii="GHEA Grapalat" w:hAnsi="GHEA Grapalat" w:cs="Times Armenian"/>
          <w:b/>
          <w:sz w:val="20"/>
          <w:lang w:val="af-ZA"/>
        </w:rPr>
        <w:t xml:space="preserve"> </w:t>
      </w:r>
      <w:r w:rsidRPr="00E6597C">
        <w:rPr>
          <w:rFonts w:ascii="GHEA Grapalat" w:hAnsi="GHEA Grapalat" w:cs="Sylfaen"/>
          <w:b/>
          <w:sz w:val="20"/>
        </w:rPr>
        <w:t>ՊԱՏՐԱՍՏԵԼՈՒ</w:t>
      </w:r>
      <w:r w:rsidR="00F100F1">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012A1E9D"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000224EB">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D17C00B" w14:textId="56DE2CAA" w:rsidR="005D2F61" w:rsidRPr="00E6597C" w:rsidRDefault="005D2F61" w:rsidP="005D2F61">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Pr="00F100F1">
        <w:rPr>
          <w:rFonts w:ascii="GHEA Grapalat" w:hAnsi="GHEA Grapalat" w:cs="Sylfaen"/>
          <w:sz w:val="20"/>
        </w:rPr>
        <w:t>ԵՔԼ</w:t>
      </w:r>
      <w:r w:rsidRPr="005E12B0">
        <w:rPr>
          <w:rFonts w:ascii="GHEA Grapalat" w:hAnsi="GHEA Grapalat" w:cs="Sylfaen"/>
          <w:sz w:val="20"/>
          <w:lang w:val="af-ZA"/>
        </w:rPr>
        <w:t>-</w:t>
      </w:r>
      <w:r w:rsidRPr="00F100F1">
        <w:rPr>
          <w:rFonts w:ascii="GHEA Grapalat" w:hAnsi="GHEA Grapalat" w:cs="Sylfaen"/>
          <w:sz w:val="20"/>
        </w:rPr>
        <w:t>ԲՄԱՇՁԲ</w:t>
      </w:r>
      <w:r w:rsidRPr="005E12B0">
        <w:rPr>
          <w:rFonts w:ascii="GHEA Grapalat" w:hAnsi="GHEA Grapalat" w:cs="Sylfaen"/>
          <w:sz w:val="20"/>
          <w:lang w:val="af-ZA"/>
        </w:rPr>
        <w:t>-24/1</w:t>
      </w:r>
      <w:r w:rsidR="00257C03">
        <w:rPr>
          <w:rFonts w:ascii="Sylfaen" w:hAnsi="Sylfaen"/>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632F2562" w14:textId="76994FA5" w:rsidR="005D2F61" w:rsidRPr="00E6597C" w:rsidRDefault="005D2F61" w:rsidP="005D2F61">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9670B1">
        <w:rPr>
          <w:rFonts w:ascii="GHEA Grapalat" w:hAnsi="GHEA Grapalat"/>
          <w:sz w:val="20"/>
          <w:lang w:val="hy-AM"/>
        </w:rPr>
        <w:t>«</w:t>
      </w:r>
      <w:r w:rsidR="009670B1">
        <w:rPr>
          <w:rFonts w:ascii="GHEA Grapalat" w:hAnsi="GHEA Grapalat"/>
          <w:sz w:val="20"/>
          <w:lang w:val="af-ZA"/>
        </w:rPr>
        <w:t>Երքաղլույս</w:t>
      </w:r>
      <w:r w:rsidR="009670B1">
        <w:rPr>
          <w:rFonts w:ascii="GHEA Grapalat" w:hAnsi="GHEA Grapalat"/>
          <w:sz w:val="20"/>
          <w:lang w:val="hy-AM"/>
        </w:rPr>
        <w:t>»</w:t>
      </w:r>
      <w:r w:rsidRPr="0005675E">
        <w:rPr>
          <w:rFonts w:ascii="GHEA Grapalat" w:hAnsi="GHEA Grapalat"/>
          <w:sz w:val="20"/>
          <w:lang w:val="af-ZA"/>
        </w:rPr>
        <w:t xml:space="preserve"> ՓԲԸ</w:t>
      </w:r>
      <w:r w:rsidRPr="00795C6A">
        <w:rPr>
          <w:rFonts w:ascii="GHEA Grapalat" w:hAnsi="GHEA Grapalat"/>
          <w:sz w:val="20"/>
          <w:lang w:val="af-ZA"/>
        </w:rPr>
        <w:t>-</w:t>
      </w:r>
      <w:r w:rsidRPr="00795C6A">
        <w:rPr>
          <w:rFonts w:ascii="GHEA Grapalat" w:hAnsi="GHEA Grapalat"/>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22BA1411" w14:textId="044E5D85" w:rsidR="005D2F61" w:rsidRPr="00E6597C" w:rsidRDefault="005D2F61" w:rsidP="005D2F61">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w:t>
      </w:r>
      <w:r w:rsidR="009670B1">
        <w:rPr>
          <w:rFonts w:ascii="GHEA Grapalat" w:hAnsi="GHEA Grapalat" w:cs="Sylfaen"/>
          <w:sz w:val="20"/>
          <w:lang w:val="hy-AM"/>
        </w:rPr>
        <w:t>ն</w:t>
      </w:r>
      <w:r w:rsidRPr="00E6597C">
        <w:rPr>
          <w:rFonts w:ascii="GHEA Grapalat" w:hAnsi="GHEA Grapalat" w:cs="Sylfaen"/>
          <w:sz w:val="20"/>
        </w:rPr>
        <w:t>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57A0A67E" w14:textId="77777777" w:rsidR="005D2F61" w:rsidRPr="00E6597C" w:rsidRDefault="005D2F61" w:rsidP="005D2F61">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49201334" w14:textId="38B6F116" w:rsidR="005D2F61" w:rsidRPr="000224EB" w:rsidRDefault="005D2F61" w:rsidP="005D2F61">
      <w:pPr>
        <w:pStyle w:val="BodyTextIndent2"/>
        <w:spacing w:line="240" w:lineRule="auto"/>
        <w:ind w:firstLine="567"/>
        <w:rPr>
          <w:rFonts w:ascii="GHEA Grapalat" w:hAnsi="GHEA Grapalat"/>
        </w:rPr>
      </w:pPr>
      <w:r w:rsidRPr="001107EC">
        <w:rPr>
          <w:rFonts w:ascii="GHEA Grapalat" w:hAnsi="GHEA Grapalat"/>
        </w:rPr>
        <w:t>Գնահատող հանձնաժողովի քարտուղարի էլեկտրոնային փոստի հասցեն է`</w:t>
      </w:r>
      <w:r w:rsidRPr="00E6597C">
        <w:rPr>
          <w:rFonts w:ascii="GHEA Grapalat" w:hAnsi="GHEA Grapalat"/>
        </w:rPr>
        <w:t xml:space="preserve"> </w:t>
      </w:r>
      <w:r w:rsidR="000224EB" w:rsidRPr="000224EB">
        <w:rPr>
          <w:rFonts w:ascii="GHEA Grapalat" w:hAnsi="GHEA Grapalat"/>
        </w:rPr>
        <w:t>narine.abrahamyan</w:t>
      </w:r>
      <w:r w:rsidR="000224EB">
        <w:rPr>
          <w:rFonts w:ascii="GHEA Grapalat" w:hAnsi="GHEA Grapalat"/>
        </w:rPr>
        <w:t>@yerevan.am</w:t>
      </w:r>
    </w:p>
    <w:p w14:paraId="5758825E" w14:textId="77777777" w:rsidR="00621441" w:rsidRPr="00140305" w:rsidRDefault="00621441" w:rsidP="005D2F61">
      <w:pPr>
        <w:jc w:val="center"/>
        <w:rPr>
          <w:rFonts w:ascii="GHEA Grapalat" w:hAnsi="GHEA Grapalat" w:cs="Sylfaen"/>
          <w:szCs w:val="22"/>
          <w:lang w:val="af-ZA"/>
        </w:rPr>
      </w:pPr>
    </w:p>
    <w:p w14:paraId="2249D6E9" w14:textId="77777777" w:rsidR="00621441" w:rsidRPr="00140305" w:rsidRDefault="00621441" w:rsidP="005D2F61">
      <w:pPr>
        <w:jc w:val="center"/>
        <w:rPr>
          <w:rFonts w:ascii="GHEA Grapalat" w:hAnsi="GHEA Grapalat" w:cs="Sylfaen"/>
          <w:szCs w:val="22"/>
          <w:lang w:val="af-ZA"/>
        </w:rPr>
      </w:pPr>
    </w:p>
    <w:p w14:paraId="05C67E71" w14:textId="77777777" w:rsidR="00621441" w:rsidRPr="00140305" w:rsidRDefault="00621441" w:rsidP="005D2F61">
      <w:pPr>
        <w:jc w:val="center"/>
        <w:rPr>
          <w:rFonts w:ascii="GHEA Grapalat" w:hAnsi="GHEA Grapalat" w:cs="Sylfaen"/>
          <w:szCs w:val="22"/>
          <w:lang w:val="af-ZA"/>
        </w:rPr>
      </w:pPr>
    </w:p>
    <w:p w14:paraId="2AED67B4" w14:textId="77777777" w:rsidR="00621441" w:rsidRPr="00140305" w:rsidRDefault="00621441" w:rsidP="005D2F61">
      <w:pPr>
        <w:jc w:val="center"/>
        <w:rPr>
          <w:rFonts w:ascii="GHEA Grapalat" w:hAnsi="GHEA Grapalat" w:cs="Sylfaen"/>
          <w:szCs w:val="22"/>
          <w:lang w:val="af-ZA"/>
        </w:rPr>
      </w:pPr>
    </w:p>
    <w:p w14:paraId="70B03622" w14:textId="77777777" w:rsidR="00621441" w:rsidRPr="00140305" w:rsidRDefault="00621441" w:rsidP="005D2F61">
      <w:pPr>
        <w:jc w:val="center"/>
        <w:rPr>
          <w:rFonts w:ascii="GHEA Grapalat" w:hAnsi="GHEA Grapalat" w:cs="Sylfaen"/>
          <w:szCs w:val="22"/>
          <w:lang w:val="af-ZA"/>
        </w:rPr>
      </w:pPr>
    </w:p>
    <w:p w14:paraId="3319BD13" w14:textId="77777777" w:rsidR="00621441" w:rsidRPr="00140305" w:rsidRDefault="00621441" w:rsidP="005D2F61">
      <w:pPr>
        <w:jc w:val="center"/>
        <w:rPr>
          <w:rFonts w:ascii="GHEA Grapalat" w:hAnsi="GHEA Grapalat" w:cs="Sylfaen"/>
          <w:szCs w:val="22"/>
          <w:lang w:val="af-ZA"/>
        </w:rPr>
      </w:pPr>
    </w:p>
    <w:p w14:paraId="7D774C27" w14:textId="77777777" w:rsidR="00621441" w:rsidRPr="00140305" w:rsidRDefault="00621441" w:rsidP="005D2F61">
      <w:pPr>
        <w:jc w:val="center"/>
        <w:rPr>
          <w:rFonts w:ascii="GHEA Grapalat" w:hAnsi="GHEA Grapalat" w:cs="Sylfaen"/>
          <w:szCs w:val="22"/>
          <w:lang w:val="af-ZA"/>
        </w:rPr>
      </w:pPr>
    </w:p>
    <w:p w14:paraId="64B17498" w14:textId="77777777" w:rsidR="00621441" w:rsidRPr="00140305" w:rsidRDefault="00621441" w:rsidP="005D2F61">
      <w:pPr>
        <w:jc w:val="center"/>
        <w:rPr>
          <w:rFonts w:ascii="GHEA Grapalat" w:hAnsi="GHEA Grapalat" w:cs="Sylfaen"/>
          <w:szCs w:val="22"/>
          <w:lang w:val="af-ZA"/>
        </w:rPr>
      </w:pPr>
    </w:p>
    <w:p w14:paraId="06D2D1F3" w14:textId="77777777" w:rsidR="00621441" w:rsidRPr="00140305" w:rsidRDefault="00621441" w:rsidP="005D2F61">
      <w:pPr>
        <w:jc w:val="center"/>
        <w:rPr>
          <w:rFonts w:ascii="GHEA Grapalat" w:hAnsi="GHEA Grapalat" w:cs="Sylfaen"/>
          <w:szCs w:val="22"/>
          <w:lang w:val="af-ZA"/>
        </w:rPr>
      </w:pPr>
    </w:p>
    <w:p w14:paraId="60CD0BE0" w14:textId="77777777" w:rsidR="00621441" w:rsidRPr="00140305" w:rsidRDefault="00621441" w:rsidP="005D2F61">
      <w:pPr>
        <w:jc w:val="center"/>
        <w:rPr>
          <w:rFonts w:ascii="GHEA Grapalat" w:hAnsi="GHEA Grapalat" w:cs="Sylfaen"/>
          <w:szCs w:val="22"/>
          <w:lang w:val="af-ZA"/>
        </w:rPr>
      </w:pPr>
    </w:p>
    <w:p w14:paraId="354D7DD9" w14:textId="77777777" w:rsidR="00621441" w:rsidRPr="00140305" w:rsidRDefault="00621441" w:rsidP="005D2F61">
      <w:pPr>
        <w:jc w:val="center"/>
        <w:rPr>
          <w:rFonts w:ascii="GHEA Grapalat" w:hAnsi="GHEA Grapalat" w:cs="Sylfaen"/>
          <w:szCs w:val="22"/>
          <w:lang w:val="af-ZA"/>
        </w:rPr>
      </w:pPr>
    </w:p>
    <w:p w14:paraId="78E1AFC4" w14:textId="77777777" w:rsidR="00621441" w:rsidRPr="00140305" w:rsidRDefault="00621441" w:rsidP="005D2F61">
      <w:pPr>
        <w:jc w:val="center"/>
        <w:rPr>
          <w:rFonts w:ascii="GHEA Grapalat" w:hAnsi="GHEA Grapalat" w:cs="Sylfaen"/>
          <w:szCs w:val="22"/>
          <w:lang w:val="af-ZA"/>
        </w:rPr>
      </w:pPr>
    </w:p>
    <w:p w14:paraId="0520EC6A" w14:textId="77777777" w:rsidR="00621441" w:rsidRPr="00140305" w:rsidRDefault="00621441" w:rsidP="005D2F61">
      <w:pPr>
        <w:jc w:val="center"/>
        <w:rPr>
          <w:rFonts w:ascii="GHEA Grapalat" w:hAnsi="GHEA Grapalat" w:cs="Sylfaen"/>
          <w:szCs w:val="22"/>
          <w:lang w:val="af-ZA"/>
        </w:rPr>
      </w:pPr>
    </w:p>
    <w:p w14:paraId="5B1A5BDF" w14:textId="77777777" w:rsidR="00621441" w:rsidRPr="00140305" w:rsidRDefault="00621441" w:rsidP="005D2F61">
      <w:pPr>
        <w:jc w:val="center"/>
        <w:rPr>
          <w:rFonts w:ascii="GHEA Grapalat" w:hAnsi="GHEA Grapalat" w:cs="Sylfaen"/>
          <w:szCs w:val="22"/>
          <w:lang w:val="af-ZA"/>
        </w:rPr>
      </w:pPr>
    </w:p>
    <w:p w14:paraId="1D437126" w14:textId="77777777" w:rsidR="00621441" w:rsidRPr="00140305" w:rsidRDefault="00621441" w:rsidP="005D2F61">
      <w:pPr>
        <w:jc w:val="center"/>
        <w:rPr>
          <w:rFonts w:ascii="GHEA Grapalat" w:hAnsi="GHEA Grapalat" w:cs="Sylfaen"/>
          <w:szCs w:val="22"/>
          <w:lang w:val="af-ZA"/>
        </w:rPr>
      </w:pPr>
    </w:p>
    <w:p w14:paraId="3F58914D" w14:textId="77777777" w:rsidR="00621441" w:rsidRPr="00140305" w:rsidRDefault="00621441" w:rsidP="005D2F61">
      <w:pPr>
        <w:jc w:val="center"/>
        <w:rPr>
          <w:rFonts w:ascii="GHEA Grapalat" w:hAnsi="GHEA Grapalat" w:cs="Sylfaen"/>
          <w:szCs w:val="22"/>
          <w:lang w:val="af-ZA"/>
        </w:rPr>
      </w:pPr>
    </w:p>
    <w:p w14:paraId="43CB104A" w14:textId="77777777" w:rsidR="00621441" w:rsidRPr="00140305" w:rsidRDefault="00621441" w:rsidP="005D2F61">
      <w:pPr>
        <w:jc w:val="center"/>
        <w:rPr>
          <w:rFonts w:ascii="GHEA Grapalat" w:hAnsi="GHEA Grapalat" w:cs="Sylfaen"/>
          <w:szCs w:val="22"/>
          <w:lang w:val="af-ZA"/>
        </w:rPr>
      </w:pPr>
    </w:p>
    <w:p w14:paraId="603CAE23" w14:textId="77777777" w:rsidR="00621441" w:rsidRPr="00140305" w:rsidRDefault="00621441" w:rsidP="005D2F61">
      <w:pPr>
        <w:jc w:val="center"/>
        <w:rPr>
          <w:rFonts w:ascii="GHEA Grapalat" w:hAnsi="GHEA Grapalat" w:cs="Sylfaen"/>
          <w:szCs w:val="22"/>
          <w:lang w:val="af-ZA"/>
        </w:rPr>
      </w:pPr>
    </w:p>
    <w:p w14:paraId="12F16AF4" w14:textId="77777777" w:rsidR="00621441" w:rsidRPr="00140305" w:rsidRDefault="00621441" w:rsidP="005D2F61">
      <w:pPr>
        <w:jc w:val="center"/>
        <w:rPr>
          <w:rFonts w:ascii="GHEA Grapalat" w:hAnsi="GHEA Grapalat" w:cs="Sylfaen"/>
          <w:szCs w:val="22"/>
          <w:lang w:val="af-ZA"/>
        </w:rPr>
      </w:pPr>
    </w:p>
    <w:p w14:paraId="52A0DE3E" w14:textId="77777777" w:rsidR="00621441" w:rsidRPr="00140305" w:rsidRDefault="00621441" w:rsidP="005D2F61">
      <w:pPr>
        <w:jc w:val="center"/>
        <w:rPr>
          <w:rFonts w:ascii="GHEA Grapalat" w:hAnsi="GHEA Grapalat" w:cs="Sylfaen"/>
          <w:szCs w:val="22"/>
          <w:lang w:val="af-ZA"/>
        </w:rPr>
      </w:pPr>
    </w:p>
    <w:p w14:paraId="007AD4EE" w14:textId="77777777" w:rsidR="00621441" w:rsidRPr="00140305" w:rsidRDefault="00621441" w:rsidP="005D2F61">
      <w:pPr>
        <w:jc w:val="center"/>
        <w:rPr>
          <w:rFonts w:ascii="GHEA Grapalat" w:hAnsi="GHEA Grapalat" w:cs="Sylfaen"/>
          <w:szCs w:val="22"/>
          <w:lang w:val="af-ZA"/>
        </w:rPr>
      </w:pPr>
    </w:p>
    <w:p w14:paraId="0347713A" w14:textId="77777777" w:rsidR="00621441" w:rsidRPr="00140305" w:rsidRDefault="00621441" w:rsidP="005D2F61">
      <w:pPr>
        <w:jc w:val="center"/>
        <w:rPr>
          <w:rFonts w:ascii="GHEA Grapalat" w:hAnsi="GHEA Grapalat" w:cs="Sylfaen"/>
          <w:szCs w:val="22"/>
          <w:lang w:val="af-ZA"/>
        </w:rPr>
      </w:pPr>
    </w:p>
    <w:p w14:paraId="66CF6B7A" w14:textId="77777777" w:rsidR="00621441" w:rsidRPr="00140305" w:rsidRDefault="00621441" w:rsidP="005D2F61">
      <w:pPr>
        <w:jc w:val="center"/>
        <w:rPr>
          <w:rFonts w:ascii="GHEA Grapalat" w:hAnsi="GHEA Grapalat" w:cs="Sylfaen"/>
          <w:szCs w:val="22"/>
          <w:lang w:val="af-ZA"/>
        </w:rPr>
      </w:pPr>
    </w:p>
    <w:p w14:paraId="3E5B0F82" w14:textId="77777777" w:rsidR="00621441" w:rsidRPr="00140305" w:rsidRDefault="00621441" w:rsidP="005D2F61">
      <w:pPr>
        <w:jc w:val="center"/>
        <w:rPr>
          <w:rFonts w:ascii="GHEA Grapalat" w:hAnsi="GHEA Grapalat" w:cs="Sylfaen"/>
          <w:szCs w:val="22"/>
          <w:lang w:val="af-ZA"/>
        </w:rPr>
      </w:pPr>
    </w:p>
    <w:p w14:paraId="466EB3D6" w14:textId="77777777" w:rsidR="00621441" w:rsidRPr="00140305" w:rsidRDefault="00621441" w:rsidP="005D2F61">
      <w:pPr>
        <w:jc w:val="center"/>
        <w:rPr>
          <w:rFonts w:ascii="GHEA Grapalat" w:hAnsi="GHEA Grapalat" w:cs="Sylfaen"/>
          <w:szCs w:val="22"/>
          <w:lang w:val="af-ZA"/>
        </w:rPr>
      </w:pPr>
    </w:p>
    <w:p w14:paraId="1FF5E8C5" w14:textId="77777777" w:rsidR="00621441" w:rsidRPr="00140305" w:rsidRDefault="00621441" w:rsidP="005D2F61">
      <w:pPr>
        <w:jc w:val="center"/>
        <w:rPr>
          <w:rFonts w:ascii="GHEA Grapalat" w:hAnsi="GHEA Grapalat" w:cs="Sylfaen"/>
          <w:szCs w:val="22"/>
          <w:lang w:val="af-ZA"/>
        </w:rPr>
      </w:pPr>
    </w:p>
    <w:p w14:paraId="37EF80BE" w14:textId="77777777" w:rsidR="00621441" w:rsidRPr="00140305" w:rsidRDefault="00621441" w:rsidP="005D2F61">
      <w:pPr>
        <w:jc w:val="center"/>
        <w:rPr>
          <w:rFonts w:ascii="GHEA Grapalat" w:hAnsi="GHEA Grapalat" w:cs="Sylfaen"/>
          <w:szCs w:val="22"/>
          <w:lang w:val="af-ZA"/>
        </w:rPr>
      </w:pPr>
    </w:p>
    <w:p w14:paraId="7A2AD52F" w14:textId="77777777" w:rsidR="00621441" w:rsidRPr="00140305" w:rsidRDefault="00621441" w:rsidP="005D2F61">
      <w:pPr>
        <w:jc w:val="center"/>
        <w:rPr>
          <w:rFonts w:ascii="GHEA Grapalat" w:hAnsi="GHEA Grapalat" w:cs="Sylfaen"/>
          <w:szCs w:val="22"/>
          <w:lang w:val="af-ZA"/>
        </w:rPr>
      </w:pPr>
    </w:p>
    <w:p w14:paraId="584155F2" w14:textId="77777777" w:rsidR="00621441" w:rsidRDefault="00621441" w:rsidP="005D2F61">
      <w:pPr>
        <w:jc w:val="center"/>
        <w:rPr>
          <w:rFonts w:ascii="GHEA Grapalat" w:hAnsi="GHEA Grapalat" w:cs="Sylfaen"/>
          <w:szCs w:val="22"/>
          <w:lang w:val="af-ZA"/>
        </w:rPr>
      </w:pPr>
    </w:p>
    <w:p w14:paraId="1452ACB5" w14:textId="77777777" w:rsidR="00ED2D64" w:rsidRPr="00140305" w:rsidRDefault="00ED2D64" w:rsidP="005D2F61">
      <w:pPr>
        <w:jc w:val="center"/>
        <w:rPr>
          <w:rFonts w:ascii="GHEA Grapalat" w:hAnsi="GHEA Grapalat" w:cs="Sylfaen"/>
          <w:szCs w:val="22"/>
          <w:lang w:val="af-ZA"/>
        </w:rPr>
      </w:pPr>
    </w:p>
    <w:p w14:paraId="5D8B1814" w14:textId="77777777" w:rsidR="00621441" w:rsidRPr="00140305" w:rsidRDefault="00621441" w:rsidP="005D2F61">
      <w:pPr>
        <w:jc w:val="center"/>
        <w:rPr>
          <w:rFonts w:ascii="GHEA Grapalat" w:hAnsi="GHEA Grapalat" w:cs="Sylfaen"/>
          <w:szCs w:val="22"/>
          <w:lang w:val="af-ZA"/>
        </w:rPr>
      </w:pPr>
    </w:p>
    <w:p w14:paraId="3C279813" w14:textId="77777777" w:rsidR="00621441" w:rsidRPr="00140305" w:rsidRDefault="00621441" w:rsidP="005D2F61">
      <w:pPr>
        <w:jc w:val="center"/>
        <w:rPr>
          <w:rFonts w:ascii="GHEA Grapalat" w:hAnsi="GHEA Grapalat" w:cs="Sylfaen"/>
          <w:szCs w:val="22"/>
          <w:lang w:val="af-ZA"/>
        </w:rPr>
      </w:pPr>
    </w:p>
    <w:p w14:paraId="5601DE74" w14:textId="77777777" w:rsidR="00621441" w:rsidRPr="00140305" w:rsidRDefault="00621441" w:rsidP="005D2F61">
      <w:pPr>
        <w:jc w:val="center"/>
        <w:rPr>
          <w:rFonts w:ascii="GHEA Grapalat" w:hAnsi="GHEA Grapalat" w:cs="Sylfaen"/>
          <w:szCs w:val="22"/>
          <w:lang w:val="af-ZA"/>
        </w:rPr>
      </w:pPr>
    </w:p>
    <w:p w14:paraId="20BFE1E8" w14:textId="77777777" w:rsidR="00621441" w:rsidRPr="00140305" w:rsidRDefault="00621441" w:rsidP="005D2F61">
      <w:pPr>
        <w:jc w:val="center"/>
        <w:rPr>
          <w:rFonts w:ascii="GHEA Grapalat" w:hAnsi="GHEA Grapalat" w:cs="Sylfaen"/>
          <w:szCs w:val="22"/>
          <w:lang w:val="af-ZA"/>
        </w:rPr>
      </w:pPr>
    </w:p>
    <w:p w14:paraId="7C4A4BFB" w14:textId="77777777" w:rsidR="00621441" w:rsidRPr="00140305" w:rsidRDefault="00621441" w:rsidP="005D2F61">
      <w:pPr>
        <w:jc w:val="center"/>
        <w:rPr>
          <w:rFonts w:ascii="GHEA Grapalat" w:hAnsi="GHEA Grapalat" w:cs="Sylfaen"/>
          <w:szCs w:val="22"/>
          <w:lang w:val="af-ZA"/>
        </w:rPr>
      </w:pPr>
    </w:p>
    <w:p w14:paraId="2029342F" w14:textId="482F3D89" w:rsidR="00096865" w:rsidRPr="00E6597C" w:rsidRDefault="00096865" w:rsidP="005D2F61">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56499965" w:rsidR="00096865" w:rsidRDefault="00845AA5" w:rsidP="00EF3662">
      <w:pPr>
        <w:pStyle w:val="Heading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A76C15" w:rsidRPr="00C05B80">
        <w:rPr>
          <w:rFonts w:ascii="GHEA Grapalat" w:hAnsi="GHEA Grapalat" w:cs="Sylfaen"/>
          <w:i w:val="0"/>
        </w:rPr>
        <w:t>«</w:t>
      </w:r>
      <w:r w:rsidR="001107EC">
        <w:rPr>
          <w:rFonts w:ascii="GHEA Grapalat" w:hAnsi="GHEA Grapalat" w:cs="Sylfaen"/>
          <w:i w:val="0"/>
        </w:rPr>
        <w:t>Երքաղլույս</w:t>
      </w:r>
      <w:r w:rsidR="00A76C15" w:rsidRPr="00C05B80">
        <w:rPr>
          <w:rFonts w:ascii="GHEA Grapalat" w:hAnsi="GHEA Grapalat" w:cs="Sylfaen"/>
          <w:i w:val="0"/>
        </w:rPr>
        <w:t>»</w:t>
      </w:r>
      <w:r w:rsidR="00C05B80" w:rsidRPr="00C05B80">
        <w:rPr>
          <w:rFonts w:ascii="GHEA Grapalat" w:hAnsi="GHEA Grapalat" w:cs="Sylfaen"/>
          <w:i w:val="0"/>
        </w:rPr>
        <w:t xml:space="preserve"> ՓԲԸ</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C05B80" w:rsidRPr="00E50F15">
        <w:rPr>
          <w:rFonts w:ascii="GHEA Grapalat" w:hAnsi="GHEA Grapalat"/>
          <w:b/>
          <w:i w:val="0"/>
          <w:lang w:val="af-ZA"/>
        </w:rPr>
        <w:t>Երևան քաղաքի արտաքին լուսավորության ցանցի կառավարման համակարգի կառուցման</w:t>
      </w:r>
      <w:r w:rsidR="00C544DF">
        <w:rPr>
          <w:rFonts w:ascii="GHEA Grapalat" w:hAnsi="GHEA Grapalat"/>
          <w:b/>
          <w:i w:val="0"/>
          <w:lang w:val="af-ZA"/>
        </w:rPr>
        <w:t xml:space="preserve"> աշխատանքների</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9670B1">
        <w:rPr>
          <w:rFonts w:ascii="GHEA Grapalat" w:hAnsi="GHEA Grapalat"/>
          <w:i w:val="0"/>
        </w:rPr>
        <w:t>որը</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9670B1">
        <w:rPr>
          <w:rFonts w:ascii="GHEA Grapalat" w:hAnsi="GHEA Grapalat"/>
          <w:i w:val="0"/>
          <w:lang w:val="af-ZA"/>
        </w:rPr>
        <w:t xml:space="preserve"> է</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D4560B">
        <w:rPr>
          <w:rFonts w:ascii="GHEA Grapalat" w:hAnsi="GHEA Grapalat"/>
          <w:i w:val="0"/>
          <w:lang w:val="af-ZA"/>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9670B1">
        <w:rPr>
          <w:rFonts w:ascii="GHEA Grapalat" w:hAnsi="GHEA Grapalat" w:cs="Sylfaen"/>
          <w:i w:val="0"/>
        </w:rPr>
        <w:t>չափաբաժն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p w14:paraId="1DE0A700" w14:textId="77777777" w:rsidR="00D4560B" w:rsidRPr="00D4560B" w:rsidRDefault="00D4560B" w:rsidP="00D4560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956"/>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545CA1" w:rsidRDefault="001E412B" w:rsidP="00DD1CC5">
            <w:pPr>
              <w:pStyle w:val="BodyTextIndent2"/>
              <w:spacing w:line="240" w:lineRule="auto"/>
              <w:ind w:firstLine="0"/>
              <w:jc w:val="center"/>
              <w:rPr>
                <w:rFonts w:ascii="GHEA Grapalat" w:hAnsi="GHEA Grapalat"/>
                <w:b/>
                <w:bCs/>
                <w:i/>
                <w:iCs/>
                <w:szCs w:val="14"/>
              </w:rPr>
            </w:pPr>
            <w:r w:rsidRPr="00545CA1">
              <w:rPr>
                <w:rFonts w:ascii="GHEA Grapalat" w:hAnsi="GHEA Grapalat"/>
                <w:b/>
                <w:bCs/>
                <w:i/>
                <w:iCs/>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545CA1">
        <w:trPr>
          <w:trHeight w:val="306"/>
        </w:trPr>
        <w:tc>
          <w:tcPr>
            <w:tcW w:w="1588" w:type="dxa"/>
            <w:vAlign w:val="center"/>
          </w:tcPr>
          <w:p w14:paraId="74B66384" w14:textId="77777777" w:rsidR="001E412B" w:rsidRPr="00545CA1" w:rsidRDefault="00DD1CC5" w:rsidP="00545CA1">
            <w:pPr>
              <w:pStyle w:val="BodyTextIndent2"/>
              <w:spacing w:line="240" w:lineRule="auto"/>
              <w:ind w:hanging="79"/>
              <w:jc w:val="center"/>
              <w:rPr>
                <w:rFonts w:ascii="GHEA Grapalat" w:hAnsi="GHEA Grapalat"/>
                <w:b/>
                <w:bCs/>
                <w:i/>
                <w:iCs/>
                <w:sz w:val="24"/>
                <w:szCs w:val="24"/>
              </w:rPr>
            </w:pPr>
            <w:r w:rsidRPr="00545CA1">
              <w:rPr>
                <w:rFonts w:ascii="GHEA Grapalat" w:hAnsi="GHEA Grapalat"/>
                <w:b/>
                <w:bCs/>
                <w:i/>
                <w:iCs/>
                <w:sz w:val="24"/>
                <w:szCs w:val="24"/>
              </w:rPr>
              <w:t>համարները</w:t>
            </w:r>
          </w:p>
        </w:tc>
        <w:tc>
          <w:tcPr>
            <w:tcW w:w="1956" w:type="dxa"/>
            <w:vAlign w:val="center"/>
          </w:tcPr>
          <w:p w14:paraId="1414C18E" w14:textId="177D9C44" w:rsidR="001E412B" w:rsidRPr="00545CA1" w:rsidRDefault="00DD1CC5" w:rsidP="00545CA1">
            <w:pPr>
              <w:pStyle w:val="BodyTextIndent2"/>
              <w:spacing w:line="240" w:lineRule="auto"/>
              <w:ind w:firstLine="34"/>
              <w:jc w:val="center"/>
              <w:rPr>
                <w:rFonts w:ascii="GHEA Grapalat" w:hAnsi="GHEA Grapalat"/>
                <w:b/>
                <w:bCs/>
                <w:i/>
                <w:iCs/>
                <w:sz w:val="24"/>
                <w:szCs w:val="24"/>
                <w:lang w:val="en-US"/>
              </w:rPr>
            </w:pPr>
            <w:r w:rsidRPr="00545CA1">
              <w:rPr>
                <w:rFonts w:ascii="GHEA Grapalat" w:hAnsi="GHEA Grapalat"/>
                <w:b/>
                <w:bCs/>
                <w:i/>
                <w:iCs/>
                <w:sz w:val="24"/>
                <w:szCs w:val="24"/>
                <w:lang w:val="hy-AM"/>
              </w:rPr>
              <w:t>գնման</w:t>
            </w:r>
            <w:r w:rsidRPr="00545CA1">
              <w:rPr>
                <w:rFonts w:ascii="GHEA Grapalat" w:hAnsi="GHEA Grapalat"/>
                <w:b/>
                <w:bCs/>
                <w:i/>
                <w:iCs/>
                <w:sz w:val="24"/>
                <w:szCs w:val="24"/>
                <w:lang w:val="en-US"/>
              </w:rPr>
              <w:t xml:space="preserve"> </w:t>
            </w:r>
            <w:r w:rsidRPr="00545CA1">
              <w:rPr>
                <w:rFonts w:ascii="GHEA Grapalat" w:hAnsi="GHEA Grapalat"/>
                <w:b/>
                <w:bCs/>
                <w:i/>
                <w:iCs/>
                <w:sz w:val="24"/>
                <w:szCs w:val="24"/>
                <w:lang w:val="hy-AM"/>
              </w:rPr>
              <w:t xml:space="preserve"> գինը</w:t>
            </w:r>
            <w:r w:rsidR="00545CA1" w:rsidRPr="00545CA1">
              <w:rPr>
                <w:rFonts w:ascii="GHEA Grapalat" w:hAnsi="GHEA Grapalat"/>
                <w:b/>
                <w:bCs/>
                <w:i/>
                <w:iCs/>
                <w:sz w:val="24"/>
                <w:szCs w:val="24"/>
                <w:lang w:val="en-US"/>
              </w:rPr>
              <w:t xml:space="preserve"> </w:t>
            </w:r>
            <w:r w:rsidR="00545CA1">
              <w:rPr>
                <w:rFonts w:ascii="GHEA Grapalat" w:hAnsi="GHEA Grapalat"/>
                <w:b/>
                <w:bCs/>
                <w:i/>
                <w:iCs/>
                <w:sz w:val="24"/>
                <w:szCs w:val="24"/>
                <w:lang w:val="en-US"/>
              </w:rPr>
              <w:t>ՀՀ դրամ</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922F6F" w14:paraId="5E891B7B" w14:textId="77777777" w:rsidTr="00545CA1">
        <w:trPr>
          <w:trHeight w:val="867"/>
        </w:trPr>
        <w:tc>
          <w:tcPr>
            <w:tcW w:w="1588"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956" w:type="dxa"/>
            <w:vAlign w:val="center"/>
          </w:tcPr>
          <w:p w14:paraId="08E3DB12" w14:textId="77777777" w:rsidR="00DE3055" w:rsidRDefault="00545CA1" w:rsidP="001E412B">
            <w:pPr>
              <w:pStyle w:val="BodyTextIndent2"/>
              <w:spacing w:line="240" w:lineRule="auto"/>
              <w:ind w:firstLine="0"/>
              <w:jc w:val="center"/>
              <w:rPr>
                <w:rFonts w:ascii="Arial Unicode" w:hAnsi="Arial Unicode" w:cs="Arial"/>
              </w:rPr>
            </w:pPr>
            <w:r w:rsidRPr="00B514E1">
              <w:rPr>
                <w:rFonts w:ascii="Arial Unicode" w:hAnsi="Arial Unicode" w:cs="Arial"/>
              </w:rPr>
              <w:t>Մինչև</w:t>
            </w:r>
            <w:r w:rsidR="00DE3055">
              <w:rPr>
                <w:rFonts w:ascii="Arial Unicode" w:hAnsi="Arial Unicode" w:cs="Arial"/>
              </w:rPr>
              <w:t xml:space="preserve"> </w:t>
            </w:r>
          </w:p>
          <w:p w14:paraId="6E9A721B" w14:textId="5A3A52FE" w:rsidR="001E412B" w:rsidRPr="00E6597C" w:rsidRDefault="00DE3055" w:rsidP="00DE3055">
            <w:pPr>
              <w:pStyle w:val="BodyTextIndent2"/>
              <w:spacing w:line="240" w:lineRule="auto"/>
              <w:ind w:firstLine="0"/>
              <w:jc w:val="center"/>
              <w:rPr>
                <w:rFonts w:ascii="GHEA Grapalat" w:hAnsi="GHEA Grapalat"/>
                <w:sz w:val="16"/>
              </w:rPr>
            </w:pPr>
            <w:r w:rsidRPr="00DE3055">
              <w:rPr>
                <w:rFonts w:ascii="Arial LatArm" w:hAnsi="Arial LatArm" w:cs="Arial"/>
                <w:b/>
                <w:bCs/>
                <w:i/>
                <w:iCs/>
                <w:color w:val="000000"/>
                <w:sz w:val="28"/>
              </w:rPr>
              <w:t xml:space="preserve">819675000   </w:t>
            </w:r>
          </w:p>
        </w:tc>
        <w:tc>
          <w:tcPr>
            <w:tcW w:w="6806" w:type="dxa"/>
            <w:vAlign w:val="center"/>
          </w:tcPr>
          <w:p w14:paraId="36185531" w14:textId="2F42ADD7" w:rsidR="001E412B" w:rsidRPr="00E6597C" w:rsidRDefault="00E257F1" w:rsidP="00EF3662">
            <w:pPr>
              <w:pStyle w:val="BodyTextIndent2"/>
              <w:spacing w:line="240" w:lineRule="auto"/>
              <w:ind w:firstLine="0"/>
              <w:rPr>
                <w:rFonts w:ascii="GHEA Grapalat" w:hAnsi="GHEA Grapalat"/>
                <w:u w:val="single"/>
                <w:vertAlign w:val="subscript"/>
              </w:rPr>
            </w:pPr>
            <w:r w:rsidRPr="00E50F15">
              <w:rPr>
                <w:rFonts w:ascii="GHEA Grapalat" w:hAnsi="GHEA Grapalat"/>
                <w:b/>
                <w:i/>
              </w:rPr>
              <w:t>Երևան քաղաքի արտաքին լուսավորության ցանցի կատարման կառավարման համակարգի կառուցման</w:t>
            </w:r>
            <w:r>
              <w:rPr>
                <w:rFonts w:ascii="GHEA Grapalat" w:hAnsi="GHEA Grapalat"/>
                <w:b/>
                <w:i/>
              </w:rPr>
              <w:t xml:space="preserve"> աշխատանքներ</w:t>
            </w:r>
          </w:p>
        </w:tc>
      </w:tr>
    </w:tbl>
    <w:p w14:paraId="6E086246" w14:textId="77777777" w:rsidR="004A2DB0" w:rsidRPr="00925555" w:rsidRDefault="004A2DB0" w:rsidP="004A2DB0">
      <w:pPr>
        <w:pStyle w:val="BodyTextIndent2"/>
        <w:spacing w:line="240" w:lineRule="auto"/>
        <w:ind w:firstLine="567"/>
        <w:rPr>
          <w:rFonts w:ascii="Sylfaen" w:hAnsi="Sylfaen" w:cs="Sylfaen"/>
          <w:b/>
          <w:i/>
          <w:sz w:val="32"/>
          <w:szCs w:val="24"/>
        </w:rPr>
      </w:pPr>
    </w:p>
    <w:p w14:paraId="426A746E" w14:textId="77777777" w:rsidR="004A2DB0" w:rsidRPr="00CA78F4" w:rsidRDefault="004A2DB0" w:rsidP="004A2DB0">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925555">
        <w:rPr>
          <w:rFonts w:ascii="Arial" w:hAnsi="Arial" w:cs="Arial"/>
          <w:b/>
          <w:i/>
          <w:sz w:val="32"/>
          <w:szCs w:val="24"/>
        </w:rPr>
        <w:t xml:space="preserve"> 2-</w:t>
      </w:r>
      <w:r w:rsidRPr="00B8510D">
        <w:rPr>
          <w:rFonts w:ascii="Sylfaen" w:hAnsi="Sylfaen" w:cs="Sylfaen"/>
          <w:b/>
          <w:i/>
          <w:sz w:val="32"/>
          <w:szCs w:val="24"/>
          <w:lang w:val="ru-RU"/>
        </w:rPr>
        <w:t>րդ</w:t>
      </w:r>
      <w:r w:rsidRPr="00925555">
        <w:rPr>
          <w:rFonts w:ascii="Arial" w:hAnsi="Arial" w:cs="Arial"/>
          <w:b/>
          <w:i/>
          <w:sz w:val="32"/>
          <w:szCs w:val="24"/>
        </w:rPr>
        <w:t xml:space="preserve"> </w:t>
      </w:r>
      <w:r w:rsidRPr="00B8510D">
        <w:rPr>
          <w:rFonts w:ascii="Sylfaen" w:hAnsi="Sylfaen" w:cs="Sylfaen"/>
          <w:b/>
          <w:i/>
          <w:sz w:val="32"/>
          <w:szCs w:val="24"/>
          <w:lang w:val="ru-RU"/>
        </w:rPr>
        <w:t>կետի</w:t>
      </w:r>
      <w:r w:rsidRPr="00925555">
        <w:rPr>
          <w:rFonts w:ascii="GHEA Grapalat" w:hAnsi="GHEA Grapalat"/>
          <w:sz w:val="24"/>
          <w:szCs w:val="24"/>
          <w:lang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24B0739E" w14:textId="77777777" w:rsidR="004A2DB0" w:rsidRDefault="004A2DB0" w:rsidP="004A2DB0">
      <w:pPr>
        <w:pStyle w:val="BodyTextIndent2"/>
        <w:spacing w:line="240" w:lineRule="auto"/>
        <w:ind w:firstLine="567"/>
        <w:rPr>
          <w:rFonts w:ascii="GHEA Grapalat" w:hAnsi="GHEA Grapalat"/>
        </w:rPr>
      </w:pPr>
    </w:p>
    <w:p w14:paraId="20502A0D" w14:textId="77777777" w:rsidR="004A2DB0" w:rsidRDefault="004A2DB0" w:rsidP="004A2DB0">
      <w:pPr>
        <w:pStyle w:val="BodyTextIndent2"/>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E69EA4C" w14:textId="77777777" w:rsidR="004A2DB0" w:rsidRPr="00E6597C" w:rsidRDefault="004A2DB0" w:rsidP="004A2DB0">
      <w:pPr>
        <w:pStyle w:val="BodyTextIndent2"/>
        <w:spacing w:line="240" w:lineRule="auto"/>
        <w:ind w:firstLine="567"/>
        <w:rPr>
          <w:rFonts w:ascii="GHEA Grapalat" w:hAnsi="GHEA Grapalat"/>
        </w:rPr>
      </w:pPr>
    </w:p>
    <w:p w14:paraId="004E3A95" w14:textId="77777777" w:rsidR="004A2DB0" w:rsidRDefault="004A2DB0" w:rsidP="004A2DB0">
      <w:pPr>
        <w:pStyle w:val="BodyTextIndent2"/>
        <w:spacing w:line="240" w:lineRule="auto"/>
        <w:ind w:firstLine="567"/>
        <w:rPr>
          <w:rFonts w:ascii="GHEA Grapalat" w:hAnsi="GHEA Grapalat"/>
        </w:rPr>
      </w:pPr>
      <w:r w:rsidRPr="00AE2768">
        <w:rPr>
          <w:rFonts w:ascii="GHEA Grapalat" w:hAnsi="GHEA Grapalat"/>
        </w:rPr>
        <w:t xml:space="preserve">1.2 </w:t>
      </w: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451EC9C0" w14:textId="77777777" w:rsidR="00961E4B" w:rsidRPr="00E6597C" w:rsidRDefault="00961E4B" w:rsidP="00961E4B">
      <w:pPr>
        <w:ind w:firstLine="567"/>
        <w:rPr>
          <w:rFonts w:ascii="GHEA Grapalat" w:hAnsi="GHEA Grapalat" w:cs="Sylfaen"/>
          <w:i/>
          <w:sz w:val="20"/>
          <w:lang w:val="es-ES"/>
        </w:rPr>
      </w:pPr>
    </w:p>
    <w:p w14:paraId="492EA723" w14:textId="77777777" w:rsidR="00961E4B" w:rsidRPr="00E6597C" w:rsidRDefault="00961E4B" w:rsidP="00961E4B">
      <w:pPr>
        <w:ind w:firstLine="567"/>
        <w:rPr>
          <w:rFonts w:ascii="GHEA Grapalat" w:hAnsi="GHEA Grapalat" w:cs="Sylfaen"/>
          <w:i/>
          <w:sz w:val="20"/>
          <w:lang w:val="es-ES"/>
        </w:rPr>
      </w:pPr>
    </w:p>
    <w:p w14:paraId="1DCEC222" w14:textId="77777777" w:rsidR="00961E4B" w:rsidRPr="00E6597C" w:rsidRDefault="00961E4B" w:rsidP="00961E4B">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1FFA52B8" w14:textId="77777777" w:rsidR="00961E4B" w:rsidRPr="00E6597C" w:rsidRDefault="00961E4B" w:rsidP="00961E4B">
      <w:pPr>
        <w:ind w:firstLine="567"/>
        <w:jc w:val="both"/>
        <w:rPr>
          <w:rFonts w:ascii="GHEA Grapalat" w:hAnsi="GHEA Grapalat"/>
          <w:szCs w:val="22"/>
          <w:lang w:val="es-ES"/>
        </w:rPr>
      </w:pPr>
    </w:p>
    <w:p w14:paraId="61441171" w14:textId="77777777" w:rsidR="00961E4B" w:rsidRPr="00E6597C" w:rsidRDefault="00961E4B" w:rsidP="00961E4B">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14:paraId="0B5E0986" w14:textId="77777777" w:rsidR="00961E4B" w:rsidRPr="00E6597C" w:rsidRDefault="00961E4B" w:rsidP="00961E4B">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31A01B9E" w14:textId="77777777" w:rsidR="00961E4B" w:rsidRPr="00E6597C" w:rsidRDefault="00961E4B" w:rsidP="00961E4B">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650503E" w14:textId="77777777" w:rsidR="00961E4B" w:rsidRDefault="00961E4B" w:rsidP="00961E4B">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32233E2E" w14:textId="77777777" w:rsidR="00961E4B" w:rsidRPr="00E6597C" w:rsidRDefault="00961E4B" w:rsidP="00961E4B">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0D153485" w14:textId="77777777" w:rsidR="00961E4B" w:rsidRPr="00015CC3" w:rsidRDefault="00961E4B" w:rsidP="00961E4B">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018C8293" w14:textId="77777777" w:rsidR="00961E4B" w:rsidRPr="00015CC3" w:rsidRDefault="00961E4B" w:rsidP="00961E4B">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679F3FC" w14:textId="77777777" w:rsidR="00961E4B" w:rsidRPr="00015CC3" w:rsidRDefault="00961E4B" w:rsidP="00961E4B">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F91AEF7" w14:textId="77777777" w:rsidR="00961E4B" w:rsidRPr="00015CC3" w:rsidRDefault="00961E4B" w:rsidP="00961E4B">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015CC3">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62F20357" w14:textId="77777777" w:rsidR="00961E4B" w:rsidRPr="00015CC3" w:rsidRDefault="00961E4B" w:rsidP="00961E4B">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797717B8" w14:textId="77777777" w:rsidR="00961E4B" w:rsidRPr="00E6597C" w:rsidRDefault="00961E4B" w:rsidP="00961E4B">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14:paraId="68D5EE92" w14:textId="77777777" w:rsidR="00961E4B" w:rsidRDefault="00961E4B" w:rsidP="00961E4B">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14:paraId="722E3346" w14:textId="77777777" w:rsidR="00961E4B" w:rsidRPr="00E6597C" w:rsidRDefault="00961E4B" w:rsidP="00961E4B">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7171F545" w14:textId="77777777" w:rsidR="00961E4B" w:rsidRPr="00E6597C" w:rsidRDefault="00961E4B" w:rsidP="00961E4B">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14:paraId="3BDB4730"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646BE4C"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2FF5CD9"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999D89B"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E17A219"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BB29995"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DBAD6C0"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43CD53B3" w14:textId="77777777" w:rsidR="00961E4B" w:rsidRPr="00E6597C" w:rsidRDefault="00961E4B" w:rsidP="00961E4B">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710CC99" w14:textId="77777777" w:rsidR="00961E4B" w:rsidRPr="00E6597C" w:rsidRDefault="00961E4B" w:rsidP="00961E4B">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A85E9DE" w14:textId="77777777" w:rsidR="00961E4B" w:rsidRPr="00E6597C" w:rsidRDefault="00961E4B" w:rsidP="00961E4B">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E69ACC9" w14:textId="77777777" w:rsidR="00961E4B" w:rsidRPr="00E6597C" w:rsidRDefault="00961E4B" w:rsidP="00961E4B">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7166B44" w14:textId="77777777" w:rsidR="00961E4B" w:rsidRPr="00E6597C" w:rsidRDefault="00961E4B" w:rsidP="00961E4B">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121DFE27" w14:textId="77777777" w:rsidR="00961E4B" w:rsidRPr="00961E4B" w:rsidRDefault="00961E4B" w:rsidP="00961E4B">
      <w:pPr>
        <w:ind w:firstLine="567"/>
        <w:jc w:val="both"/>
        <w:rPr>
          <w:rFonts w:ascii="GHEA Grapalat" w:hAnsi="GHEA Grapalat" w:cs="Arial"/>
          <w:b/>
          <w:sz w:val="20"/>
          <w:lang w:val="hy-AM"/>
        </w:rPr>
      </w:pPr>
      <w:r w:rsidRPr="00961E4B">
        <w:rPr>
          <w:rFonts w:ascii="GHEA Grapalat" w:hAnsi="GHEA Grapalat" w:cs="Arial Armenian"/>
          <w:b/>
          <w:sz w:val="20"/>
          <w:lang w:val="hy-AM"/>
        </w:rPr>
        <w:t xml:space="preserve">2.4 </w:t>
      </w:r>
      <w:r w:rsidRPr="00961E4B">
        <w:rPr>
          <w:rFonts w:ascii="GHEA Grapalat" w:hAnsi="GHEA Grapalat" w:cs="Sylfaen"/>
          <w:b/>
          <w:sz w:val="20"/>
          <w:lang w:val="hy-AM"/>
        </w:rPr>
        <w:t>Մասնակիցը</w:t>
      </w:r>
      <w:r w:rsidRPr="00961E4B">
        <w:rPr>
          <w:rFonts w:ascii="GHEA Grapalat" w:hAnsi="GHEA Grapalat" w:cs="Arial"/>
          <w:b/>
          <w:sz w:val="20"/>
          <w:lang w:val="hy-AM"/>
        </w:rPr>
        <w:t xml:space="preserve"> ընտրված մասնակից ճանաչվելու դեպքում</w:t>
      </w:r>
      <w:r w:rsidRPr="00961E4B">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p>
    <w:p w14:paraId="23ABC79B" w14:textId="77777777" w:rsidR="00961E4B" w:rsidRPr="00E6597C" w:rsidRDefault="00961E4B" w:rsidP="00961E4B">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101549F2" w14:textId="77777777" w:rsidR="00961E4B" w:rsidRPr="00E6597C" w:rsidRDefault="00961E4B" w:rsidP="00961E4B">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1BC28B14" w14:textId="77777777" w:rsidR="00961E4B" w:rsidRPr="00E6597C" w:rsidRDefault="00961E4B" w:rsidP="00961E4B">
      <w:pPr>
        <w:pStyle w:val="BodyTextIndent2"/>
        <w:spacing w:line="240" w:lineRule="auto"/>
        <w:rPr>
          <w:rFonts w:ascii="GHEA Grapalat" w:hAnsi="GHEA Grapalat" w:cs="Sylfaen"/>
          <w:szCs w:val="24"/>
        </w:rPr>
      </w:pPr>
      <w:r>
        <w:rPr>
          <w:rFonts w:ascii="GHEA Grapalat" w:hAnsi="GHEA Grapalat" w:cs="Sylfaen"/>
          <w:szCs w:val="24"/>
        </w:rPr>
        <w:lastRenderedPageBreak/>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14:paraId="115E40A8" w14:textId="77777777" w:rsidR="00961E4B" w:rsidRPr="00E6597C" w:rsidRDefault="00961E4B" w:rsidP="00961E4B">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14:paraId="67E31DF5" w14:textId="77777777" w:rsidR="00961E4B" w:rsidRPr="00E6597C" w:rsidRDefault="00961E4B" w:rsidP="00961E4B">
      <w:pPr>
        <w:ind w:firstLine="567"/>
        <w:jc w:val="both"/>
        <w:rPr>
          <w:rFonts w:ascii="GHEA Grapalat" w:hAnsi="GHEA Grapalat"/>
          <w:b/>
          <w:sz w:val="20"/>
          <w:lang w:val="af-ZA"/>
        </w:rPr>
      </w:pPr>
    </w:p>
    <w:p w14:paraId="4205C73F" w14:textId="77777777" w:rsidR="00961E4B" w:rsidRPr="00E6597C" w:rsidRDefault="00961E4B" w:rsidP="00961E4B">
      <w:pPr>
        <w:ind w:firstLine="567"/>
        <w:jc w:val="both"/>
        <w:rPr>
          <w:rFonts w:ascii="GHEA Grapalat" w:hAnsi="GHEA Grapalat"/>
          <w:b/>
          <w:sz w:val="20"/>
          <w:lang w:val="af-ZA"/>
        </w:rPr>
      </w:pPr>
    </w:p>
    <w:p w14:paraId="72B98C48" w14:textId="77777777" w:rsidR="00961E4B" w:rsidRPr="00E6597C" w:rsidRDefault="00961E4B" w:rsidP="00961E4B">
      <w:pPr>
        <w:ind w:firstLine="567"/>
        <w:jc w:val="both"/>
        <w:rPr>
          <w:rFonts w:ascii="GHEA Grapalat" w:hAnsi="GHEA Grapalat"/>
          <w:b/>
          <w:sz w:val="20"/>
          <w:lang w:val="af-ZA"/>
        </w:rPr>
      </w:pPr>
    </w:p>
    <w:p w14:paraId="5347A289" w14:textId="5BCD5969" w:rsidR="00961E4B" w:rsidRPr="00E6597C" w:rsidRDefault="00961E4B" w:rsidP="00961E4B">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001107E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7E334FB0" w14:textId="77777777" w:rsidR="00961E4B" w:rsidRPr="00E6597C" w:rsidRDefault="00961E4B" w:rsidP="00961E4B">
      <w:pPr>
        <w:jc w:val="center"/>
        <w:rPr>
          <w:rFonts w:ascii="GHEA Grapalat" w:hAnsi="GHEA Grapalat"/>
          <w:b/>
          <w:sz w:val="20"/>
          <w:lang w:val="af-ZA"/>
        </w:rPr>
      </w:pPr>
    </w:p>
    <w:p w14:paraId="1184FEB0" w14:textId="77777777" w:rsidR="00961E4B" w:rsidRPr="00E6597C" w:rsidRDefault="00961E4B" w:rsidP="00961E4B">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14:paraId="362B6135" w14:textId="77777777" w:rsidR="00961E4B" w:rsidRPr="00B14560" w:rsidRDefault="00961E4B" w:rsidP="00961E4B">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FootnoteReference"/>
          <w:rFonts w:ascii="GHEA Grapalat" w:hAnsi="GHEA Grapalat" w:cs="Sylfaen"/>
          <w:sz w:val="20"/>
        </w:rPr>
        <w:footnoteReference w:id="2"/>
      </w:r>
    </w:p>
    <w:p w14:paraId="393CFBBB" w14:textId="77777777" w:rsidR="00961E4B" w:rsidRPr="00E6597C" w:rsidRDefault="00961E4B" w:rsidP="00961E4B">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14:paraId="739207BA" w14:textId="77777777" w:rsidR="00961E4B" w:rsidRPr="00E6597C" w:rsidRDefault="00961E4B" w:rsidP="00961E4B">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14:paraId="443F5FC2" w14:textId="77777777" w:rsidR="00961E4B" w:rsidRPr="00E6597C" w:rsidRDefault="00961E4B" w:rsidP="00961E4B">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14:paraId="4E49729D" w14:textId="77777777" w:rsidR="00961E4B" w:rsidRDefault="00961E4B" w:rsidP="00961E4B">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72BEC268" w14:textId="77777777" w:rsidR="00961E4B" w:rsidRPr="00961E4B" w:rsidRDefault="00961E4B" w:rsidP="00961E4B">
      <w:pPr>
        <w:autoSpaceDE w:val="0"/>
        <w:autoSpaceDN w:val="0"/>
        <w:adjustRightInd w:val="0"/>
        <w:ind w:firstLine="567"/>
        <w:jc w:val="both"/>
        <w:rPr>
          <w:rFonts w:ascii="GHEA Grapalat" w:hAnsi="GHEA Grapalat" w:cs="Arial Unicode"/>
          <w:b/>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961E4B">
        <w:rPr>
          <w:rFonts w:ascii="GHEA Grapalat" w:hAnsi="GHEA Grapalat" w:cs="Sylfaen"/>
          <w:b/>
          <w:sz w:val="20"/>
          <w:lang w:val="hy-AM"/>
        </w:rPr>
        <w:t>Այդ</w:t>
      </w:r>
      <w:r w:rsidRPr="00961E4B">
        <w:rPr>
          <w:rFonts w:ascii="GHEA Grapalat" w:hAnsi="GHEA Grapalat" w:cs="Arial Unicode"/>
          <w:b/>
          <w:sz w:val="20"/>
          <w:lang w:val="hy-AM"/>
        </w:rPr>
        <w:t xml:space="preserve"> </w:t>
      </w:r>
      <w:r w:rsidRPr="00961E4B">
        <w:rPr>
          <w:rFonts w:ascii="GHEA Grapalat" w:hAnsi="GHEA Grapalat" w:cs="Sylfaen"/>
          <w:b/>
          <w:sz w:val="20"/>
          <w:lang w:val="hy-AM"/>
        </w:rPr>
        <w:t>դեպքում</w:t>
      </w:r>
      <w:r w:rsidRPr="00961E4B">
        <w:rPr>
          <w:rFonts w:ascii="GHEA Grapalat" w:hAnsi="GHEA Grapalat" w:cs="Arial Unicode"/>
          <w:b/>
          <w:sz w:val="20"/>
          <w:lang w:val="hy-AM"/>
        </w:rPr>
        <w:t xml:space="preserve"> </w:t>
      </w:r>
      <w:r w:rsidRPr="00961E4B">
        <w:rPr>
          <w:rFonts w:ascii="GHEA Grapalat" w:hAnsi="GHEA Grapalat" w:cs="Sylfaen"/>
          <w:b/>
          <w:sz w:val="20"/>
          <w:lang w:val="hy-AM"/>
        </w:rPr>
        <w:t>մասնակիցները</w:t>
      </w:r>
      <w:r w:rsidRPr="00961E4B">
        <w:rPr>
          <w:rFonts w:ascii="GHEA Grapalat" w:hAnsi="GHEA Grapalat" w:cs="Arial Unicode"/>
          <w:b/>
          <w:sz w:val="20"/>
          <w:lang w:val="hy-AM"/>
        </w:rPr>
        <w:t xml:space="preserve"> </w:t>
      </w:r>
      <w:r w:rsidRPr="00961E4B">
        <w:rPr>
          <w:rFonts w:ascii="GHEA Grapalat" w:hAnsi="GHEA Grapalat" w:cs="Sylfaen"/>
          <w:b/>
          <w:sz w:val="20"/>
          <w:lang w:val="hy-AM"/>
        </w:rPr>
        <w:t>պարտավոր</w:t>
      </w:r>
      <w:r w:rsidRPr="00961E4B">
        <w:rPr>
          <w:rFonts w:ascii="GHEA Grapalat" w:hAnsi="GHEA Grapalat" w:cs="Arial Unicode"/>
          <w:b/>
          <w:sz w:val="20"/>
          <w:lang w:val="hy-AM"/>
        </w:rPr>
        <w:t xml:space="preserve"> </w:t>
      </w:r>
      <w:r w:rsidRPr="00961E4B">
        <w:rPr>
          <w:rFonts w:ascii="GHEA Grapalat" w:hAnsi="GHEA Grapalat" w:cs="Sylfaen"/>
          <w:b/>
          <w:sz w:val="20"/>
          <w:lang w:val="hy-AM"/>
        </w:rPr>
        <w:t>են</w:t>
      </w:r>
      <w:r w:rsidRPr="00961E4B">
        <w:rPr>
          <w:rFonts w:ascii="GHEA Grapalat" w:hAnsi="GHEA Grapalat" w:cs="Arial Unicode"/>
          <w:b/>
          <w:sz w:val="20"/>
          <w:lang w:val="hy-AM"/>
        </w:rPr>
        <w:t xml:space="preserve"> </w:t>
      </w:r>
      <w:r w:rsidRPr="00961E4B">
        <w:rPr>
          <w:rFonts w:ascii="GHEA Grapalat" w:hAnsi="GHEA Grapalat" w:cs="Sylfaen"/>
          <w:b/>
          <w:sz w:val="20"/>
          <w:lang w:val="hy-AM"/>
        </w:rPr>
        <w:t>երկարաձգել</w:t>
      </w:r>
      <w:r w:rsidRPr="00961E4B">
        <w:rPr>
          <w:rFonts w:ascii="GHEA Grapalat" w:hAnsi="GHEA Grapalat" w:cs="Arial Unicode"/>
          <w:b/>
          <w:sz w:val="20"/>
          <w:lang w:val="hy-AM"/>
        </w:rPr>
        <w:t xml:space="preserve"> </w:t>
      </w:r>
      <w:r w:rsidRPr="00961E4B">
        <w:rPr>
          <w:rFonts w:ascii="GHEA Grapalat" w:hAnsi="GHEA Grapalat" w:cs="Sylfaen"/>
          <w:b/>
          <w:sz w:val="20"/>
          <w:lang w:val="hy-AM"/>
        </w:rPr>
        <w:t>իրենց</w:t>
      </w:r>
      <w:r w:rsidRPr="00961E4B">
        <w:rPr>
          <w:rFonts w:ascii="GHEA Grapalat" w:hAnsi="GHEA Grapalat" w:cs="Arial Unicode"/>
          <w:b/>
          <w:sz w:val="20"/>
          <w:lang w:val="hy-AM"/>
        </w:rPr>
        <w:t xml:space="preserve"> </w:t>
      </w:r>
      <w:r w:rsidRPr="00961E4B">
        <w:rPr>
          <w:rFonts w:ascii="GHEA Grapalat" w:hAnsi="GHEA Grapalat" w:cs="Sylfaen"/>
          <w:b/>
          <w:sz w:val="20"/>
          <w:lang w:val="hy-AM"/>
        </w:rPr>
        <w:t>ներկայացրած</w:t>
      </w:r>
      <w:r w:rsidRPr="00961E4B">
        <w:rPr>
          <w:rFonts w:ascii="GHEA Grapalat" w:hAnsi="GHEA Grapalat" w:cs="Arial Unicode"/>
          <w:b/>
          <w:sz w:val="20"/>
          <w:lang w:val="hy-AM"/>
        </w:rPr>
        <w:t xml:space="preserve"> </w:t>
      </w:r>
      <w:r w:rsidRPr="00961E4B">
        <w:rPr>
          <w:rFonts w:ascii="GHEA Grapalat" w:hAnsi="GHEA Grapalat" w:cs="Sylfaen"/>
          <w:b/>
          <w:sz w:val="20"/>
          <w:lang w:val="hy-AM"/>
        </w:rPr>
        <w:t>հայտի</w:t>
      </w:r>
      <w:r w:rsidRPr="00961E4B">
        <w:rPr>
          <w:rFonts w:ascii="GHEA Grapalat" w:hAnsi="GHEA Grapalat" w:cs="Arial Unicode"/>
          <w:b/>
          <w:sz w:val="20"/>
          <w:lang w:val="hy-AM"/>
        </w:rPr>
        <w:t xml:space="preserve"> </w:t>
      </w:r>
      <w:r w:rsidRPr="00961E4B">
        <w:rPr>
          <w:rFonts w:ascii="GHEA Grapalat" w:hAnsi="GHEA Grapalat" w:cs="Sylfaen"/>
          <w:b/>
          <w:sz w:val="20"/>
          <w:lang w:val="hy-AM"/>
        </w:rPr>
        <w:t>ապահովման</w:t>
      </w:r>
      <w:r w:rsidRPr="00961E4B">
        <w:rPr>
          <w:rFonts w:ascii="GHEA Grapalat" w:hAnsi="GHEA Grapalat" w:cs="Arial Unicode"/>
          <w:b/>
          <w:sz w:val="20"/>
          <w:lang w:val="hy-AM"/>
        </w:rPr>
        <w:t xml:space="preserve"> վավերականության </w:t>
      </w:r>
      <w:r w:rsidRPr="00961E4B">
        <w:rPr>
          <w:rFonts w:ascii="GHEA Grapalat" w:hAnsi="GHEA Grapalat" w:cs="Sylfaen"/>
          <w:b/>
          <w:sz w:val="20"/>
          <w:lang w:val="hy-AM"/>
        </w:rPr>
        <w:t>ժամկետը</w:t>
      </w:r>
      <w:r w:rsidRPr="00961E4B">
        <w:rPr>
          <w:rFonts w:ascii="GHEA Grapalat" w:hAnsi="GHEA Grapalat" w:cs="Arial Unicode"/>
          <w:b/>
          <w:sz w:val="20"/>
          <w:lang w:val="hy-AM"/>
        </w:rPr>
        <w:t xml:space="preserve"> </w:t>
      </w:r>
      <w:r w:rsidRPr="00961E4B">
        <w:rPr>
          <w:rFonts w:ascii="GHEA Grapalat" w:hAnsi="GHEA Grapalat" w:cs="Sylfaen"/>
          <w:b/>
          <w:sz w:val="20"/>
          <w:lang w:val="hy-AM"/>
        </w:rPr>
        <w:t>կամ</w:t>
      </w:r>
      <w:r w:rsidRPr="00961E4B">
        <w:rPr>
          <w:rFonts w:ascii="GHEA Grapalat" w:hAnsi="GHEA Grapalat" w:cs="Arial Unicode"/>
          <w:b/>
          <w:sz w:val="20"/>
          <w:lang w:val="hy-AM"/>
        </w:rPr>
        <w:t xml:space="preserve"> </w:t>
      </w:r>
      <w:r w:rsidRPr="00961E4B">
        <w:rPr>
          <w:rFonts w:ascii="GHEA Grapalat" w:hAnsi="GHEA Grapalat" w:cs="Sylfaen"/>
          <w:b/>
          <w:sz w:val="20"/>
          <w:lang w:val="hy-AM"/>
        </w:rPr>
        <w:t>ներկայացնել</w:t>
      </w:r>
      <w:r w:rsidRPr="00961E4B">
        <w:rPr>
          <w:rFonts w:ascii="GHEA Grapalat" w:hAnsi="GHEA Grapalat" w:cs="Arial Unicode"/>
          <w:b/>
          <w:sz w:val="20"/>
          <w:lang w:val="hy-AM"/>
        </w:rPr>
        <w:t xml:space="preserve"> </w:t>
      </w:r>
      <w:r w:rsidRPr="00961E4B">
        <w:rPr>
          <w:rFonts w:ascii="GHEA Grapalat" w:hAnsi="GHEA Grapalat" w:cs="Sylfaen"/>
          <w:b/>
          <w:sz w:val="20"/>
          <w:lang w:val="hy-AM"/>
        </w:rPr>
        <w:t>հայտի</w:t>
      </w:r>
      <w:r w:rsidRPr="00961E4B">
        <w:rPr>
          <w:rFonts w:ascii="GHEA Grapalat" w:hAnsi="GHEA Grapalat" w:cs="Arial Unicode"/>
          <w:b/>
          <w:sz w:val="20"/>
          <w:lang w:val="hy-AM"/>
        </w:rPr>
        <w:t xml:space="preserve"> </w:t>
      </w:r>
      <w:r w:rsidRPr="00961E4B">
        <w:rPr>
          <w:rFonts w:ascii="GHEA Grapalat" w:hAnsi="GHEA Grapalat" w:cs="Sylfaen"/>
          <w:b/>
          <w:sz w:val="20"/>
          <w:lang w:val="hy-AM"/>
        </w:rPr>
        <w:t>նոր</w:t>
      </w:r>
      <w:r w:rsidRPr="00961E4B">
        <w:rPr>
          <w:rFonts w:ascii="GHEA Grapalat" w:hAnsi="GHEA Grapalat" w:cs="Arial Unicode"/>
          <w:b/>
          <w:sz w:val="20"/>
          <w:lang w:val="hy-AM"/>
        </w:rPr>
        <w:t xml:space="preserve"> </w:t>
      </w:r>
      <w:r w:rsidRPr="00961E4B">
        <w:rPr>
          <w:rFonts w:ascii="GHEA Grapalat" w:hAnsi="GHEA Grapalat" w:cs="Sylfaen"/>
          <w:b/>
          <w:sz w:val="20"/>
          <w:lang w:val="hy-AM"/>
        </w:rPr>
        <w:t>ապահովում:</w:t>
      </w:r>
      <w:r w:rsidRPr="00961E4B">
        <w:rPr>
          <w:rStyle w:val="FootnoteReference"/>
          <w:rFonts w:ascii="GHEA Grapalat" w:hAnsi="GHEA Grapalat" w:cs="Sylfaen"/>
          <w:b/>
          <w:sz w:val="20"/>
          <w:lang w:val="hy-AM"/>
        </w:rPr>
        <w:footnoteReference w:id="3"/>
      </w:r>
    </w:p>
    <w:p w14:paraId="1B34F3AA" w14:textId="77777777" w:rsidR="00961E4B" w:rsidRPr="00E6597C" w:rsidRDefault="00961E4B" w:rsidP="00961E4B">
      <w:pPr>
        <w:ind w:firstLine="567"/>
        <w:jc w:val="both"/>
        <w:rPr>
          <w:rFonts w:ascii="GHEA Grapalat" w:hAnsi="GHEA Grapalat"/>
          <w:b/>
          <w:sz w:val="20"/>
          <w:lang w:val="hy-AM"/>
        </w:rPr>
      </w:pPr>
    </w:p>
    <w:p w14:paraId="5974792D" w14:textId="77777777" w:rsidR="00961E4B" w:rsidRPr="00E6597C" w:rsidRDefault="00961E4B" w:rsidP="00961E4B">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459AAEE" w14:textId="77777777" w:rsidR="00961E4B" w:rsidRPr="00E6597C" w:rsidRDefault="00961E4B" w:rsidP="00961E4B">
      <w:pPr>
        <w:jc w:val="center"/>
        <w:rPr>
          <w:rFonts w:ascii="GHEA Grapalat" w:hAnsi="GHEA Grapalat"/>
          <w:b/>
          <w:sz w:val="20"/>
          <w:lang w:val="hy-AM"/>
        </w:rPr>
      </w:pPr>
      <w:r w:rsidRPr="00E6597C">
        <w:rPr>
          <w:rFonts w:ascii="GHEA Grapalat" w:hAnsi="GHEA Grapalat"/>
          <w:b/>
          <w:sz w:val="20"/>
          <w:lang w:val="hy-AM"/>
        </w:rPr>
        <w:t xml:space="preserve">  </w:t>
      </w:r>
    </w:p>
    <w:p w14:paraId="5EFF68C4" w14:textId="77777777" w:rsidR="00961E4B" w:rsidRPr="00E6597C" w:rsidRDefault="00961E4B" w:rsidP="00961E4B">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14:paraId="07630E29" w14:textId="77777777" w:rsidR="00961E4B" w:rsidRPr="00E6597C" w:rsidRDefault="00961E4B" w:rsidP="00961E4B">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14:paraId="7E22DE08" w14:textId="77777777" w:rsidR="00961E4B" w:rsidRPr="00E6597C" w:rsidRDefault="00961E4B" w:rsidP="00961E4B">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14:paraId="1AACE061" w14:textId="77777777" w:rsidR="00961E4B" w:rsidRPr="00E6597C" w:rsidRDefault="00961E4B" w:rsidP="00961E4B">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47DE2BC3" w14:textId="10F5E3E7" w:rsidR="00961E4B" w:rsidRPr="000A0060" w:rsidRDefault="00961E4B" w:rsidP="00961E4B">
      <w:pPr>
        <w:pStyle w:val="BodyTextIndent2"/>
        <w:spacing w:line="240" w:lineRule="auto"/>
        <w:ind w:firstLine="567"/>
        <w:rPr>
          <w:rFonts w:ascii="GHEA Grapalat" w:hAnsi="GHEA Grapalat" w:cs="Sylfaen"/>
          <w:sz w:val="22"/>
          <w:szCs w:val="24"/>
          <w:lang w:val="hy-AM"/>
        </w:rPr>
      </w:pPr>
      <w:r w:rsidRPr="00A71D81">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7D50BB">
        <w:rPr>
          <w:rFonts w:ascii="GHEA Grapalat" w:hAnsi="GHEA Grapalat" w:cs="Sylfaen"/>
          <w:b/>
          <w:i/>
          <w:szCs w:val="24"/>
          <w:lang w:val="hy-AM"/>
        </w:rPr>
        <w:t>«</w:t>
      </w:r>
      <w:r>
        <w:rPr>
          <w:rFonts w:ascii="GHEA Grapalat" w:hAnsi="GHEA Grapalat" w:cs="Sylfaen"/>
          <w:b/>
          <w:i/>
          <w:szCs w:val="24"/>
          <w:lang w:val="hy-AM"/>
        </w:rPr>
        <w:t>40</w:t>
      </w:r>
      <w:r w:rsidRPr="007D50BB">
        <w:rPr>
          <w:rFonts w:ascii="GHEA Grapalat" w:hAnsi="GHEA Grapalat" w:cs="Sylfaen"/>
          <w:b/>
          <w:i/>
          <w:szCs w:val="24"/>
          <w:lang w:val="hy-AM"/>
        </w:rPr>
        <w:t>»րդ օրվա</w:t>
      </w:r>
      <w:r w:rsidRPr="00A71D81">
        <w:rPr>
          <w:rFonts w:ascii="GHEA Grapalat" w:hAnsi="GHEA Grapalat" w:cs="Sylfaen"/>
          <w:szCs w:val="24"/>
          <w:lang w:val="hy-AM"/>
        </w:rPr>
        <w:t xml:space="preserve"> </w:t>
      </w:r>
      <w:r w:rsidRPr="00DD596D">
        <w:rPr>
          <w:rFonts w:ascii="GHEA Grapalat" w:hAnsi="GHEA Grapalat"/>
          <w:b/>
          <w:i/>
          <w:lang w:val="hy-AM"/>
        </w:rPr>
        <w:t>ժամը 1</w:t>
      </w:r>
      <w:r w:rsidRPr="000A0060">
        <w:rPr>
          <w:rFonts w:ascii="GHEA Grapalat" w:hAnsi="GHEA Grapalat"/>
          <w:b/>
          <w:i/>
          <w:lang w:val="hy-AM"/>
        </w:rPr>
        <w:t>1</w:t>
      </w:r>
      <w:r w:rsidRPr="00DD596D">
        <w:rPr>
          <w:rFonts w:ascii="GHEA Grapalat" w:hAnsi="GHEA Grapalat"/>
          <w:b/>
          <w:i/>
          <w:lang w:val="hy-AM"/>
        </w:rPr>
        <w:t>:00</w:t>
      </w:r>
      <w:r w:rsidRPr="00DD596D">
        <w:rPr>
          <w:rFonts w:ascii="GHEA Grapalat" w:hAnsi="GHEA Grapalat"/>
          <w:b/>
          <w:i/>
        </w:rPr>
        <w:t>-ն</w:t>
      </w:r>
      <w:r>
        <w:rPr>
          <w:rFonts w:ascii="GHEA Grapalat" w:hAnsi="GHEA Grapalat"/>
          <w:b/>
          <w:i/>
        </w:rPr>
        <w:t xml:space="preserve">, </w:t>
      </w:r>
      <w:r w:rsidRPr="004605D7">
        <w:rPr>
          <w:rFonts w:ascii="GHEA Grapalat" w:hAnsi="GHEA Grapalat" w:cs="Sylfaen"/>
          <w:szCs w:val="24"/>
          <w:lang w:val="hy-AM"/>
        </w:rPr>
        <w:t xml:space="preserve"> </w:t>
      </w:r>
      <w:r w:rsidRPr="009C5918">
        <w:rPr>
          <w:rFonts w:ascii="Sylfaen" w:hAnsi="Sylfaen"/>
          <w:b/>
          <w:sz w:val="22"/>
        </w:rPr>
        <w:t>ք. Երևան Բուզանդի 1/4</w:t>
      </w:r>
      <w:r w:rsidRPr="009C5918">
        <w:rPr>
          <w:rFonts w:ascii="GHEA Grapalat" w:hAnsi="GHEA Grapalat"/>
          <w:b/>
          <w:sz w:val="22"/>
        </w:rPr>
        <w:t xml:space="preserve">  </w:t>
      </w:r>
      <w:r w:rsidRPr="009C5918">
        <w:rPr>
          <w:rFonts w:ascii="GHEA Grapalat" w:hAnsi="GHEA Grapalat" w:cs="Sylfaen"/>
          <w:b/>
          <w:sz w:val="22"/>
          <w:szCs w:val="24"/>
          <w:lang w:val="hy-AM"/>
        </w:rPr>
        <w:t>հասցեով</w:t>
      </w:r>
      <w:r w:rsidRPr="009C5918">
        <w:rPr>
          <w:rFonts w:ascii="GHEA Grapalat" w:hAnsi="GHEA Grapalat" w:cs="Sylfaen"/>
          <w:sz w:val="22"/>
          <w:szCs w:val="24"/>
          <w:lang w:val="hy-AM"/>
        </w:rPr>
        <w:t xml:space="preserve">։  </w:t>
      </w:r>
    </w:p>
    <w:p w14:paraId="3466CF41" w14:textId="6C301423" w:rsidR="00961E4B" w:rsidRPr="004605D7" w:rsidRDefault="00961E4B" w:rsidP="00961E4B">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140305">
        <w:rPr>
          <w:rFonts w:ascii="GHEA Grapalat" w:hAnsi="GHEA Grapalat" w:cs="Sylfaen"/>
          <w:szCs w:val="24"/>
          <w:lang w:val="hy-AM"/>
        </w:rPr>
        <w:t>Նարինե Աբրահամյանը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729BCF7" w14:textId="77777777" w:rsidR="00961E4B" w:rsidRPr="00E6597C" w:rsidRDefault="00961E4B" w:rsidP="00961E4B">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47432D17" w14:textId="77777777" w:rsidR="00961E4B" w:rsidRPr="00E6597C" w:rsidRDefault="00961E4B" w:rsidP="00961E4B">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7725B1A1" w14:textId="77777777" w:rsidR="00961E4B" w:rsidRPr="00E6597C" w:rsidRDefault="00961E4B" w:rsidP="00961E4B">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C1C6B5D" w14:textId="77777777" w:rsidR="00961E4B" w:rsidRPr="00E6597C" w:rsidRDefault="00961E4B" w:rsidP="00961E4B">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694FD4FB" w14:textId="77777777" w:rsidR="00961E4B" w:rsidRPr="00E6597C" w:rsidRDefault="00961E4B" w:rsidP="00961E4B">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6AA8750" w14:textId="77777777" w:rsidR="00961E4B" w:rsidRPr="00807F3D" w:rsidRDefault="00961E4B" w:rsidP="00961E4B">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715D1A4" w14:textId="77777777" w:rsidR="00961E4B" w:rsidRPr="00807F3D" w:rsidRDefault="00961E4B" w:rsidP="00961E4B">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FootnoteReference"/>
          <w:rFonts w:ascii="Cambria Math" w:hAnsi="Cambria Math" w:cs="Sylfaen"/>
          <w:sz w:val="20"/>
          <w:lang w:val="hy-AM"/>
        </w:rPr>
        <w:footnoteReference w:id="4"/>
      </w:r>
    </w:p>
    <w:bookmarkEnd w:id="3"/>
    <w:p w14:paraId="2B1868A8" w14:textId="77777777" w:rsidR="00961E4B" w:rsidRPr="00807F3D" w:rsidRDefault="00961E4B" w:rsidP="00961E4B">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6273B3F8" w14:textId="77777777" w:rsidR="00961E4B" w:rsidRPr="00B538EB" w:rsidRDefault="00961E4B" w:rsidP="00961E4B">
      <w:pPr>
        <w:ind w:firstLine="567"/>
        <w:jc w:val="both"/>
        <w:rPr>
          <w:rFonts w:ascii="GHEA Grapalat" w:hAnsi="GHEA Grapalat" w:cs="Sylfaen"/>
          <w:b/>
          <w:color w:val="FFFFFF"/>
          <w:sz w:val="20"/>
          <w:lang w:val="hy-AM"/>
        </w:rPr>
      </w:pPr>
      <w:r w:rsidRPr="00807F3D">
        <w:rPr>
          <w:rFonts w:ascii="GHEA Grapalat" w:hAnsi="GHEA Grapalat" w:cs="Sylfaen"/>
          <w:sz w:val="20"/>
          <w:lang w:val="hy-AM"/>
        </w:rPr>
        <w:t xml:space="preserve">  </w:t>
      </w:r>
      <w:r w:rsidRPr="00B538EB">
        <w:rPr>
          <w:rFonts w:ascii="GHEA Grapalat" w:hAnsi="GHEA Grapalat" w:cs="Sylfaen"/>
          <w:b/>
          <w:sz w:val="20"/>
          <w:lang w:val="hy-AM"/>
        </w:rPr>
        <w:t>3) հայտի ապահովում կանխիկ փողի կամ բանկային երաշխիքի ձևով:</w:t>
      </w:r>
      <w:r w:rsidRPr="00B538EB">
        <w:rPr>
          <w:rStyle w:val="FootnoteReference"/>
          <w:rFonts w:ascii="GHEA Grapalat" w:hAnsi="GHEA Grapalat" w:cs="Sylfaen"/>
          <w:b/>
          <w:sz w:val="20"/>
          <w:lang w:val="hy-AM"/>
        </w:rPr>
        <w:footnoteReference w:id="5"/>
      </w:r>
    </w:p>
    <w:p w14:paraId="0BCC211D" w14:textId="0A60EF60" w:rsidR="00961E4B" w:rsidRPr="004605D7" w:rsidRDefault="00961E4B" w:rsidP="00961E4B">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4) </w:t>
      </w:r>
      <w:r w:rsidRPr="008C2D34">
        <w:rPr>
          <w:rFonts w:ascii="GHEA Grapalat" w:hAnsi="GHEA Grapalat" w:cs="Sylfaen"/>
          <w:b/>
          <w:sz w:val="20"/>
          <w:szCs w:val="24"/>
          <w:lang w:val="hy-AM" w:eastAsia="en-US"/>
        </w:rPr>
        <w:t xml:space="preserve">շինարարական աշխատանքների գնման դեպքում իր կողմից հաստատված հավաստում՝ սույն հրավերին կցված </w:t>
      </w:r>
      <w:r w:rsidR="0026583E" w:rsidRPr="0026583E">
        <w:rPr>
          <w:rFonts w:ascii="GHEA Grapalat" w:hAnsi="GHEA Grapalat" w:cs="Sylfaen"/>
          <w:b/>
          <w:sz w:val="20"/>
          <w:szCs w:val="24"/>
          <w:lang w:val="hy-AM" w:eastAsia="en-US"/>
        </w:rPr>
        <w:t xml:space="preserve">նախագծային </w:t>
      </w:r>
      <w:r w:rsidRPr="008C2D34">
        <w:rPr>
          <w:rFonts w:ascii="GHEA Grapalat" w:hAnsi="GHEA Grapalat" w:cs="Sylfaen"/>
          <w:b/>
          <w:sz w:val="20"/>
          <w:szCs w:val="24"/>
          <w:lang w:val="hy-AM" w:eastAsia="en-US"/>
        </w:rPr>
        <w:t>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715D2E">
        <w:rPr>
          <w:rFonts w:ascii="GHEA Grapalat" w:hAnsi="GHEA Grapalat" w:cs="Sylfaen"/>
          <w:sz w:val="20"/>
          <w:szCs w:val="24"/>
          <w:lang w:val="hy-AM" w:eastAsia="en-US"/>
        </w:rPr>
        <w:t>.</w:t>
      </w:r>
      <w:r w:rsidRPr="00B23933">
        <w:rPr>
          <w:rFonts w:ascii="GHEA Grapalat" w:hAnsi="GHEA Grapalat" w:cs="Sylfaen"/>
          <w:sz w:val="20"/>
          <w:szCs w:val="24"/>
          <w:vertAlign w:val="superscript"/>
          <w:lang w:val="hy-AM" w:eastAsia="en-US"/>
        </w:rPr>
        <w:t>8</w:t>
      </w:r>
    </w:p>
    <w:p w14:paraId="311F1E38"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14:paraId="11D7052A"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0EDE64B" w14:textId="77777777" w:rsidR="00961E4B" w:rsidRPr="00E6597C" w:rsidRDefault="00961E4B" w:rsidP="00961E4B">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41A86A0B" w14:textId="77777777" w:rsidR="00961E4B" w:rsidRPr="00E6597C" w:rsidRDefault="00961E4B" w:rsidP="00961E4B">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4F8F492" w14:textId="77777777" w:rsidR="00961E4B" w:rsidRPr="00E6597C" w:rsidRDefault="00961E4B" w:rsidP="00961E4B">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0DCB82C6" w14:textId="77777777" w:rsidR="00961E4B" w:rsidRPr="00E6597C" w:rsidRDefault="00961E4B" w:rsidP="00961E4B">
      <w:pPr>
        <w:pStyle w:val="norm"/>
        <w:spacing w:line="240" w:lineRule="auto"/>
        <w:rPr>
          <w:rFonts w:ascii="GHEA Grapalat" w:hAnsi="GHEA Grapalat" w:cs="Sylfaen"/>
          <w:sz w:val="20"/>
          <w:szCs w:val="24"/>
          <w:lang w:val="hy-AM" w:eastAsia="en-US"/>
        </w:rPr>
      </w:pPr>
    </w:p>
    <w:p w14:paraId="5364919D" w14:textId="77777777" w:rsidR="00961E4B" w:rsidRPr="00E6597C" w:rsidRDefault="00961E4B" w:rsidP="00961E4B">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14:paraId="543309E7" w14:textId="77777777" w:rsidR="00961E4B" w:rsidRPr="00E6597C" w:rsidRDefault="00961E4B" w:rsidP="00961E4B">
      <w:pPr>
        <w:jc w:val="center"/>
        <w:rPr>
          <w:rFonts w:ascii="GHEA Grapalat" w:hAnsi="GHEA Grapalat" w:cs="Arial"/>
          <w:b/>
          <w:sz w:val="20"/>
          <w:lang w:val="es-ES"/>
        </w:rPr>
      </w:pPr>
    </w:p>
    <w:p w14:paraId="450FC2E7" w14:textId="77777777" w:rsidR="00961E4B" w:rsidRPr="00E6597C" w:rsidRDefault="00961E4B" w:rsidP="00961E4B">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14:paraId="08B4E58C" w14:textId="77777777" w:rsidR="00961E4B" w:rsidRPr="00FB1EC7" w:rsidRDefault="00961E4B" w:rsidP="00961E4B">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ED6E63B" w14:textId="77777777" w:rsidR="00961E4B" w:rsidRPr="00FB1EC7" w:rsidRDefault="00961E4B" w:rsidP="00961E4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354B2C04" w14:textId="77777777" w:rsidR="00961E4B" w:rsidRPr="00513C4D" w:rsidRDefault="00961E4B" w:rsidP="00961E4B">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1FE47357" w14:textId="77777777" w:rsidR="00961E4B" w:rsidRPr="00513C4D" w:rsidRDefault="00961E4B" w:rsidP="00961E4B">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ՄԳ-ն ընտրված մասնակցի առաջարկած գինն է.</w:t>
      </w:r>
    </w:p>
    <w:p w14:paraId="1A299AF0" w14:textId="77777777" w:rsidR="00961E4B" w:rsidRPr="00513C4D" w:rsidRDefault="00961E4B" w:rsidP="00961E4B">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4929A3DB" w14:textId="77777777" w:rsidR="00961E4B" w:rsidRPr="00513C4D" w:rsidRDefault="00961E4B" w:rsidP="00961E4B">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5D7FEB03" w14:textId="77777777" w:rsidR="00961E4B" w:rsidRPr="00513C4D" w:rsidRDefault="00961E4B" w:rsidP="00961E4B">
      <w:pPr>
        <w:pStyle w:val="norm"/>
        <w:spacing w:line="240" w:lineRule="auto"/>
        <w:ind w:firstLine="567"/>
        <w:rPr>
          <w:rFonts w:ascii="GHEA Grapalat" w:hAnsi="GHEA Grapalat" w:cs="Sylfaen"/>
          <w:b/>
          <w:sz w:val="20"/>
          <w:szCs w:val="24"/>
          <w:vertAlign w:val="superscript"/>
          <w:lang w:val="es-ES" w:eastAsia="en-US"/>
        </w:rPr>
      </w:pPr>
      <w:r w:rsidRPr="00513C4D">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513C4D">
        <w:rPr>
          <w:rFonts w:ascii="GHEA Grapalat" w:hAnsi="GHEA Grapalat" w:cs="Sylfaen"/>
          <w:b/>
          <w:sz w:val="20"/>
          <w:szCs w:val="24"/>
          <w:vertAlign w:val="superscript"/>
          <w:lang w:val="hy-AM" w:eastAsia="en-US"/>
        </w:rPr>
        <w:t>8</w:t>
      </w:r>
    </w:p>
    <w:p w14:paraId="0F67C5DB" w14:textId="77777777" w:rsidR="00961E4B" w:rsidRPr="00E6597C" w:rsidDel="00086481" w:rsidRDefault="00961E4B" w:rsidP="00961E4B">
      <w:pPr>
        <w:pStyle w:val="norm"/>
        <w:spacing w:line="240" w:lineRule="auto"/>
        <w:ind w:firstLine="567"/>
        <w:rPr>
          <w:del w:id="5" w:author="Sergey Shahnazaryan" w:date="2024-02-09T13:16:00Z"/>
          <w:rFonts w:ascii="GHEA Grapalat" w:hAnsi="GHEA Grapalat" w:cs="Sylfaen"/>
          <w:sz w:val="20"/>
          <w:szCs w:val="24"/>
          <w:lang w:val="es-ES" w:eastAsia="en-US"/>
        </w:rPr>
      </w:pPr>
    </w:p>
    <w:p w14:paraId="1B1E2E63"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14:paraId="6FE65EE8"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3D3ED67"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44783D4"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69915C9" w14:textId="77777777" w:rsidR="00961E4B" w:rsidRPr="00E6597C" w:rsidRDefault="00961E4B" w:rsidP="00961E4B">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9E59B96" w14:textId="77777777" w:rsidR="00961E4B" w:rsidRPr="00E6597C" w:rsidRDefault="00961E4B" w:rsidP="00961E4B">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88E7B9F" w14:textId="77777777" w:rsidR="00961E4B" w:rsidRPr="00E6597C" w:rsidRDefault="00961E4B" w:rsidP="00961E4B">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2D294A18" w14:textId="77777777" w:rsidR="00961E4B" w:rsidRPr="00E6597C" w:rsidRDefault="00961E4B" w:rsidP="00961E4B">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w:t>
      </w:r>
      <w:r w:rsidRPr="008F7047">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Pr="008F7047">
        <w:rPr>
          <w:rFonts w:ascii="GHEA Grapalat" w:hAnsi="GHEA Grapalat"/>
          <w:sz w:val="20"/>
          <w:lang w:val="es-ES"/>
        </w:rPr>
        <w:t xml:space="preserve"> և համակարգում պարտադիր լրացվում է </w:t>
      </w:r>
      <w:r w:rsidRPr="008F7047">
        <w:rPr>
          <w:rFonts w:ascii="GHEA Grapalat" w:hAnsi="GHEA Grapalat"/>
          <w:sz w:val="20"/>
          <w:lang w:val="hy-AM"/>
        </w:rPr>
        <w:t>առանց Հայաստանի Հանրա</w:t>
      </w:r>
      <w:r w:rsidRPr="008F7047">
        <w:rPr>
          <w:rFonts w:ascii="GHEA Grapalat" w:hAnsi="GHEA Grapalat"/>
          <w:sz w:val="20"/>
          <w:lang w:val="hy-AM"/>
        </w:rPr>
        <w:softHyphen/>
        <w:t>պետության պետական բյուջե վճարվելիք ավելացված արժեքի հարկի գումարի հաշվարկման</w:t>
      </w:r>
      <w:r w:rsidRPr="008F7047">
        <w:rPr>
          <w:rFonts w:ascii="GHEA Grapalat" w:hAnsi="GHEA Grapalat"/>
          <w:sz w:val="20"/>
          <w:lang w:val="es-ES"/>
        </w:rPr>
        <w:t>։</w:t>
      </w:r>
      <w:r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40C5190" w14:textId="77777777" w:rsidR="00961E4B" w:rsidRPr="00E6597C" w:rsidRDefault="00961E4B" w:rsidP="00961E4B">
      <w:pPr>
        <w:pStyle w:val="BodyTextIndent2"/>
        <w:spacing w:line="240" w:lineRule="auto"/>
        <w:ind w:firstLine="567"/>
        <w:rPr>
          <w:rFonts w:ascii="GHEA Grapalat" w:hAnsi="GHEA Grapalat"/>
          <w:lang w:val="es-ES"/>
        </w:rPr>
      </w:pPr>
    </w:p>
    <w:p w14:paraId="07A1C8CC" w14:textId="77777777" w:rsidR="00961E4B" w:rsidRPr="00E6597C" w:rsidRDefault="00961E4B" w:rsidP="00961E4B">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14:paraId="64A0F886" w14:textId="77777777" w:rsidR="00961E4B" w:rsidRPr="00E6597C" w:rsidRDefault="00961E4B" w:rsidP="00961E4B">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E6B1249" w14:textId="77777777" w:rsidR="00961E4B" w:rsidRPr="00E6597C" w:rsidRDefault="00961E4B" w:rsidP="00961E4B">
      <w:pPr>
        <w:pStyle w:val="BodyTextIndent"/>
        <w:spacing w:line="240" w:lineRule="auto"/>
        <w:ind w:firstLine="567"/>
        <w:rPr>
          <w:rFonts w:ascii="GHEA Grapalat" w:hAnsi="GHEA Grapalat"/>
          <w:b/>
          <w:lang w:val="af-ZA"/>
        </w:rPr>
      </w:pPr>
    </w:p>
    <w:p w14:paraId="3CA939AF" w14:textId="77777777" w:rsidR="00961E4B" w:rsidRPr="00E6597C" w:rsidRDefault="00961E4B" w:rsidP="00961E4B">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14:paraId="4316CD22" w14:textId="77777777" w:rsidR="00961E4B" w:rsidRPr="00E6597C" w:rsidRDefault="00961E4B" w:rsidP="00961E4B">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14:paraId="5CC87408" w14:textId="77777777" w:rsidR="00961E4B" w:rsidRPr="00E6597C" w:rsidRDefault="00961E4B" w:rsidP="00961E4B">
      <w:pPr>
        <w:ind w:firstLine="567"/>
        <w:jc w:val="center"/>
        <w:rPr>
          <w:rFonts w:ascii="GHEA Grapalat" w:hAnsi="GHEA Grapalat"/>
          <w:b/>
          <w:sz w:val="20"/>
          <w:lang w:val="af-ZA"/>
        </w:rPr>
      </w:pP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sidRPr="00166F7E">
        <w:rPr>
          <w:rFonts w:ascii="GHEA Grapalat" w:hAnsi="GHEA Grapalat" w:cs="Sylfaen"/>
          <w:b/>
          <w:bCs/>
          <w:sz w:val="20"/>
          <w:szCs w:val="20"/>
        </w:rPr>
        <w:t>գնային</w:t>
      </w:r>
      <w:r w:rsidR="006F3F15" w:rsidRPr="00166F7E">
        <w:rPr>
          <w:rFonts w:ascii="GHEA Grapalat" w:hAnsi="GHEA Grapalat" w:cs="Sylfaen"/>
          <w:b/>
          <w:bCs/>
          <w:sz w:val="20"/>
          <w:szCs w:val="20"/>
          <w:lang w:val="af-ZA"/>
        </w:rPr>
        <w:t xml:space="preserve"> </w:t>
      </w:r>
      <w:r w:rsidR="006F3F15" w:rsidRPr="00166F7E">
        <w:rPr>
          <w:rFonts w:ascii="GHEA Grapalat" w:hAnsi="GHEA Grapalat" w:cs="Sylfaen"/>
          <w:b/>
          <w:bCs/>
          <w:sz w:val="20"/>
          <w:szCs w:val="20"/>
        </w:rPr>
        <w:t>առաջարկի</w:t>
      </w:r>
      <w:r w:rsidR="006F3F15" w:rsidRPr="00166F7E">
        <w:rPr>
          <w:rFonts w:ascii="GHEA Grapalat" w:hAnsi="GHEA Grapalat" w:cs="Sylfaen"/>
          <w:b/>
          <w:bCs/>
          <w:sz w:val="20"/>
          <w:szCs w:val="20"/>
          <w:lang w:val="af-ZA"/>
        </w:rPr>
        <w:t xml:space="preserve"> </w:t>
      </w:r>
      <w:r w:rsidR="006F3F15" w:rsidRPr="00166F7E">
        <w:rPr>
          <w:rFonts w:ascii="GHEA Grapalat" w:hAnsi="GHEA Grapalat" w:cs="Sylfaen"/>
          <w:b/>
          <w:bCs/>
          <w:sz w:val="20"/>
          <w:szCs w:val="20"/>
        </w:rPr>
        <w:t>հինգ</w:t>
      </w:r>
      <w:r w:rsidR="006F3F15" w:rsidRPr="00166F7E">
        <w:rPr>
          <w:rFonts w:ascii="GHEA Grapalat" w:hAnsi="GHEA Grapalat" w:cs="Sylfaen"/>
          <w:b/>
          <w:bCs/>
          <w:sz w:val="20"/>
          <w:szCs w:val="20"/>
          <w:lang w:val="af-ZA"/>
        </w:rPr>
        <w:t xml:space="preserve"> </w:t>
      </w:r>
      <w:r w:rsidR="006F3F15" w:rsidRPr="00166F7E">
        <w:rPr>
          <w:rFonts w:ascii="GHEA Grapalat" w:hAnsi="GHEA Grapalat" w:cs="Sylfaen"/>
          <w:b/>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166F7E">
        <w:rPr>
          <w:rFonts w:ascii="GHEA Grapalat" w:hAnsi="GHEA Grapalat"/>
          <w:b/>
          <w:sz w:val="20"/>
          <w:szCs w:val="20"/>
        </w:rPr>
        <w:t>Եթե</w:t>
      </w:r>
      <w:r w:rsidRPr="00166F7E">
        <w:rPr>
          <w:rFonts w:ascii="GHEA Grapalat" w:hAnsi="GHEA Grapalat"/>
          <w:b/>
          <w:sz w:val="20"/>
          <w:szCs w:val="20"/>
          <w:lang w:val="af-ZA"/>
        </w:rPr>
        <w:t xml:space="preserve"> </w:t>
      </w:r>
      <w:r w:rsidRPr="00166F7E">
        <w:rPr>
          <w:rFonts w:ascii="GHEA Grapalat" w:hAnsi="GHEA Grapalat"/>
          <w:b/>
          <w:sz w:val="20"/>
          <w:szCs w:val="20"/>
        </w:rPr>
        <w:t>գնման</w:t>
      </w:r>
      <w:r w:rsidRPr="00166F7E">
        <w:rPr>
          <w:rFonts w:ascii="GHEA Grapalat" w:hAnsi="GHEA Grapalat"/>
          <w:b/>
          <w:sz w:val="20"/>
          <w:szCs w:val="20"/>
          <w:lang w:val="af-ZA"/>
        </w:rPr>
        <w:t xml:space="preserve"> </w:t>
      </w:r>
      <w:r w:rsidRPr="00166F7E">
        <w:rPr>
          <w:rFonts w:ascii="GHEA Grapalat" w:hAnsi="GHEA Grapalat"/>
          <w:b/>
          <w:sz w:val="20"/>
          <w:szCs w:val="20"/>
        </w:rPr>
        <w:t>ընթացակարգը</w:t>
      </w:r>
      <w:r w:rsidRPr="00166F7E">
        <w:rPr>
          <w:rFonts w:ascii="GHEA Grapalat" w:hAnsi="GHEA Grapalat"/>
          <w:b/>
          <w:sz w:val="20"/>
          <w:szCs w:val="20"/>
          <w:lang w:val="af-ZA"/>
        </w:rPr>
        <w:t xml:space="preserve"> </w:t>
      </w:r>
      <w:r w:rsidRPr="00166F7E">
        <w:rPr>
          <w:rFonts w:ascii="GHEA Grapalat" w:hAnsi="GHEA Grapalat"/>
          <w:b/>
          <w:sz w:val="20"/>
          <w:szCs w:val="20"/>
        </w:rPr>
        <w:t>կազմակերպվում</w:t>
      </w:r>
      <w:r w:rsidRPr="00166F7E">
        <w:rPr>
          <w:rFonts w:ascii="GHEA Grapalat" w:hAnsi="GHEA Grapalat"/>
          <w:b/>
          <w:sz w:val="20"/>
          <w:szCs w:val="20"/>
          <w:lang w:val="af-ZA"/>
        </w:rPr>
        <w:t xml:space="preserve"> </w:t>
      </w:r>
      <w:r w:rsidRPr="00166F7E">
        <w:rPr>
          <w:rFonts w:ascii="GHEA Grapalat" w:hAnsi="GHEA Grapalat"/>
          <w:b/>
          <w:sz w:val="20"/>
          <w:szCs w:val="20"/>
        </w:rPr>
        <w:t>է</w:t>
      </w:r>
      <w:r w:rsidRPr="00166F7E">
        <w:rPr>
          <w:rFonts w:ascii="GHEA Grapalat" w:hAnsi="GHEA Grapalat"/>
          <w:b/>
          <w:sz w:val="20"/>
          <w:szCs w:val="20"/>
          <w:lang w:val="af-ZA"/>
        </w:rPr>
        <w:t xml:space="preserve"> </w:t>
      </w:r>
      <w:r w:rsidRPr="00166F7E">
        <w:rPr>
          <w:rFonts w:ascii="GHEA Grapalat" w:hAnsi="GHEA Grapalat"/>
          <w:b/>
          <w:sz w:val="20"/>
          <w:szCs w:val="20"/>
          <w:lang w:val="hy-AM"/>
        </w:rPr>
        <w:t>Օ</w:t>
      </w:r>
      <w:r w:rsidRPr="00166F7E">
        <w:rPr>
          <w:rFonts w:ascii="GHEA Grapalat" w:hAnsi="GHEA Grapalat"/>
          <w:b/>
          <w:sz w:val="20"/>
          <w:szCs w:val="20"/>
        </w:rPr>
        <w:t>րենքի</w:t>
      </w:r>
      <w:r w:rsidRPr="00166F7E">
        <w:rPr>
          <w:rFonts w:ascii="GHEA Grapalat" w:hAnsi="GHEA Grapalat"/>
          <w:b/>
          <w:sz w:val="20"/>
          <w:szCs w:val="20"/>
          <w:lang w:val="af-ZA"/>
        </w:rPr>
        <w:t xml:space="preserve"> 15-</w:t>
      </w:r>
      <w:r w:rsidRPr="00166F7E">
        <w:rPr>
          <w:rFonts w:ascii="GHEA Grapalat" w:hAnsi="GHEA Grapalat"/>
          <w:b/>
          <w:sz w:val="20"/>
          <w:szCs w:val="20"/>
        </w:rPr>
        <w:t>րդ</w:t>
      </w:r>
      <w:r w:rsidRPr="00166F7E">
        <w:rPr>
          <w:rFonts w:ascii="GHEA Grapalat" w:hAnsi="GHEA Grapalat"/>
          <w:b/>
          <w:sz w:val="20"/>
          <w:szCs w:val="20"/>
          <w:lang w:val="af-ZA"/>
        </w:rPr>
        <w:t xml:space="preserve"> </w:t>
      </w:r>
      <w:r w:rsidRPr="00166F7E">
        <w:rPr>
          <w:rFonts w:ascii="GHEA Grapalat" w:hAnsi="GHEA Grapalat"/>
          <w:b/>
          <w:sz w:val="20"/>
          <w:szCs w:val="20"/>
        </w:rPr>
        <w:t>հոդվածի</w:t>
      </w:r>
      <w:r w:rsidRPr="00166F7E">
        <w:rPr>
          <w:rFonts w:ascii="GHEA Grapalat" w:hAnsi="GHEA Grapalat"/>
          <w:b/>
          <w:sz w:val="20"/>
          <w:szCs w:val="20"/>
          <w:lang w:val="af-ZA"/>
        </w:rPr>
        <w:t xml:space="preserve"> 6-</w:t>
      </w:r>
      <w:r w:rsidRPr="00166F7E">
        <w:rPr>
          <w:rFonts w:ascii="GHEA Grapalat" w:hAnsi="GHEA Grapalat"/>
          <w:b/>
          <w:sz w:val="20"/>
          <w:szCs w:val="20"/>
        </w:rPr>
        <w:t>րդ</w:t>
      </w:r>
      <w:r w:rsidRPr="00166F7E">
        <w:rPr>
          <w:rFonts w:ascii="GHEA Grapalat" w:hAnsi="GHEA Grapalat"/>
          <w:b/>
          <w:sz w:val="20"/>
          <w:szCs w:val="20"/>
          <w:lang w:val="af-ZA"/>
        </w:rPr>
        <w:t xml:space="preserve"> </w:t>
      </w:r>
      <w:r w:rsidRPr="00166F7E">
        <w:rPr>
          <w:rFonts w:ascii="GHEA Grapalat" w:hAnsi="GHEA Grapalat"/>
          <w:b/>
          <w:sz w:val="20"/>
          <w:szCs w:val="20"/>
        </w:rPr>
        <w:t>մասի</w:t>
      </w:r>
      <w:r w:rsidRPr="00166F7E">
        <w:rPr>
          <w:rFonts w:ascii="GHEA Grapalat" w:hAnsi="GHEA Grapalat"/>
          <w:b/>
          <w:sz w:val="20"/>
          <w:szCs w:val="20"/>
          <w:lang w:val="af-ZA"/>
        </w:rPr>
        <w:t xml:space="preserve"> 2-</w:t>
      </w:r>
      <w:r w:rsidRPr="00166F7E">
        <w:rPr>
          <w:rFonts w:ascii="GHEA Grapalat" w:hAnsi="GHEA Grapalat"/>
          <w:b/>
          <w:sz w:val="20"/>
          <w:szCs w:val="20"/>
        </w:rPr>
        <w:t>րդ</w:t>
      </w:r>
      <w:r w:rsidRPr="00166F7E">
        <w:rPr>
          <w:rFonts w:ascii="GHEA Grapalat" w:hAnsi="GHEA Grapalat"/>
          <w:b/>
          <w:sz w:val="20"/>
          <w:szCs w:val="20"/>
          <w:lang w:val="af-ZA"/>
        </w:rPr>
        <w:t xml:space="preserve"> </w:t>
      </w:r>
      <w:r w:rsidRPr="00166F7E">
        <w:rPr>
          <w:rFonts w:ascii="GHEA Grapalat" w:hAnsi="GHEA Grapalat"/>
          <w:b/>
          <w:sz w:val="20"/>
          <w:szCs w:val="20"/>
        </w:rPr>
        <w:t>կետի</w:t>
      </w:r>
      <w:r w:rsidRPr="00166F7E">
        <w:rPr>
          <w:rFonts w:ascii="GHEA Grapalat" w:hAnsi="GHEA Grapalat"/>
          <w:b/>
          <w:sz w:val="20"/>
          <w:szCs w:val="20"/>
          <w:lang w:val="af-ZA"/>
        </w:rPr>
        <w:t xml:space="preserve"> </w:t>
      </w:r>
      <w:r w:rsidRPr="00166F7E">
        <w:rPr>
          <w:rFonts w:ascii="GHEA Grapalat" w:hAnsi="GHEA Grapalat"/>
          <w:b/>
          <w:sz w:val="20"/>
          <w:szCs w:val="20"/>
        </w:rPr>
        <w:t>հիման</w:t>
      </w:r>
      <w:r w:rsidRPr="00166F7E">
        <w:rPr>
          <w:rFonts w:ascii="GHEA Grapalat" w:hAnsi="GHEA Grapalat"/>
          <w:b/>
          <w:sz w:val="20"/>
          <w:szCs w:val="20"/>
          <w:lang w:val="af-ZA"/>
        </w:rPr>
        <w:t xml:space="preserve"> </w:t>
      </w:r>
      <w:r w:rsidRPr="00166F7E">
        <w:rPr>
          <w:rFonts w:ascii="GHEA Grapalat" w:hAnsi="GHEA Grapalat"/>
          <w:b/>
          <w:sz w:val="20"/>
          <w:szCs w:val="20"/>
        </w:rPr>
        <w:t>վրա</w:t>
      </w:r>
      <w:r w:rsidRPr="00166F7E">
        <w:rPr>
          <w:rFonts w:ascii="GHEA Grapalat" w:hAnsi="GHEA Grapalat"/>
          <w:b/>
          <w:sz w:val="20"/>
          <w:szCs w:val="20"/>
          <w:lang w:val="af-ZA"/>
        </w:rPr>
        <w:t xml:space="preserve">, </w:t>
      </w:r>
      <w:r w:rsidRPr="00166F7E">
        <w:rPr>
          <w:rFonts w:ascii="GHEA Grapalat" w:hAnsi="GHEA Grapalat"/>
          <w:b/>
          <w:sz w:val="20"/>
          <w:szCs w:val="20"/>
        </w:rPr>
        <w:t>հայտի</w:t>
      </w:r>
      <w:r w:rsidRPr="00166F7E">
        <w:rPr>
          <w:rFonts w:ascii="GHEA Grapalat" w:hAnsi="GHEA Grapalat"/>
          <w:b/>
          <w:sz w:val="20"/>
          <w:szCs w:val="20"/>
          <w:lang w:val="af-ZA"/>
        </w:rPr>
        <w:t xml:space="preserve"> </w:t>
      </w:r>
      <w:r w:rsidRPr="00166F7E">
        <w:rPr>
          <w:rFonts w:ascii="GHEA Grapalat" w:hAnsi="GHEA Grapalat"/>
          <w:b/>
          <w:sz w:val="20"/>
          <w:szCs w:val="20"/>
        </w:rPr>
        <w:t>ապահովումը</w:t>
      </w:r>
      <w:r w:rsidRPr="00166F7E">
        <w:rPr>
          <w:rFonts w:ascii="GHEA Grapalat" w:hAnsi="GHEA Grapalat"/>
          <w:b/>
          <w:sz w:val="20"/>
          <w:szCs w:val="20"/>
          <w:lang w:val="af-ZA"/>
        </w:rPr>
        <w:t xml:space="preserve"> </w:t>
      </w:r>
      <w:r w:rsidRPr="00166F7E">
        <w:rPr>
          <w:rFonts w:ascii="GHEA Grapalat" w:hAnsi="GHEA Grapalat"/>
          <w:b/>
          <w:sz w:val="20"/>
          <w:szCs w:val="20"/>
        </w:rPr>
        <w:t>պայմանագիրը</w:t>
      </w:r>
      <w:r w:rsidRPr="00166F7E">
        <w:rPr>
          <w:rFonts w:ascii="GHEA Grapalat" w:hAnsi="GHEA Grapalat"/>
          <w:b/>
          <w:sz w:val="20"/>
          <w:szCs w:val="20"/>
          <w:lang w:val="af-ZA"/>
        </w:rPr>
        <w:t xml:space="preserve"> </w:t>
      </w:r>
      <w:r w:rsidRPr="00166F7E">
        <w:rPr>
          <w:rFonts w:ascii="GHEA Grapalat" w:hAnsi="GHEA Grapalat"/>
          <w:b/>
          <w:sz w:val="20"/>
          <w:szCs w:val="20"/>
        </w:rPr>
        <w:t>կնքած</w:t>
      </w:r>
      <w:r w:rsidRPr="00166F7E">
        <w:rPr>
          <w:rFonts w:ascii="GHEA Grapalat" w:hAnsi="GHEA Grapalat"/>
          <w:b/>
          <w:sz w:val="20"/>
          <w:szCs w:val="20"/>
          <w:lang w:val="af-ZA"/>
        </w:rPr>
        <w:t xml:space="preserve"> </w:t>
      </w:r>
      <w:r w:rsidRPr="00166F7E">
        <w:rPr>
          <w:rFonts w:ascii="GHEA Grapalat" w:hAnsi="GHEA Grapalat"/>
          <w:b/>
          <w:sz w:val="20"/>
          <w:szCs w:val="20"/>
        </w:rPr>
        <w:t>անձին</w:t>
      </w:r>
      <w:r w:rsidRPr="00166F7E">
        <w:rPr>
          <w:rFonts w:ascii="GHEA Grapalat" w:hAnsi="GHEA Grapalat"/>
          <w:b/>
          <w:sz w:val="20"/>
          <w:szCs w:val="20"/>
          <w:lang w:val="af-ZA"/>
        </w:rPr>
        <w:t xml:space="preserve"> </w:t>
      </w:r>
      <w:r w:rsidRPr="00166F7E">
        <w:rPr>
          <w:rFonts w:ascii="GHEA Grapalat" w:hAnsi="GHEA Grapalat"/>
          <w:b/>
          <w:sz w:val="20"/>
          <w:szCs w:val="20"/>
        </w:rPr>
        <w:t>վերադարձվում</w:t>
      </w:r>
      <w:r w:rsidRPr="00166F7E">
        <w:rPr>
          <w:rFonts w:ascii="GHEA Grapalat" w:hAnsi="GHEA Grapalat"/>
          <w:b/>
          <w:sz w:val="20"/>
          <w:szCs w:val="20"/>
          <w:lang w:val="af-ZA"/>
        </w:rPr>
        <w:t xml:space="preserve"> </w:t>
      </w:r>
      <w:r w:rsidRPr="00166F7E">
        <w:rPr>
          <w:rFonts w:ascii="GHEA Grapalat" w:hAnsi="GHEA Grapalat"/>
          <w:b/>
          <w:sz w:val="20"/>
          <w:szCs w:val="20"/>
        </w:rPr>
        <w:t>է</w:t>
      </w:r>
      <w:r w:rsidRPr="00166F7E">
        <w:rPr>
          <w:rFonts w:ascii="GHEA Grapalat" w:hAnsi="GHEA Grapalat"/>
          <w:b/>
          <w:sz w:val="20"/>
          <w:szCs w:val="20"/>
          <w:lang w:val="af-ZA"/>
        </w:rPr>
        <w:t xml:space="preserve"> </w:t>
      </w:r>
      <w:r w:rsidRPr="00166F7E">
        <w:rPr>
          <w:rFonts w:ascii="GHEA Grapalat" w:hAnsi="GHEA Grapalat"/>
          <w:b/>
          <w:sz w:val="20"/>
          <w:szCs w:val="20"/>
        </w:rPr>
        <w:t>ֆինանսական</w:t>
      </w:r>
      <w:r w:rsidRPr="00166F7E">
        <w:rPr>
          <w:rFonts w:ascii="GHEA Grapalat" w:hAnsi="GHEA Grapalat"/>
          <w:b/>
          <w:sz w:val="20"/>
          <w:szCs w:val="20"/>
          <w:lang w:val="af-ZA"/>
        </w:rPr>
        <w:t xml:space="preserve"> </w:t>
      </w:r>
      <w:r w:rsidRPr="00166F7E">
        <w:rPr>
          <w:rFonts w:ascii="GHEA Grapalat" w:hAnsi="GHEA Grapalat"/>
          <w:b/>
          <w:sz w:val="20"/>
          <w:szCs w:val="20"/>
        </w:rPr>
        <w:t>միջոցներ</w:t>
      </w:r>
      <w:r w:rsidRPr="00166F7E">
        <w:rPr>
          <w:rFonts w:ascii="GHEA Grapalat" w:hAnsi="GHEA Grapalat"/>
          <w:b/>
          <w:sz w:val="20"/>
          <w:szCs w:val="20"/>
          <w:lang w:val="af-ZA"/>
        </w:rPr>
        <w:t xml:space="preserve"> </w:t>
      </w:r>
      <w:r w:rsidRPr="00166F7E">
        <w:rPr>
          <w:rFonts w:ascii="GHEA Grapalat" w:hAnsi="GHEA Grapalat"/>
          <w:b/>
          <w:sz w:val="20"/>
          <w:szCs w:val="20"/>
        </w:rPr>
        <w:t>նախատեսված</w:t>
      </w:r>
      <w:r w:rsidRPr="00166F7E">
        <w:rPr>
          <w:rFonts w:ascii="GHEA Grapalat" w:hAnsi="GHEA Grapalat"/>
          <w:b/>
          <w:sz w:val="20"/>
          <w:szCs w:val="20"/>
          <w:lang w:val="af-ZA"/>
        </w:rPr>
        <w:t xml:space="preserve"> </w:t>
      </w:r>
      <w:r w:rsidRPr="00166F7E">
        <w:rPr>
          <w:rFonts w:ascii="GHEA Grapalat" w:hAnsi="GHEA Grapalat"/>
          <w:b/>
          <w:sz w:val="20"/>
          <w:szCs w:val="20"/>
        </w:rPr>
        <w:t>լինելու</w:t>
      </w:r>
      <w:r w:rsidRPr="00166F7E">
        <w:rPr>
          <w:rFonts w:ascii="GHEA Grapalat" w:hAnsi="GHEA Grapalat"/>
          <w:b/>
          <w:sz w:val="20"/>
          <w:szCs w:val="20"/>
          <w:lang w:val="af-ZA"/>
        </w:rPr>
        <w:t xml:space="preserve"> </w:t>
      </w:r>
      <w:r w:rsidRPr="00166F7E">
        <w:rPr>
          <w:rFonts w:ascii="GHEA Grapalat" w:hAnsi="GHEA Grapalat"/>
          <w:b/>
          <w:sz w:val="20"/>
          <w:szCs w:val="20"/>
        </w:rPr>
        <w:t>վերաբերյալ</w:t>
      </w:r>
      <w:r w:rsidRPr="00166F7E">
        <w:rPr>
          <w:rFonts w:ascii="GHEA Grapalat" w:hAnsi="GHEA Grapalat"/>
          <w:b/>
          <w:sz w:val="20"/>
          <w:szCs w:val="20"/>
          <w:lang w:val="af-ZA"/>
        </w:rPr>
        <w:t xml:space="preserve"> </w:t>
      </w:r>
      <w:r w:rsidRPr="00166F7E">
        <w:rPr>
          <w:rFonts w:ascii="GHEA Grapalat" w:hAnsi="GHEA Grapalat"/>
          <w:b/>
          <w:sz w:val="20"/>
          <w:szCs w:val="20"/>
        </w:rPr>
        <w:t>կողմերի</w:t>
      </w:r>
      <w:r w:rsidRPr="00166F7E">
        <w:rPr>
          <w:rFonts w:ascii="GHEA Grapalat" w:hAnsi="GHEA Grapalat"/>
          <w:b/>
          <w:sz w:val="20"/>
          <w:szCs w:val="20"/>
          <w:lang w:val="af-ZA"/>
        </w:rPr>
        <w:t xml:space="preserve"> </w:t>
      </w:r>
      <w:r w:rsidRPr="00166F7E">
        <w:rPr>
          <w:rFonts w:ascii="GHEA Grapalat" w:hAnsi="GHEA Grapalat"/>
          <w:b/>
          <w:sz w:val="20"/>
          <w:szCs w:val="20"/>
        </w:rPr>
        <w:t>միջև</w:t>
      </w:r>
      <w:r w:rsidRPr="00166F7E">
        <w:rPr>
          <w:rFonts w:ascii="GHEA Grapalat" w:hAnsi="GHEA Grapalat"/>
          <w:b/>
          <w:sz w:val="20"/>
          <w:szCs w:val="20"/>
          <w:lang w:val="af-ZA"/>
        </w:rPr>
        <w:t xml:space="preserve"> </w:t>
      </w:r>
      <w:r w:rsidRPr="00166F7E">
        <w:rPr>
          <w:rFonts w:ascii="GHEA Grapalat" w:hAnsi="GHEA Grapalat"/>
          <w:b/>
          <w:sz w:val="20"/>
          <w:szCs w:val="20"/>
        </w:rPr>
        <w:t>համաձայնագիրը</w:t>
      </w:r>
      <w:r w:rsidRPr="00166F7E">
        <w:rPr>
          <w:rFonts w:ascii="GHEA Grapalat" w:hAnsi="GHEA Grapalat"/>
          <w:b/>
          <w:sz w:val="20"/>
          <w:szCs w:val="20"/>
          <w:lang w:val="af-ZA"/>
        </w:rPr>
        <w:t xml:space="preserve"> </w:t>
      </w:r>
      <w:r w:rsidRPr="00166F7E">
        <w:rPr>
          <w:rFonts w:ascii="GHEA Grapalat" w:hAnsi="GHEA Grapalat"/>
          <w:b/>
          <w:sz w:val="20"/>
          <w:szCs w:val="20"/>
        </w:rPr>
        <w:t>կնքվելու</w:t>
      </w:r>
      <w:r w:rsidRPr="00166F7E">
        <w:rPr>
          <w:rFonts w:ascii="GHEA Grapalat" w:hAnsi="GHEA Grapalat"/>
          <w:b/>
          <w:sz w:val="20"/>
          <w:szCs w:val="20"/>
          <w:lang w:val="af-ZA"/>
        </w:rPr>
        <w:t xml:space="preserve"> </w:t>
      </w:r>
      <w:r w:rsidRPr="00166F7E">
        <w:rPr>
          <w:rFonts w:ascii="GHEA Grapalat" w:hAnsi="GHEA Grapalat"/>
          <w:b/>
          <w:sz w:val="20"/>
          <w:szCs w:val="20"/>
        </w:rPr>
        <w:t>օրվան</w:t>
      </w:r>
      <w:r w:rsidRPr="00166F7E">
        <w:rPr>
          <w:rFonts w:ascii="GHEA Grapalat" w:hAnsi="GHEA Grapalat"/>
          <w:b/>
          <w:sz w:val="20"/>
          <w:szCs w:val="20"/>
          <w:lang w:val="af-ZA"/>
        </w:rPr>
        <w:t xml:space="preserve"> </w:t>
      </w:r>
      <w:r w:rsidRPr="00166F7E">
        <w:rPr>
          <w:rFonts w:ascii="GHEA Grapalat" w:hAnsi="GHEA Grapalat"/>
          <w:b/>
          <w:sz w:val="20"/>
          <w:szCs w:val="20"/>
        </w:rPr>
        <w:t>հաջորդող</w:t>
      </w:r>
      <w:r w:rsidRPr="00166F7E">
        <w:rPr>
          <w:rFonts w:ascii="GHEA Grapalat" w:hAnsi="GHEA Grapalat"/>
          <w:b/>
          <w:sz w:val="20"/>
          <w:szCs w:val="20"/>
          <w:lang w:val="af-ZA"/>
        </w:rPr>
        <w:t xml:space="preserve">  </w:t>
      </w:r>
      <w:r w:rsidRPr="00166F7E">
        <w:rPr>
          <w:rFonts w:ascii="GHEA Grapalat" w:hAnsi="GHEA Grapalat"/>
          <w:b/>
          <w:sz w:val="20"/>
          <w:szCs w:val="20"/>
        </w:rPr>
        <w:t>հինգ</w:t>
      </w:r>
      <w:r w:rsidRPr="00166F7E">
        <w:rPr>
          <w:rFonts w:ascii="GHEA Grapalat" w:hAnsi="GHEA Grapalat"/>
          <w:b/>
          <w:sz w:val="20"/>
          <w:szCs w:val="20"/>
          <w:lang w:val="af-ZA"/>
        </w:rPr>
        <w:t xml:space="preserve"> </w:t>
      </w:r>
      <w:r w:rsidRPr="00166F7E">
        <w:rPr>
          <w:rFonts w:ascii="GHEA Grapalat" w:hAnsi="GHEA Grapalat"/>
          <w:b/>
          <w:sz w:val="20"/>
          <w:szCs w:val="20"/>
        </w:rPr>
        <w:t>աշխատանքային</w:t>
      </w:r>
      <w:r w:rsidRPr="00166F7E">
        <w:rPr>
          <w:rFonts w:ascii="GHEA Grapalat" w:hAnsi="GHEA Grapalat"/>
          <w:b/>
          <w:sz w:val="20"/>
          <w:szCs w:val="20"/>
          <w:lang w:val="af-ZA"/>
        </w:rPr>
        <w:t xml:space="preserve"> </w:t>
      </w:r>
      <w:r w:rsidRPr="00166F7E">
        <w:rPr>
          <w:rFonts w:ascii="GHEA Grapalat" w:hAnsi="GHEA Grapalat"/>
          <w:b/>
          <w:sz w:val="20"/>
          <w:szCs w:val="20"/>
        </w:rPr>
        <w:t>օրվա</w:t>
      </w:r>
      <w:r w:rsidRPr="00166F7E">
        <w:rPr>
          <w:rFonts w:ascii="GHEA Grapalat" w:hAnsi="GHEA Grapalat"/>
          <w:b/>
          <w:sz w:val="20"/>
          <w:szCs w:val="20"/>
          <w:lang w:val="af-ZA"/>
        </w:rPr>
        <w:t xml:space="preserve"> </w:t>
      </w:r>
      <w:r w:rsidRPr="00166F7E">
        <w:rPr>
          <w:rFonts w:ascii="GHEA Grapalat" w:hAnsi="GHEA Grapalat"/>
          <w:b/>
          <w:sz w:val="20"/>
          <w:szCs w:val="20"/>
        </w:rPr>
        <w:t>ընթացքում</w:t>
      </w:r>
      <w:r w:rsidRPr="00166F7E">
        <w:rPr>
          <w:rFonts w:ascii="GHEA Grapalat" w:hAnsi="GHEA Grapalat"/>
          <w:b/>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6"/>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925555">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925555">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925555">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925555">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925555">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925555">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925555">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51ADF565"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lastRenderedPageBreak/>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257C03">
        <w:rPr>
          <w:rFonts w:ascii="GHEA Grapalat" w:hAnsi="GHEA Grapalat" w:cs="Sylfaen"/>
          <w:b/>
          <w:sz w:val="20"/>
          <w:lang w:val="ru-RU"/>
        </w:rPr>
        <w:t>Հայտի</w:t>
      </w:r>
      <w:r w:rsidR="00096865" w:rsidRPr="00257C03">
        <w:rPr>
          <w:rFonts w:ascii="GHEA Grapalat" w:hAnsi="GHEA Grapalat" w:cs="Sylfaen"/>
          <w:b/>
          <w:sz w:val="20"/>
          <w:lang w:val="af-ZA"/>
        </w:rPr>
        <w:t xml:space="preserve"> </w:t>
      </w:r>
      <w:r w:rsidR="00096865" w:rsidRPr="00257C03">
        <w:rPr>
          <w:rFonts w:ascii="GHEA Grapalat" w:hAnsi="GHEA Grapalat" w:cs="Sylfaen"/>
          <w:b/>
          <w:sz w:val="20"/>
          <w:lang w:val="ru-RU"/>
        </w:rPr>
        <w:t>ապահով</w:t>
      </w:r>
      <w:r w:rsidR="0093460D" w:rsidRPr="00257C03">
        <w:rPr>
          <w:rFonts w:ascii="GHEA Grapalat" w:hAnsi="GHEA Grapalat" w:cs="Sylfaen"/>
          <w:b/>
          <w:sz w:val="20"/>
        </w:rPr>
        <w:t>ումը</w:t>
      </w:r>
      <w:r w:rsidR="0093460D" w:rsidRPr="00257C03">
        <w:rPr>
          <w:rFonts w:ascii="GHEA Grapalat" w:hAnsi="GHEA Grapalat" w:cs="Sylfaen"/>
          <w:b/>
          <w:sz w:val="20"/>
          <w:lang w:val="af-ZA"/>
        </w:rPr>
        <w:t xml:space="preserve"> </w:t>
      </w:r>
      <w:r w:rsidR="00E43CEB" w:rsidRPr="00257C03">
        <w:rPr>
          <w:rFonts w:ascii="GHEA Grapalat" w:hAnsi="GHEA Grapalat" w:cs="Sylfaen"/>
          <w:b/>
          <w:sz w:val="20"/>
        </w:rPr>
        <w:t>պետք</w:t>
      </w:r>
      <w:r w:rsidR="00E43CEB" w:rsidRPr="00257C03">
        <w:rPr>
          <w:rFonts w:ascii="GHEA Grapalat" w:hAnsi="GHEA Grapalat" w:cs="Sylfaen"/>
          <w:b/>
          <w:sz w:val="20"/>
          <w:lang w:val="af-ZA"/>
        </w:rPr>
        <w:t xml:space="preserve"> </w:t>
      </w:r>
      <w:r w:rsidR="00E43CEB" w:rsidRPr="00257C03">
        <w:rPr>
          <w:rFonts w:ascii="GHEA Grapalat" w:hAnsi="GHEA Grapalat" w:cs="Sylfaen"/>
          <w:b/>
          <w:sz w:val="20"/>
        </w:rPr>
        <w:t>է</w:t>
      </w:r>
      <w:r w:rsidR="00E43CEB" w:rsidRPr="00257C03">
        <w:rPr>
          <w:rFonts w:ascii="GHEA Grapalat" w:hAnsi="GHEA Grapalat" w:cs="Sylfaen"/>
          <w:b/>
          <w:sz w:val="20"/>
          <w:lang w:val="af-ZA"/>
        </w:rPr>
        <w:t xml:space="preserve"> </w:t>
      </w:r>
      <w:r w:rsidR="00C23B1B" w:rsidRPr="00257C03">
        <w:rPr>
          <w:rFonts w:ascii="GHEA Grapalat" w:hAnsi="GHEA Grapalat" w:cs="Sylfaen"/>
          <w:b/>
          <w:sz w:val="20"/>
        </w:rPr>
        <w:t>վավեր</w:t>
      </w:r>
      <w:r w:rsidR="00C23B1B" w:rsidRPr="00257C03">
        <w:rPr>
          <w:rFonts w:ascii="GHEA Grapalat" w:hAnsi="GHEA Grapalat" w:cs="Sylfaen"/>
          <w:b/>
          <w:sz w:val="20"/>
          <w:lang w:val="af-ZA"/>
        </w:rPr>
        <w:t xml:space="preserve"> </w:t>
      </w:r>
      <w:r w:rsidR="00E43CEB" w:rsidRPr="00257C03">
        <w:rPr>
          <w:rFonts w:ascii="GHEA Grapalat" w:hAnsi="GHEA Grapalat" w:cs="Sylfaen"/>
          <w:b/>
          <w:sz w:val="20"/>
        </w:rPr>
        <w:t>լինի</w:t>
      </w:r>
      <w:r w:rsidR="00E43CEB" w:rsidRPr="00257C03">
        <w:rPr>
          <w:rFonts w:ascii="GHEA Grapalat" w:hAnsi="GHEA Grapalat" w:cs="Sylfaen"/>
          <w:b/>
          <w:sz w:val="20"/>
          <w:lang w:val="af-ZA"/>
        </w:rPr>
        <w:t xml:space="preserve"> </w:t>
      </w:r>
      <w:r w:rsidR="00E57B16" w:rsidRPr="00257C03">
        <w:rPr>
          <w:rFonts w:ascii="GHEA Grapalat" w:hAnsi="GHEA Grapalat" w:cs="Sylfaen"/>
          <w:b/>
          <w:sz w:val="20"/>
          <w:lang w:val="hy-AM"/>
        </w:rPr>
        <w:t>հայտերի ներկայացման</w:t>
      </w:r>
      <w:r w:rsidR="00186C1B" w:rsidRPr="00257C03">
        <w:rPr>
          <w:rFonts w:ascii="GHEA Grapalat" w:hAnsi="GHEA Grapalat" w:cs="Sylfaen"/>
          <w:b/>
          <w:sz w:val="20"/>
          <w:lang w:val="hy-AM"/>
        </w:rPr>
        <w:t xml:space="preserve"> վերջնաժամկետը լրանալու</w:t>
      </w:r>
      <w:r w:rsidR="00C813A9" w:rsidRPr="00257C03">
        <w:rPr>
          <w:rFonts w:ascii="GHEA Grapalat" w:hAnsi="GHEA Grapalat" w:cs="Sylfaen"/>
          <w:b/>
          <w:sz w:val="20"/>
          <w:lang w:val="af-ZA"/>
        </w:rPr>
        <w:t xml:space="preserve"> </w:t>
      </w:r>
      <w:r w:rsidR="00C813A9" w:rsidRPr="00257C03">
        <w:rPr>
          <w:rFonts w:ascii="GHEA Grapalat" w:hAnsi="GHEA Grapalat" w:cs="Sylfaen"/>
          <w:b/>
          <w:sz w:val="20"/>
        </w:rPr>
        <w:t>օրվանից</w:t>
      </w:r>
      <w:r w:rsidR="00C813A9" w:rsidRPr="00257C03">
        <w:rPr>
          <w:rFonts w:ascii="GHEA Grapalat" w:hAnsi="GHEA Grapalat" w:cs="Sylfaen"/>
          <w:b/>
          <w:sz w:val="20"/>
          <w:lang w:val="af-ZA"/>
        </w:rPr>
        <w:t xml:space="preserve"> </w:t>
      </w:r>
      <w:r w:rsidR="00C813A9" w:rsidRPr="00257C03">
        <w:rPr>
          <w:rFonts w:ascii="GHEA Grapalat" w:hAnsi="GHEA Grapalat" w:cs="Sylfaen"/>
          <w:b/>
          <w:sz w:val="20"/>
        </w:rPr>
        <w:t>հաշված</w:t>
      </w:r>
      <w:r w:rsidR="00C813A9" w:rsidRPr="00257C03">
        <w:rPr>
          <w:rFonts w:ascii="GHEA Grapalat" w:hAnsi="GHEA Grapalat" w:cs="Sylfaen"/>
          <w:b/>
          <w:sz w:val="20"/>
          <w:lang w:val="af-ZA"/>
        </w:rPr>
        <w:t xml:space="preserve"> </w:t>
      </w:r>
      <w:r w:rsidR="00976554" w:rsidRPr="00257C03">
        <w:rPr>
          <w:rFonts w:ascii="GHEA Grapalat" w:hAnsi="GHEA Grapalat" w:cs="Sylfaen"/>
          <w:b/>
          <w:sz w:val="20"/>
          <w:lang w:val="af-ZA"/>
        </w:rPr>
        <w:t>120</w:t>
      </w:r>
      <w:r w:rsidR="00822942" w:rsidRPr="00257C03">
        <w:rPr>
          <w:rFonts w:ascii="GHEA Grapalat" w:hAnsi="GHEA Grapalat" w:cs="Sylfaen"/>
          <w:b/>
          <w:sz w:val="20"/>
          <w:lang w:val="hy-AM"/>
        </w:rPr>
        <w:t xml:space="preserve"> </w:t>
      </w:r>
      <w:r w:rsidR="00822942" w:rsidRPr="00257C03">
        <w:rPr>
          <w:rFonts w:ascii="GHEA Grapalat" w:hAnsi="GHEA Grapalat" w:cs="Sylfaen"/>
          <w:b/>
          <w:sz w:val="20"/>
          <w:lang w:val="af-ZA"/>
        </w:rPr>
        <w:t>(</w:t>
      </w:r>
      <w:r w:rsidR="004555DF" w:rsidRPr="00257C03">
        <w:rPr>
          <w:rFonts w:ascii="GHEA Grapalat" w:hAnsi="GHEA Grapalat" w:cs="Sylfaen"/>
          <w:b/>
          <w:sz w:val="20"/>
          <w:lang w:val="af-ZA"/>
        </w:rPr>
        <w:t>մեկ հարյուր քսան</w:t>
      </w:r>
      <w:r w:rsidR="00822942" w:rsidRPr="00257C03">
        <w:rPr>
          <w:rFonts w:ascii="GHEA Grapalat" w:hAnsi="GHEA Grapalat" w:cs="Sylfaen"/>
          <w:b/>
          <w:sz w:val="20"/>
          <w:lang w:val="af-ZA"/>
        </w:rPr>
        <w:t>)</w:t>
      </w:r>
      <w:r w:rsidR="00C813A9" w:rsidRPr="00257C03">
        <w:rPr>
          <w:rFonts w:ascii="GHEA Grapalat" w:hAnsi="GHEA Grapalat" w:cs="Sylfaen"/>
          <w:b/>
          <w:sz w:val="20"/>
          <w:lang w:val="af-ZA"/>
        </w:rPr>
        <w:t xml:space="preserve"> </w:t>
      </w:r>
      <w:r w:rsidR="001A4EF7" w:rsidRPr="00257C03">
        <w:rPr>
          <w:rFonts w:ascii="GHEA Grapalat" w:hAnsi="GHEA Grapalat" w:cs="Sylfaen"/>
          <w:b/>
          <w:sz w:val="20"/>
        </w:rPr>
        <w:t>աշխատանքային</w:t>
      </w:r>
      <w:r w:rsidR="001A4EF7" w:rsidRPr="00257C03">
        <w:rPr>
          <w:rFonts w:ascii="GHEA Grapalat" w:hAnsi="GHEA Grapalat" w:cs="Sylfaen"/>
          <w:b/>
          <w:sz w:val="20"/>
          <w:lang w:val="af-ZA"/>
        </w:rPr>
        <w:t xml:space="preserve"> </w:t>
      </w:r>
      <w:r w:rsidR="001A4EF7" w:rsidRPr="00257C03">
        <w:rPr>
          <w:rFonts w:ascii="GHEA Grapalat" w:hAnsi="GHEA Grapalat" w:cs="Sylfaen"/>
          <w:b/>
          <w:sz w:val="20"/>
        </w:rPr>
        <w:t>օր</w:t>
      </w:r>
      <w:r w:rsidR="0093460D" w:rsidRPr="00015CC3">
        <w:rPr>
          <w:rFonts w:ascii="GHEA Grapalat" w:hAnsi="GHEA Grapalat"/>
          <w:sz w:val="20"/>
          <w:szCs w:val="20"/>
          <w:lang w:val="af-ZA"/>
        </w:rPr>
        <w:t>:</w:t>
      </w:r>
      <w:r w:rsidR="00263447">
        <w:rPr>
          <w:rStyle w:val="FootnoteReference"/>
          <w:rFonts w:ascii="GHEA Grapalat" w:hAnsi="GHEA Grapalat"/>
          <w:sz w:val="20"/>
          <w:szCs w:val="20"/>
          <w:lang w:val="af-ZA"/>
        </w:rPr>
        <w:footnoteReference w:id="7"/>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7CF7760B"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EC264B">
        <w:rPr>
          <w:rFonts w:ascii="GHEA Grapalat" w:hAnsi="GHEA Grapalat" w:cs="Sylfaen"/>
          <w:b/>
          <w:szCs w:val="24"/>
        </w:rPr>
        <w:t>«</w:t>
      </w:r>
      <w:r w:rsidR="00EC264B" w:rsidRPr="00EC264B">
        <w:rPr>
          <w:rFonts w:ascii="GHEA Grapalat" w:hAnsi="GHEA Grapalat" w:cs="Sylfaen"/>
          <w:b/>
          <w:szCs w:val="24"/>
        </w:rPr>
        <w:t>40</w:t>
      </w:r>
      <w:r w:rsidR="003F79B4" w:rsidRPr="00EC264B">
        <w:rPr>
          <w:rFonts w:ascii="GHEA Grapalat" w:hAnsi="GHEA Grapalat" w:cs="Sylfaen"/>
          <w:b/>
          <w:szCs w:val="24"/>
        </w:rPr>
        <w:t>»</w:t>
      </w:r>
      <w:r w:rsidR="00EC264B" w:rsidRPr="00EC264B">
        <w:rPr>
          <w:rFonts w:ascii="GHEA Grapalat" w:hAnsi="GHEA Grapalat" w:cs="Sylfaen"/>
          <w:b/>
          <w:szCs w:val="24"/>
        </w:rPr>
        <w:t>-</w:t>
      </w:r>
      <w:r w:rsidR="003F79B4" w:rsidRPr="00EC264B">
        <w:rPr>
          <w:rFonts w:ascii="GHEA Grapalat" w:hAnsi="GHEA Grapalat" w:cs="Sylfaen"/>
          <w:b/>
          <w:szCs w:val="24"/>
          <w:lang w:val="ru-RU"/>
        </w:rPr>
        <w:t>րդ</w:t>
      </w:r>
      <w:r w:rsidR="003F79B4" w:rsidRPr="00EC264B">
        <w:rPr>
          <w:rFonts w:ascii="GHEA Grapalat" w:hAnsi="GHEA Grapalat" w:cs="Sylfaen"/>
          <w:b/>
          <w:szCs w:val="24"/>
        </w:rPr>
        <w:t xml:space="preserve"> </w:t>
      </w:r>
      <w:r w:rsidR="003F79B4" w:rsidRPr="00EC264B">
        <w:rPr>
          <w:rFonts w:ascii="GHEA Grapalat" w:hAnsi="GHEA Grapalat" w:cs="Sylfaen"/>
          <w:b/>
          <w:szCs w:val="24"/>
          <w:lang w:val="ru-RU"/>
        </w:rPr>
        <w:t>օրվա</w:t>
      </w:r>
      <w:r w:rsidR="003F79B4" w:rsidRPr="00EC264B">
        <w:rPr>
          <w:rFonts w:ascii="GHEA Grapalat" w:hAnsi="GHEA Grapalat" w:cs="Sylfaen"/>
          <w:b/>
          <w:szCs w:val="24"/>
        </w:rPr>
        <w:t xml:space="preserve"> </w:t>
      </w:r>
      <w:r w:rsidR="00EC264B" w:rsidRPr="00EC264B">
        <w:rPr>
          <w:rFonts w:ascii="GHEA Grapalat" w:hAnsi="GHEA Grapalat"/>
          <w:b/>
          <w:i/>
          <w:lang w:val="hy-AM"/>
        </w:rPr>
        <w:t>ժամը 1</w:t>
      </w:r>
      <w:r w:rsidR="00EC264B" w:rsidRPr="00EC264B">
        <w:rPr>
          <w:rFonts w:ascii="GHEA Grapalat" w:hAnsi="GHEA Grapalat"/>
          <w:b/>
          <w:i/>
        </w:rPr>
        <w:t>1</w:t>
      </w:r>
      <w:r w:rsidR="00EC264B" w:rsidRPr="00EC264B">
        <w:rPr>
          <w:rFonts w:ascii="GHEA Grapalat" w:hAnsi="GHEA Grapalat"/>
          <w:b/>
          <w:i/>
          <w:lang w:val="hy-AM"/>
        </w:rPr>
        <w:t>:00</w:t>
      </w:r>
      <w:r w:rsidR="00EC264B" w:rsidRPr="00EC264B">
        <w:rPr>
          <w:rFonts w:ascii="GHEA Grapalat" w:hAnsi="GHEA Grapalat" w:cs="Sylfaen"/>
          <w:b/>
          <w:lang w:val="hy-AM"/>
        </w:rPr>
        <w:t>-</w:t>
      </w:r>
      <w:r w:rsidR="003F79B4" w:rsidRPr="00EC264B">
        <w:rPr>
          <w:rFonts w:ascii="GHEA Grapalat" w:hAnsi="GHEA Grapalat" w:cs="Sylfaen"/>
          <w:b/>
          <w:szCs w:val="24"/>
          <w:lang w:val="en-US"/>
        </w:rPr>
        <w:t>ի</w:t>
      </w:r>
      <w:r w:rsidR="003F79B4" w:rsidRPr="00EC264B">
        <w:rPr>
          <w:rFonts w:ascii="GHEA Grapalat" w:hAnsi="GHEA Grapalat" w:cs="Sylfaen"/>
          <w:b/>
          <w:szCs w:val="24"/>
          <w:lang w:val="ru-RU"/>
        </w:rPr>
        <w:t>ն</w:t>
      </w:r>
      <w:r w:rsidR="003F79B4" w:rsidRPr="00E6597C">
        <w:rPr>
          <w:rFonts w:ascii="GHEA Grapalat" w:hAnsi="GHEA Grapalat" w:cs="Sylfaen"/>
          <w:szCs w:val="24"/>
          <w:lang w:val="ru-RU"/>
        </w:rPr>
        <w:t>։</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3C7875AA"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703744">
        <w:rPr>
          <w:rFonts w:ascii="GHEA Grapalat" w:hAnsi="GHEA Grapalat" w:cs="Sylfaen"/>
          <w:b/>
          <w:sz w:val="20"/>
        </w:rPr>
        <w:t>Ընդ</w:t>
      </w:r>
      <w:r w:rsidR="00B46279" w:rsidRPr="00703744">
        <w:rPr>
          <w:rFonts w:ascii="GHEA Grapalat" w:hAnsi="GHEA Grapalat" w:cs="Sylfaen"/>
          <w:b/>
          <w:sz w:val="20"/>
          <w:lang w:val="af-ZA"/>
        </w:rPr>
        <w:t xml:space="preserve"> որում հայտերի բացման </w:t>
      </w:r>
      <w:r w:rsidR="00F7009A" w:rsidRPr="00703744">
        <w:rPr>
          <w:rFonts w:ascii="GHEA Grapalat" w:hAnsi="GHEA Grapalat" w:cs="Sylfaen"/>
          <w:b/>
          <w:sz w:val="20"/>
          <w:lang w:val="af-ZA"/>
        </w:rPr>
        <w:t xml:space="preserve">և գնահատման </w:t>
      </w:r>
      <w:r w:rsidR="00B46279" w:rsidRPr="00703744">
        <w:rPr>
          <w:rFonts w:ascii="GHEA Grapalat" w:hAnsi="GHEA Grapalat" w:cs="Sylfaen"/>
          <w:b/>
          <w:sz w:val="20"/>
          <w:lang w:val="af-ZA"/>
        </w:rPr>
        <w:t xml:space="preserve">նիստում հանձնաժողովը մերժում է այն հայտերը, </w:t>
      </w:r>
      <w:r w:rsidR="00B46279" w:rsidRPr="00703744">
        <w:rPr>
          <w:rFonts w:ascii="GHEA Grapalat" w:hAnsi="GHEA Grapalat" w:cs="Sylfaen"/>
          <w:b/>
          <w:sz w:val="20"/>
        </w:rPr>
        <w:t>որոնցում</w:t>
      </w:r>
      <w:r w:rsidR="00B46279" w:rsidRPr="00703744">
        <w:rPr>
          <w:rFonts w:ascii="GHEA Grapalat" w:hAnsi="GHEA Grapalat" w:cs="Sylfaen"/>
          <w:b/>
          <w:sz w:val="20"/>
          <w:lang w:val="af-ZA"/>
        </w:rPr>
        <w:t xml:space="preserve"> </w:t>
      </w:r>
      <w:r w:rsidR="00ED6836" w:rsidRPr="00703744">
        <w:rPr>
          <w:rFonts w:ascii="GHEA Grapalat" w:hAnsi="GHEA Grapalat" w:cs="Sylfaen"/>
          <w:b/>
          <w:sz w:val="20"/>
        </w:rPr>
        <w:t>բացակայում</w:t>
      </w:r>
      <w:r w:rsidR="00ED6836" w:rsidRPr="00703744">
        <w:rPr>
          <w:rFonts w:ascii="GHEA Grapalat" w:hAnsi="GHEA Grapalat" w:cs="Sylfaen"/>
          <w:b/>
          <w:sz w:val="20"/>
          <w:lang w:val="af-ZA"/>
        </w:rPr>
        <w:t xml:space="preserve"> </w:t>
      </w:r>
      <w:r w:rsidR="006F3F15" w:rsidRPr="00703744">
        <w:rPr>
          <w:rFonts w:ascii="GHEA Grapalat" w:hAnsi="GHEA Grapalat" w:cs="Sylfaen"/>
          <w:b/>
          <w:sz w:val="20"/>
          <w:lang w:val="hy-AM"/>
        </w:rPr>
        <w:t>են</w:t>
      </w:r>
      <w:r w:rsidR="00763EF7" w:rsidRPr="00703744">
        <w:rPr>
          <w:rFonts w:ascii="GHEA Grapalat" w:hAnsi="GHEA Grapalat" w:cs="Sylfaen"/>
          <w:b/>
          <w:sz w:val="20"/>
          <w:lang w:val="af-ZA"/>
        </w:rPr>
        <w:t xml:space="preserve"> </w:t>
      </w:r>
      <w:r w:rsidR="00ED6836" w:rsidRPr="00703744">
        <w:rPr>
          <w:rFonts w:ascii="GHEA Grapalat" w:hAnsi="GHEA Grapalat" w:cs="Sylfaen"/>
          <w:b/>
          <w:sz w:val="20"/>
        </w:rPr>
        <w:t>գնային</w:t>
      </w:r>
      <w:r w:rsidR="00ED6836" w:rsidRPr="00703744">
        <w:rPr>
          <w:rFonts w:ascii="GHEA Grapalat" w:hAnsi="GHEA Grapalat" w:cs="Sylfaen"/>
          <w:b/>
          <w:sz w:val="20"/>
          <w:lang w:val="af-ZA"/>
        </w:rPr>
        <w:t xml:space="preserve"> </w:t>
      </w:r>
      <w:r w:rsidR="00ED6836" w:rsidRPr="00703744">
        <w:rPr>
          <w:rFonts w:ascii="GHEA Grapalat" w:hAnsi="GHEA Grapalat" w:cs="Sylfaen"/>
          <w:b/>
          <w:sz w:val="20"/>
        </w:rPr>
        <w:t>առաջարկ</w:t>
      </w:r>
      <w:r w:rsidR="00771A92" w:rsidRPr="00703744">
        <w:rPr>
          <w:rFonts w:ascii="GHEA Grapalat" w:hAnsi="GHEA Grapalat" w:cs="Sylfaen"/>
          <w:b/>
          <w:sz w:val="20"/>
        </w:rPr>
        <w:t>ներ</w:t>
      </w:r>
      <w:r w:rsidR="00ED6836" w:rsidRPr="00703744">
        <w:rPr>
          <w:rFonts w:ascii="GHEA Grapalat" w:hAnsi="GHEA Grapalat" w:cs="Sylfaen"/>
          <w:b/>
          <w:sz w:val="20"/>
        </w:rPr>
        <w:t>ը</w:t>
      </w:r>
      <w:r w:rsidR="00ED6836" w:rsidRPr="00703744">
        <w:rPr>
          <w:rFonts w:ascii="GHEA Grapalat" w:hAnsi="GHEA Grapalat" w:cs="Sylfaen"/>
          <w:b/>
          <w:sz w:val="20"/>
          <w:lang w:val="af-ZA"/>
        </w:rPr>
        <w:t xml:space="preserve"> </w:t>
      </w:r>
      <w:r w:rsidR="006F3F15" w:rsidRPr="00703744">
        <w:rPr>
          <w:rFonts w:ascii="GHEA Grapalat" w:hAnsi="GHEA Grapalat" w:cs="Sylfaen"/>
          <w:b/>
          <w:sz w:val="20"/>
          <w:lang w:val="hy-AM"/>
        </w:rPr>
        <w:t>և/կամ հայտի ապահովումը</w:t>
      </w:r>
      <w:r w:rsidR="006F3F15" w:rsidRPr="00703744">
        <w:rPr>
          <w:rFonts w:ascii="GHEA Grapalat" w:hAnsi="GHEA Grapalat" w:cs="Sylfaen"/>
          <w:b/>
          <w:sz w:val="20"/>
          <w:lang w:val="af-ZA"/>
        </w:rPr>
        <w:t xml:space="preserve"> </w:t>
      </w:r>
      <w:r w:rsidR="00ED6836" w:rsidRPr="00703744">
        <w:rPr>
          <w:rFonts w:ascii="GHEA Grapalat" w:hAnsi="GHEA Grapalat" w:cs="Sylfaen"/>
          <w:b/>
          <w:sz w:val="20"/>
        </w:rPr>
        <w:t>կամ</w:t>
      </w:r>
      <w:r w:rsidR="00ED6836" w:rsidRPr="00703744">
        <w:rPr>
          <w:rFonts w:ascii="GHEA Grapalat" w:hAnsi="GHEA Grapalat" w:cs="Sylfaen"/>
          <w:b/>
          <w:sz w:val="20"/>
          <w:lang w:val="af-ZA"/>
        </w:rPr>
        <w:t xml:space="preserve"> </w:t>
      </w:r>
      <w:r w:rsidR="00771A92" w:rsidRPr="00703744">
        <w:rPr>
          <w:rFonts w:ascii="GHEA Grapalat" w:hAnsi="GHEA Grapalat" w:cs="Sylfaen"/>
          <w:b/>
          <w:sz w:val="20"/>
          <w:lang w:val="af-ZA"/>
        </w:rPr>
        <w:t xml:space="preserve">դրանք </w:t>
      </w:r>
      <w:r w:rsidR="00ED6836" w:rsidRPr="00703744">
        <w:rPr>
          <w:rFonts w:ascii="GHEA Grapalat" w:hAnsi="GHEA Grapalat" w:cs="Sylfaen"/>
          <w:b/>
          <w:sz w:val="20"/>
        </w:rPr>
        <w:t>ներկայացված</w:t>
      </w:r>
      <w:r w:rsidR="00ED6836" w:rsidRPr="00703744">
        <w:rPr>
          <w:rFonts w:ascii="GHEA Grapalat" w:hAnsi="GHEA Grapalat" w:cs="Sylfaen"/>
          <w:b/>
          <w:sz w:val="20"/>
          <w:lang w:val="af-ZA"/>
        </w:rPr>
        <w:t xml:space="preserve"> </w:t>
      </w:r>
      <w:r w:rsidR="00ED6836" w:rsidRPr="00703744">
        <w:rPr>
          <w:rFonts w:ascii="GHEA Grapalat" w:hAnsi="GHEA Grapalat" w:cs="Sylfaen"/>
          <w:b/>
          <w:sz w:val="20"/>
        </w:rPr>
        <w:t>են</w:t>
      </w:r>
      <w:r w:rsidR="00B1695D" w:rsidRPr="00703744">
        <w:rPr>
          <w:rFonts w:ascii="GHEA Grapalat" w:hAnsi="GHEA Grapalat" w:cs="Sylfaen"/>
          <w:b/>
          <w:sz w:val="20"/>
          <w:lang w:val="af-ZA"/>
        </w:rPr>
        <w:t xml:space="preserve"> </w:t>
      </w:r>
      <w:r w:rsidR="00ED6836" w:rsidRPr="00703744">
        <w:rPr>
          <w:rFonts w:ascii="GHEA Grapalat" w:hAnsi="GHEA Grapalat" w:cs="Sylfaen"/>
          <w:b/>
          <w:sz w:val="20"/>
        </w:rPr>
        <w:t>հրավերի</w:t>
      </w:r>
      <w:r w:rsidR="00ED6836" w:rsidRPr="00703744">
        <w:rPr>
          <w:rFonts w:ascii="GHEA Grapalat" w:hAnsi="GHEA Grapalat" w:cs="Sylfaen"/>
          <w:b/>
          <w:sz w:val="20"/>
          <w:lang w:val="af-ZA"/>
        </w:rPr>
        <w:t xml:space="preserve"> </w:t>
      </w:r>
      <w:r w:rsidR="00ED6836" w:rsidRPr="00703744">
        <w:rPr>
          <w:rFonts w:ascii="GHEA Grapalat" w:hAnsi="GHEA Grapalat" w:cs="Sylfaen"/>
          <w:b/>
          <w:sz w:val="20"/>
        </w:rPr>
        <w:t>պահանջներին</w:t>
      </w:r>
      <w:r w:rsidR="00ED6836" w:rsidRPr="00703744">
        <w:rPr>
          <w:rFonts w:ascii="GHEA Grapalat" w:hAnsi="GHEA Grapalat" w:cs="Sylfaen"/>
          <w:b/>
          <w:sz w:val="20"/>
          <w:lang w:val="af-ZA"/>
        </w:rPr>
        <w:t xml:space="preserve"> </w:t>
      </w:r>
      <w:r w:rsidR="00ED6836" w:rsidRPr="00703744">
        <w:rPr>
          <w:rFonts w:ascii="GHEA Grapalat" w:hAnsi="GHEA Grapalat" w:cs="Sylfaen"/>
          <w:b/>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79EB7A11"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1369BD" w:rsidRPr="004B52EC">
        <w:rPr>
          <w:rFonts w:ascii="GHEA Grapalat" w:hAnsi="GHEA Grapalat" w:cs="Sylfaen"/>
          <w:b/>
          <w:i w:val="0"/>
          <w:lang w:val="hy-AM"/>
        </w:rPr>
        <w:t>ՀՀ Կենտրոնական բանկի կողմից սահմանված</w:t>
      </w:r>
      <w:r w:rsidR="001369BD" w:rsidRPr="000A0060">
        <w:rPr>
          <w:rFonts w:ascii="GHEA Grapalat" w:hAnsi="GHEA Grapalat" w:cs="Sylfaen"/>
          <w:b/>
          <w:i w:val="0"/>
          <w:lang w:val="af-ZA"/>
        </w:rPr>
        <w:t xml:space="preserve"> </w:t>
      </w:r>
      <w:r w:rsidR="001369BD">
        <w:rPr>
          <w:rFonts w:ascii="GHEA Grapalat" w:hAnsi="GHEA Grapalat" w:cs="Sylfaen"/>
          <w:b/>
          <w:i w:val="0"/>
          <w:lang w:val="af-ZA"/>
        </w:rPr>
        <w:t xml:space="preserve">տվյալ </w:t>
      </w:r>
      <w:r w:rsidR="001369BD" w:rsidRPr="004B52EC">
        <w:rPr>
          <w:rFonts w:ascii="GHEA Grapalat" w:hAnsi="GHEA Grapalat" w:cs="Sylfaen"/>
          <w:b/>
          <w:i w:val="0"/>
          <w:lang w:val="hy-AM"/>
        </w:rPr>
        <w:t xml:space="preserve">օրվա </w:t>
      </w:r>
      <w:r w:rsidR="00263447">
        <w:rPr>
          <w:rStyle w:val="FootnoteReference"/>
          <w:rFonts w:ascii="GHEA Grapalat" w:hAnsi="GHEA Grapalat" w:cs="Sylfaen"/>
          <w:i w:val="0"/>
          <w:szCs w:val="24"/>
          <w:lang w:val="af-ZA"/>
        </w:rPr>
        <w:footnoteReference w:id="8"/>
      </w:r>
      <w:r w:rsidR="001369BD" w:rsidRPr="00925555">
        <w:rPr>
          <w:rFonts w:ascii="GHEA Grapalat" w:hAnsi="GHEA Grapalat" w:cs="Sylfaen"/>
          <w:b/>
          <w:i w:val="0"/>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w:t>
      </w:r>
      <w:r w:rsidR="00047327" w:rsidRPr="00E6597C">
        <w:rPr>
          <w:rFonts w:ascii="GHEA Grapalat" w:hAnsi="GHEA Grapalat" w:cs="Sylfaen"/>
          <w:sz w:val="20"/>
          <w:szCs w:val="24"/>
          <w:lang w:val="af-ZA" w:eastAsia="en-US"/>
        </w:rPr>
        <w:lastRenderedPageBreak/>
        <w:t xml:space="preserve">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lastRenderedPageBreak/>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514934B" w:rsidR="00120F8A" w:rsidRPr="00057EFE" w:rsidRDefault="00120F8A" w:rsidP="00120F8A">
      <w:pPr>
        <w:pStyle w:val="BodyTextIndent2"/>
        <w:spacing w:line="240" w:lineRule="auto"/>
        <w:ind w:firstLine="567"/>
        <w:rPr>
          <w:rFonts w:ascii="GHEA Grapalat" w:hAnsi="GHEA Grapalat" w:cs="Sylfaen"/>
          <w:b/>
          <w:lang w:val="hy-AM"/>
        </w:rPr>
      </w:pPr>
      <w:r w:rsidRPr="00057EFE">
        <w:rPr>
          <w:rFonts w:ascii="GHEA Grapalat" w:hAnsi="GHEA Grapalat" w:cs="Sylfaen"/>
          <w:b/>
          <w:lang w:val="es-ES"/>
        </w:rPr>
        <w:t>Անգործության</w:t>
      </w:r>
      <w:r w:rsidRPr="00057EFE">
        <w:rPr>
          <w:rFonts w:ascii="GHEA Grapalat" w:hAnsi="GHEA Grapalat" w:cs="Arial"/>
          <w:b/>
          <w:lang w:val="es-ES"/>
        </w:rPr>
        <w:t xml:space="preserve"> </w:t>
      </w:r>
      <w:r w:rsidRPr="00057EFE">
        <w:rPr>
          <w:rFonts w:ascii="GHEA Grapalat" w:hAnsi="GHEA Grapalat" w:cs="Sylfaen"/>
          <w:b/>
          <w:lang w:val="es-ES"/>
        </w:rPr>
        <w:t>ժամկետը</w:t>
      </w:r>
      <w:r w:rsidRPr="00057EFE">
        <w:rPr>
          <w:rFonts w:ascii="GHEA Grapalat" w:hAnsi="GHEA Grapalat" w:cs="Arial"/>
          <w:b/>
          <w:lang w:val="es-ES"/>
        </w:rPr>
        <w:t xml:space="preserve"> </w:t>
      </w:r>
      <w:r w:rsidRPr="00057EFE">
        <w:rPr>
          <w:rFonts w:ascii="GHEA Grapalat" w:hAnsi="GHEA Grapalat" w:cs="Sylfaen"/>
          <w:b/>
          <w:lang w:val="es-ES"/>
        </w:rPr>
        <w:t>սույն</w:t>
      </w:r>
      <w:r w:rsidRPr="00057EFE">
        <w:rPr>
          <w:rFonts w:ascii="GHEA Grapalat" w:hAnsi="GHEA Grapalat" w:cs="Arial"/>
          <w:b/>
          <w:lang w:val="es-ES"/>
        </w:rPr>
        <w:t xml:space="preserve"> </w:t>
      </w:r>
      <w:r w:rsidRPr="00057EFE">
        <w:rPr>
          <w:rFonts w:ascii="GHEA Grapalat" w:hAnsi="GHEA Grapalat" w:cs="Sylfaen"/>
          <w:b/>
          <w:lang w:val="es-ES"/>
        </w:rPr>
        <w:t>ընթացակարգի</w:t>
      </w:r>
      <w:r w:rsidRPr="00057EFE">
        <w:rPr>
          <w:rFonts w:ascii="GHEA Grapalat" w:hAnsi="GHEA Grapalat" w:cs="Arial"/>
          <w:b/>
          <w:lang w:val="es-ES"/>
        </w:rPr>
        <w:t xml:space="preserve"> </w:t>
      </w:r>
      <w:r w:rsidRPr="00057EFE">
        <w:rPr>
          <w:rFonts w:ascii="GHEA Grapalat" w:hAnsi="GHEA Grapalat" w:cs="Sylfaen"/>
          <w:b/>
          <w:lang w:val="es-ES"/>
        </w:rPr>
        <w:t xml:space="preserve">դեպքում « </w:t>
      </w:r>
      <w:r w:rsidR="00057EFE" w:rsidRPr="00057EFE">
        <w:rPr>
          <w:rFonts w:ascii="GHEA Grapalat" w:hAnsi="GHEA Grapalat" w:cs="Sylfaen"/>
          <w:b/>
          <w:lang w:val="es-ES"/>
        </w:rPr>
        <w:t>10</w:t>
      </w:r>
      <w:r w:rsidRPr="00057EFE">
        <w:rPr>
          <w:rFonts w:ascii="GHEA Grapalat" w:hAnsi="GHEA Grapalat" w:cs="Sylfaen"/>
          <w:b/>
          <w:lang w:val="es-ES"/>
        </w:rPr>
        <w:t xml:space="preserve"> » օրացուցային</w:t>
      </w:r>
      <w:r w:rsidRPr="00057EFE">
        <w:rPr>
          <w:rFonts w:ascii="GHEA Grapalat" w:hAnsi="GHEA Grapalat" w:cs="Arial"/>
          <w:b/>
          <w:lang w:val="es-ES"/>
        </w:rPr>
        <w:t xml:space="preserve"> </w:t>
      </w:r>
      <w:r w:rsidRPr="00057EFE">
        <w:rPr>
          <w:rFonts w:ascii="GHEA Grapalat" w:hAnsi="GHEA Grapalat" w:cs="Sylfaen"/>
          <w:b/>
          <w:lang w:val="es-ES"/>
        </w:rPr>
        <w:t>օր</w:t>
      </w:r>
      <w:r w:rsidRPr="00057EFE">
        <w:rPr>
          <w:rFonts w:ascii="GHEA Grapalat" w:hAnsi="GHEA Grapalat" w:cs="Arial"/>
          <w:b/>
          <w:lang w:val="es-ES"/>
        </w:rPr>
        <w:t xml:space="preserve"> </w:t>
      </w:r>
      <w:r w:rsidRPr="00057EFE">
        <w:rPr>
          <w:rFonts w:ascii="GHEA Grapalat" w:hAnsi="GHEA Grapalat" w:cs="Sylfaen"/>
          <w:b/>
          <w:lang w:val="es-ES"/>
        </w:rPr>
        <w:t>է</w:t>
      </w:r>
      <w:r w:rsidRPr="00057EFE">
        <w:rPr>
          <w:rFonts w:ascii="GHEA Grapalat" w:hAnsi="GHEA Grapalat" w:cs="Tahoma"/>
          <w:b/>
          <w:lang w:val="es-ES"/>
        </w:rPr>
        <w:t>։</w:t>
      </w:r>
      <w:r w:rsidRPr="00057EFE">
        <w:rPr>
          <w:rFonts w:ascii="GHEA Grapalat" w:hAnsi="GHEA Grapalat"/>
          <w:b/>
          <w:lang w:val="es-ES"/>
        </w:rPr>
        <w:t xml:space="preserve"> </w:t>
      </w:r>
      <w:r w:rsidRPr="00057EFE">
        <w:rPr>
          <w:rFonts w:ascii="GHEA Grapalat" w:hAnsi="GHEA Grapalat" w:cs="Sylfaen"/>
          <w:b/>
          <w:lang w:val="es-ES"/>
        </w:rPr>
        <w:t>Անգործության</w:t>
      </w:r>
      <w:r w:rsidRPr="00057EFE">
        <w:rPr>
          <w:rFonts w:ascii="GHEA Grapalat" w:hAnsi="GHEA Grapalat" w:cs="Arial"/>
          <w:b/>
          <w:lang w:val="es-ES"/>
        </w:rPr>
        <w:t xml:space="preserve"> </w:t>
      </w:r>
      <w:r w:rsidRPr="00057EFE">
        <w:rPr>
          <w:rFonts w:ascii="GHEA Grapalat" w:hAnsi="GHEA Grapalat" w:cs="Sylfaen"/>
          <w:b/>
          <w:lang w:val="es-ES"/>
        </w:rPr>
        <w:t>ժամկետը</w:t>
      </w:r>
      <w:r w:rsidRPr="00057EFE">
        <w:rPr>
          <w:rFonts w:ascii="GHEA Grapalat" w:hAnsi="GHEA Grapalat" w:cs="Arial"/>
          <w:b/>
          <w:lang w:val="es-ES"/>
        </w:rPr>
        <w:t xml:space="preserve"> </w:t>
      </w:r>
      <w:r w:rsidRPr="00057EFE">
        <w:rPr>
          <w:rFonts w:ascii="GHEA Grapalat" w:hAnsi="GHEA Grapalat" w:cs="Sylfaen"/>
          <w:b/>
          <w:lang w:val="es-ES"/>
        </w:rPr>
        <w:t>կիրառելի</w:t>
      </w:r>
      <w:r w:rsidRPr="00057EFE">
        <w:rPr>
          <w:rFonts w:ascii="GHEA Grapalat" w:hAnsi="GHEA Grapalat" w:cs="Sylfaen"/>
          <w:b/>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lastRenderedPageBreak/>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BEDA923"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Եթե ապահովումը ներկայացվում է </w:t>
      </w:r>
      <w:r w:rsidR="00120F8A" w:rsidRPr="007B1F35">
        <w:rPr>
          <w:rFonts w:ascii="GHEA Grapalat" w:hAnsi="GHEA Grapalat" w:cs="Sylfaen"/>
          <w:b/>
          <w:sz w:val="20"/>
          <w:lang w:val="hy-AM"/>
        </w:rPr>
        <w:t>բանկային երաշխիքի ձևով, ապա սույն կետով նախատեսված ժամկետը սահմանվում է 10 աշխատանքային</w:t>
      </w:r>
      <w:r w:rsidR="00120F8A" w:rsidRPr="004B72E3">
        <w:rPr>
          <w:rFonts w:ascii="GHEA Grapalat" w:hAnsi="GHEA Grapalat" w:cs="Sylfaen"/>
          <w:sz w:val="20"/>
          <w:lang w:val="hy-AM"/>
        </w:rPr>
        <w:t xml:space="preserve">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FootnoteReference"/>
          <w:rFonts w:ascii="GHEA Grapalat" w:hAnsi="GHEA Grapalat" w:cs="Sylfaen"/>
          <w:sz w:val="20"/>
          <w:lang w:val="hy-AM"/>
        </w:rPr>
        <w:footnoteReference w:id="9"/>
      </w:r>
    </w:p>
    <w:p w14:paraId="210F8E4A" w14:textId="0911FDBF"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w:t>
      </w:r>
      <w:r w:rsidR="00120F8A" w:rsidRPr="00724CA9">
        <w:rPr>
          <w:rFonts w:ascii="GHEA Grapalat" w:hAnsi="GHEA Grapalat" w:cs="Sylfaen"/>
          <w:b/>
          <w:sz w:val="22"/>
          <w:lang w:val="hy-AM"/>
        </w:rPr>
        <w:t xml:space="preserve">գնման գնի </w:t>
      </w:r>
      <w:r w:rsidR="00724CA9" w:rsidRPr="00724CA9">
        <w:rPr>
          <w:rFonts w:ascii="GHEA Grapalat" w:hAnsi="GHEA Grapalat" w:cs="Sylfaen"/>
          <w:b/>
          <w:sz w:val="22"/>
          <w:lang w:val="hy-AM"/>
        </w:rPr>
        <w:t>30</w:t>
      </w:r>
      <w:r w:rsidR="005D30FC" w:rsidRPr="00724CA9">
        <w:rPr>
          <w:rFonts w:ascii="GHEA Grapalat" w:hAnsi="GHEA Grapalat" w:cs="Sylfaen"/>
          <w:b/>
          <w:sz w:val="22"/>
          <w:lang w:val="hy-AM"/>
        </w:rPr>
        <w:t xml:space="preserve"> տոկոսին</w:t>
      </w:r>
      <w:r w:rsidR="005D30FC">
        <w:rPr>
          <w:rFonts w:ascii="GHEA Grapalat" w:hAnsi="GHEA Grapalat" w:cs="Sylfaen"/>
          <w:sz w:val="20"/>
          <w:lang w:val="hy-AM"/>
        </w:rPr>
        <w:t>:</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1A66F4">
        <w:rPr>
          <w:rFonts w:ascii="GHEA Grapalat" w:hAnsi="GHEA Grapalat" w:cs="Sylfaen"/>
          <w:b/>
          <w:sz w:val="20"/>
        </w:rPr>
        <w:t>կանխիկ</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փողի</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կամ</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բանկերի</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կողմից</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տրամադրված</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երաշխիքների</w:t>
      </w:r>
      <w:r w:rsidR="005D30FC" w:rsidRPr="001A66F4">
        <w:rPr>
          <w:rFonts w:ascii="GHEA Grapalat" w:hAnsi="GHEA Grapalat" w:cs="Sylfaen"/>
          <w:b/>
          <w:sz w:val="20"/>
          <w:lang w:val="af-ZA"/>
        </w:rPr>
        <w:t xml:space="preserve"> </w:t>
      </w:r>
      <w:r w:rsidR="005D30FC" w:rsidRPr="001A66F4">
        <w:rPr>
          <w:rFonts w:ascii="GHEA Grapalat" w:hAnsi="GHEA Grapalat" w:cs="Sylfaen"/>
          <w:b/>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sidRPr="001A66F4">
        <w:rPr>
          <w:rFonts w:ascii="GHEA Grapalat" w:hAnsi="GHEA Grapalat" w:cs="Sylfaen"/>
          <w:b/>
          <w:sz w:val="20"/>
        </w:rPr>
        <w:t>կողմից</w:t>
      </w:r>
      <w:r w:rsidR="008D6C6C" w:rsidRPr="001A66F4">
        <w:rPr>
          <w:rFonts w:ascii="GHEA Grapalat" w:hAnsi="GHEA Grapalat" w:cs="Sylfaen"/>
          <w:b/>
          <w:sz w:val="20"/>
          <w:lang w:val="af-ZA"/>
        </w:rPr>
        <w:t xml:space="preserve"> </w:t>
      </w:r>
      <w:r w:rsidR="008D6C6C" w:rsidRPr="001A66F4">
        <w:rPr>
          <w:rFonts w:ascii="GHEA Grapalat" w:hAnsi="GHEA Grapalat" w:cs="Sylfaen"/>
          <w:b/>
          <w:sz w:val="20"/>
        </w:rPr>
        <w:t>ամբողջական</w:t>
      </w:r>
      <w:r w:rsidR="008D6C6C" w:rsidRPr="001A66F4">
        <w:rPr>
          <w:rFonts w:ascii="GHEA Grapalat" w:hAnsi="GHEA Grapalat" w:cs="Sylfaen"/>
          <w:b/>
          <w:sz w:val="20"/>
          <w:lang w:val="af-ZA"/>
        </w:rPr>
        <w:t xml:space="preserve"> </w:t>
      </w:r>
      <w:r w:rsidR="008D6C6C" w:rsidRPr="001A66F4">
        <w:rPr>
          <w:rFonts w:ascii="GHEA Grapalat" w:hAnsi="GHEA Grapalat" w:cs="Sylfaen"/>
          <w:b/>
          <w:sz w:val="20"/>
        </w:rPr>
        <w:t>ընդունվելու</w:t>
      </w:r>
      <w:r w:rsidR="008D6C6C" w:rsidRPr="001A66F4">
        <w:rPr>
          <w:rFonts w:ascii="GHEA Grapalat" w:hAnsi="GHEA Grapalat" w:cs="Sylfaen"/>
          <w:b/>
          <w:sz w:val="20"/>
          <w:lang w:val="af-ZA"/>
        </w:rPr>
        <w:t xml:space="preserve"> </w:t>
      </w:r>
      <w:r w:rsidR="008D6C6C" w:rsidRPr="001A66F4">
        <w:rPr>
          <w:rFonts w:ascii="GHEA Grapalat" w:hAnsi="GHEA Grapalat" w:cs="Sylfaen"/>
          <w:b/>
          <w:sz w:val="20"/>
        </w:rPr>
        <w:t>օրվան</w:t>
      </w:r>
      <w:r w:rsidR="008D6C6C" w:rsidRPr="001A66F4">
        <w:rPr>
          <w:rFonts w:ascii="GHEA Grapalat" w:hAnsi="GHEA Grapalat" w:cs="Sylfaen"/>
          <w:b/>
          <w:sz w:val="20"/>
          <w:lang w:val="af-ZA"/>
        </w:rPr>
        <w:t xml:space="preserve"> </w:t>
      </w:r>
      <w:r w:rsidR="008D6C6C" w:rsidRPr="001A66F4">
        <w:rPr>
          <w:rFonts w:ascii="GHEA Grapalat" w:hAnsi="GHEA Grapalat" w:cs="Sylfaen"/>
          <w:b/>
          <w:sz w:val="20"/>
        </w:rPr>
        <w:t>հաջորդող</w:t>
      </w:r>
      <w:r w:rsidR="00624D21" w:rsidRPr="001A66F4">
        <w:rPr>
          <w:rFonts w:ascii="GHEA Grapalat" w:hAnsi="GHEA Grapalat" w:cs="Sylfaen"/>
          <w:b/>
          <w:sz w:val="20"/>
          <w:lang w:val="af-ZA"/>
        </w:rPr>
        <w:t xml:space="preserve"> </w:t>
      </w:r>
      <w:r w:rsidR="001A66F4" w:rsidRPr="001A66F4">
        <w:rPr>
          <w:rFonts w:ascii="GHEA Grapalat" w:hAnsi="GHEA Grapalat" w:cs="Sylfaen"/>
          <w:b/>
          <w:sz w:val="20"/>
          <w:lang w:val="af-ZA"/>
        </w:rPr>
        <w:t>9</w:t>
      </w:r>
      <w:r w:rsidR="008D6C6C" w:rsidRPr="001A66F4">
        <w:rPr>
          <w:rFonts w:ascii="GHEA Grapalat" w:hAnsi="GHEA Grapalat" w:cs="Sylfaen"/>
          <w:b/>
          <w:sz w:val="20"/>
          <w:lang w:val="af-ZA"/>
        </w:rPr>
        <w:t>0-</w:t>
      </w:r>
      <w:r w:rsidR="008D6C6C" w:rsidRPr="001A66F4">
        <w:rPr>
          <w:rFonts w:ascii="GHEA Grapalat" w:hAnsi="GHEA Grapalat" w:cs="Sylfaen"/>
          <w:b/>
          <w:sz w:val="20"/>
        </w:rPr>
        <w:t>րդ</w:t>
      </w:r>
      <w:r w:rsidR="008D6C6C" w:rsidRPr="001A66F4">
        <w:rPr>
          <w:rFonts w:ascii="GHEA Grapalat" w:hAnsi="GHEA Grapalat" w:cs="Sylfaen"/>
          <w:b/>
          <w:sz w:val="20"/>
          <w:lang w:val="af-ZA"/>
        </w:rPr>
        <w:t xml:space="preserve"> </w:t>
      </w:r>
      <w:r w:rsidR="008D6C6C" w:rsidRPr="001A66F4">
        <w:rPr>
          <w:rFonts w:ascii="GHEA Grapalat" w:hAnsi="GHEA Grapalat" w:cs="Sylfaen"/>
          <w:b/>
          <w:sz w:val="20"/>
        </w:rPr>
        <w:t>աշխատանքային</w:t>
      </w:r>
      <w:r w:rsidR="008D6C6C" w:rsidRPr="001A66F4">
        <w:rPr>
          <w:rFonts w:ascii="GHEA Grapalat" w:hAnsi="GHEA Grapalat" w:cs="Sylfaen"/>
          <w:b/>
          <w:sz w:val="20"/>
          <w:lang w:val="af-ZA"/>
        </w:rPr>
        <w:t xml:space="preserve"> </w:t>
      </w:r>
      <w:r w:rsidR="008D6C6C" w:rsidRPr="001A66F4">
        <w:rPr>
          <w:rFonts w:ascii="GHEA Grapalat" w:hAnsi="GHEA Grapalat" w:cs="Sylfaen"/>
          <w:b/>
          <w:sz w:val="20"/>
        </w:rPr>
        <w:t>օրը</w:t>
      </w:r>
      <w:r w:rsidR="008D6C6C" w:rsidRPr="001A66F4">
        <w:rPr>
          <w:rFonts w:ascii="GHEA Grapalat" w:hAnsi="GHEA Grapalat" w:cs="Sylfaen"/>
          <w:b/>
          <w:sz w:val="20"/>
          <w:lang w:val="af-ZA"/>
        </w:rPr>
        <w:t xml:space="preserve"> </w:t>
      </w:r>
      <w:r w:rsidR="008D6C6C" w:rsidRPr="001A66F4">
        <w:rPr>
          <w:rFonts w:ascii="GHEA Grapalat" w:hAnsi="GHEA Grapalat" w:cs="Arial"/>
          <w:b/>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10"/>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w:t>
      </w:r>
      <w:r w:rsidRPr="00790F0D">
        <w:rPr>
          <w:rFonts w:ascii="GHEA Grapalat" w:hAnsi="GHEA Grapalat" w:cs="Arial"/>
          <w:sz w:val="20"/>
          <w:lang w:val="hy-AM"/>
        </w:rPr>
        <w:lastRenderedPageBreak/>
        <w:t xml:space="preserve">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11C7B691"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D90E1A">
        <w:rPr>
          <w:rStyle w:val="FootnoteReference"/>
          <w:rFonts w:ascii="GHEA Grapalat" w:hAnsi="GHEA Grapalat" w:cs="Arial"/>
          <w:sz w:val="20"/>
          <w:lang w:val="hy-AM"/>
        </w:rPr>
        <w:footnoteReference w:id="11"/>
      </w:r>
    </w:p>
    <w:p w14:paraId="61A18636" w14:textId="3D10336A" w:rsidR="0034164E" w:rsidRPr="00D838EB" w:rsidRDefault="0034164E" w:rsidP="00265A5A">
      <w:pPr>
        <w:pStyle w:val="NormalWeb"/>
        <w:shd w:val="clear" w:color="auto" w:fill="FFFFFF"/>
        <w:spacing w:before="0" w:beforeAutospacing="0" w:after="0" w:afterAutospacing="0"/>
        <w:ind w:firstLine="375"/>
        <w:jc w:val="both"/>
        <w:rPr>
          <w:rFonts w:ascii="GHEA Grapalat" w:hAnsi="GHEA Grapalat" w:cs="Arial"/>
          <w:b/>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w:t>
      </w:r>
      <w:r w:rsidRPr="00D838EB">
        <w:rPr>
          <w:rFonts w:ascii="GHEA Grapalat" w:hAnsi="GHEA Grapalat" w:cs="Arial"/>
          <w:b/>
          <w:sz w:val="20"/>
          <w:lang w:val="hy-AM"/>
        </w:rPr>
        <w:t>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D838EB" w:rsidRDefault="00281740" w:rsidP="00281740">
      <w:pPr>
        <w:ind w:firstLine="567"/>
        <w:jc w:val="both"/>
        <w:rPr>
          <w:rFonts w:ascii="GHEA Grapalat" w:hAnsi="GHEA Grapalat" w:cs="Sylfaen"/>
          <w:b/>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w:t>
      </w:r>
      <w:r w:rsidR="00501A05" w:rsidRPr="00D838EB">
        <w:rPr>
          <w:rFonts w:ascii="GHEA Grapalat" w:hAnsi="GHEA Grapalat" w:cs="Sylfaen"/>
          <w:b/>
          <w:sz w:val="20"/>
          <w:lang w:val="hy-AM"/>
        </w:rPr>
        <w:t xml:space="preserve">Պայմանագրի ապահովումը ներկայացվում է բանկային երախիքի </w:t>
      </w:r>
      <w:r w:rsidR="007862B1" w:rsidRPr="00D838EB">
        <w:rPr>
          <w:rFonts w:ascii="GHEA Grapalat" w:hAnsi="GHEA Grapalat" w:cs="Sylfaen"/>
          <w:b/>
          <w:sz w:val="20"/>
          <w:lang w:val="hy-AM"/>
        </w:rPr>
        <w:t xml:space="preserve">(հավելված 5) </w:t>
      </w:r>
      <w:r w:rsidR="00501A05" w:rsidRPr="00D838EB">
        <w:rPr>
          <w:rFonts w:ascii="GHEA Grapalat" w:hAnsi="GHEA Grapalat" w:cs="Sylfaen"/>
          <w:b/>
          <w:sz w:val="20"/>
          <w:lang w:val="hy-AM"/>
        </w:rPr>
        <w:t>կամ կան</w:t>
      </w:r>
      <w:r w:rsidR="007862B1" w:rsidRPr="00D838EB">
        <w:rPr>
          <w:rFonts w:ascii="GHEA Grapalat" w:hAnsi="GHEA Grapalat" w:cs="Sylfaen"/>
          <w:b/>
          <w:sz w:val="20"/>
          <w:lang w:val="hy-AM"/>
        </w:rPr>
        <w:t>խ</w:t>
      </w:r>
      <w:r w:rsidR="00501A05" w:rsidRPr="00D838EB">
        <w:rPr>
          <w:rFonts w:ascii="GHEA Grapalat" w:hAnsi="GHEA Grapalat" w:cs="Sylfaen"/>
          <w:b/>
          <w:sz w:val="20"/>
          <w:lang w:val="hy-AM"/>
        </w:rPr>
        <w:t>ի</w:t>
      </w:r>
      <w:r w:rsidR="00741F8D" w:rsidRPr="00D838EB">
        <w:rPr>
          <w:rFonts w:ascii="GHEA Grapalat" w:hAnsi="GHEA Grapalat" w:cs="Sylfaen"/>
          <w:b/>
          <w:sz w:val="20"/>
          <w:lang w:val="hy-AM"/>
        </w:rPr>
        <w:t>կ</w:t>
      </w:r>
      <w:r w:rsidR="00501A05" w:rsidRPr="00D838EB">
        <w:rPr>
          <w:rFonts w:ascii="GHEA Grapalat" w:hAnsi="GHEA Grapalat" w:cs="Sylfaen"/>
          <w:b/>
          <w:sz w:val="20"/>
          <w:lang w:val="hy-AM"/>
        </w:rPr>
        <w:t xml:space="preserve"> փողի ձևով:</w:t>
      </w:r>
      <w:r w:rsidR="00D90E1A" w:rsidRPr="00D838EB">
        <w:rPr>
          <w:rStyle w:val="FootnoteReference"/>
          <w:rFonts w:ascii="GHEA Grapalat" w:hAnsi="GHEA Grapalat" w:cs="Sylfaen"/>
          <w:b/>
          <w:sz w:val="20"/>
          <w:lang w:val="hy-AM"/>
        </w:rPr>
        <w:footnoteReference w:id="12"/>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D838EB">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838EB">
        <w:rPr>
          <w:rFonts w:ascii="GHEA Grapalat" w:hAnsi="GHEA Grapalat" w:cs="Sylfaen"/>
          <w:b/>
          <w:sz w:val="20"/>
          <w:lang w:val="hy-AM"/>
        </w:rPr>
        <w:t xml:space="preserve">ամբողջական կատարման վերջին օրվան հաջորդող </w:t>
      </w:r>
      <w:r w:rsidR="00624D21" w:rsidRPr="00D838EB">
        <w:rPr>
          <w:rFonts w:ascii="GHEA Grapalat" w:hAnsi="GHEA Grapalat" w:cs="Sylfaen"/>
          <w:b/>
          <w:sz w:val="20"/>
          <w:lang w:val="hy-AM"/>
        </w:rPr>
        <w:t>9</w:t>
      </w:r>
      <w:r w:rsidRPr="00D838EB">
        <w:rPr>
          <w:rFonts w:ascii="GHEA Grapalat" w:hAnsi="GHEA Grapalat" w:cs="Sylfaen"/>
          <w:b/>
          <w:sz w:val="20"/>
          <w:lang w:val="hy-AM"/>
        </w:rPr>
        <w:t xml:space="preserve">0-րդ </w:t>
      </w:r>
      <w:r w:rsidR="00A558B9" w:rsidRPr="00D838EB">
        <w:rPr>
          <w:rFonts w:ascii="GHEA Grapalat" w:hAnsi="GHEA Grapalat" w:cs="Sylfaen"/>
          <w:b/>
          <w:sz w:val="20"/>
          <w:lang w:val="hy-AM"/>
        </w:rPr>
        <w:t>աշխատանքային</w:t>
      </w:r>
      <w:r w:rsidRPr="00D838EB">
        <w:rPr>
          <w:rFonts w:ascii="GHEA Grapalat" w:hAnsi="GHEA Grapalat" w:cs="Sylfaen"/>
          <w:b/>
          <w:sz w:val="20"/>
          <w:lang w:val="hy-AM"/>
        </w:rPr>
        <w:t xml:space="preserve"> օրը ներառյալ:</w:t>
      </w:r>
      <w:r w:rsidRPr="00D838EB">
        <w:rPr>
          <w:rFonts w:ascii="GHEA Grapalat" w:hAnsi="GHEA Grapalat"/>
          <w:b/>
          <w:sz w:val="20"/>
          <w:szCs w:val="20"/>
          <w:lang w:val="hy-AM"/>
        </w:rPr>
        <w:t xml:space="preserve"> </w:t>
      </w:r>
      <w:r w:rsidRPr="00E6597C">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AD0142">
        <w:rPr>
          <w:rFonts w:ascii="GHEA Grapalat" w:hAnsi="GHEA Grapalat" w:cs="Arial"/>
          <w:b/>
          <w:sz w:val="20"/>
          <w:lang w:val="hy-AM"/>
        </w:rPr>
        <w:t>Ե</w:t>
      </w:r>
      <w:r w:rsidR="00F96621" w:rsidRPr="00AD0142">
        <w:rPr>
          <w:rFonts w:ascii="GHEA Grapalat" w:hAnsi="GHEA Grapalat" w:cs="Arial"/>
          <w:b/>
          <w:sz w:val="20"/>
          <w:lang w:val="hy-AM"/>
        </w:rPr>
        <w:t>թե</w:t>
      </w:r>
      <w:r w:rsidRPr="00AD0142">
        <w:rPr>
          <w:rFonts w:ascii="GHEA Grapalat" w:hAnsi="GHEA Grapalat" w:cs="Arial"/>
          <w:b/>
          <w:sz w:val="20"/>
          <w:lang w:val="hy-AM"/>
        </w:rPr>
        <w:t xml:space="preserve"> </w:t>
      </w:r>
      <w:r w:rsidR="00F96621" w:rsidRPr="00AD0142">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D0142">
        <w:rPr>
          <w:rFonts w:ascii="GHEA Grapalat" w:hAnsi="GHEA Grapalat" w:cs="Arial"/>
          <w:b/>
          <w:sz w:val="20"/>
          <w:lang w:val="hy-AM"/>
        </w:rPr>
        <w:t xml:space="preserve">որակավորման և պայմանագրի ապահովումները ներկայացվում են </w:t>
      </w:r>
      <w:r w:rsidR="00F96621" w:rsidRPr="00AD0142">
        <w:rPr>
          <w:rFonts w:ascii="GHEA Grapalat" w:hAnsi="GHEA Grapalat" w:cs="Arial"/>
          <w:b/>
          <w:sz w:val="20"/>
          <w:lang w:val="hy-AM"/>
        </w:rPr>
        <w:t>միակողմանի հաստատված հայտարարության` տուժանքի կամ կանխիկ փողի ձևով:</w:t>
      </w:r>
      <w:r w:rsidR="00F96621" w:rsidRPr="00FF3C84">
        <w:rPr>
          <w:rFonts w:ascii="GHEA Grapalat" w:hAnsi="GHEA Grapalat" w:cs="Arial"/>
          <w:sz w:val="20"/>
          <w:lang w:val="hy-AM"/>
        </w:rPr>
        <w:t xml:space="preserve">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66DBD708"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xml:space="preserve">: Ընդ որում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13"/>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6131DBF3"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4559C0">
        <w:rPr>
          <w:rFonts w:ascii="GHEA Grapalat" w:hAnsi="GHEA Grapalat"/>
          <w:sz w:val="20"/>
          <w:szCs w:val="20"/>
          <w:lang w:val="es-ES"/>
        </w:rPr>
        <w:t>19</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4E2F24F9" w14:textId="77777777" w:rsidR="00A54A49" w:rsidRPr="00140305" w:rsidRDefault="00DC658B" w:rsidP="00A54A49">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BBF7B1B" w14:textId="77777777" w:rsidR="00AD4C2B" w:rsidRPr="00140305" w:rsidRDefault="00AD4C2B" w:rsidP="00A54A49">
      <w:pPr>
        <w:shd w:val="clear" w:color="auto" w:fill="FFFFFF"/>
        <w:ind w:firstLine="375"/>
        <w:jc w:val="center"/>
        <w:rPr>
          <w:rFonts w:ascii="GHEA Grapalat" w:hAnsi="GHEA Grapalat"/>
          <w:sz w:val="20"/>
          <w:szCs w:val="20"/>
          <w:lang w:val="es-ES"/>
        </w:rPr>
      </w:pPr>
    </w:p>
    <w:p w14:paraId="5BE2A342" w14:textId="77777777" w:rsidR="00AD4C2B" w:rsidRPr="00140305" w:rsidRDefault="00AD4C2B" w:rsidP="00A54A49">
      <w:pPr>
        <w:shd w:val="clear" w:color="auto" w:fill="FFFFFF"/>
        <w:ind w:firstLine="375"/>
        <w:jc w:val="center"/>
        <w:rPr>
          <w:rFonts w:ascii="GHEA Grapalat" w:hAnsi="GHEA Grapalat"/>
          <w:sz w:val="20"/>
          <w:szCs w:val="20"/>
          <w:lang w:val="es-ES"/>
        </w:rPr>
      </w:pPr>
    </w:p>
    <w:p w14:paraId="209DFCC3" w14:textId="77777777" w:rsidR="00AD4C2B" w:rsidRPr="00140305" w:rsidRDefault="00AD4C2B" w:rsidP="00A54A49">
      <w:pPr>
        <w:shd w:val="clear" w:color="auto" w:fill="FFFFFF"/>
        <w:ind w:firstLine="375"/>
        <w:jc w:val="center"/>
        <w:rPr>
          <w:rFonts w:ascii="GHEA Grapalat" w:hAnsi="GHEA Grapalat"/>
          <w:sz w:val="20"/>
          <w:szCs w:val="20"/>
          <w:lang w:val="es-ES"/>
        </w:rPr>
      </w:pPr>
    </w:p>
    <w:p w14:paraId="5E5A3C06" w14:textId="01AA48F1" w:rsidR="00096865" w:rsidRPr="00E6597C" w:rsidRDefault="00096865" w:rsidP="00A54A49">
      <w:pPr>
        <w:shd w:val="clear" w:color="auto" w:fill="FFFFFF"/>
        <w:ind w:firstLine="375"/>
        <w:jc w:val="center"/>
        <w:rPr>
          <w:rFonts w:ascii="GHEA Grapalat" w:hAnsi="GHEA Grapalat"/>
          <w:b/>
          <w:szCs w:val="22"/>
          <w:lang w:val="af-ZA"/>
        </w:rPr>
      </w:pPr>
      <w:r w:rsidRPr="00E6597C">
        <w:rPr>
          <w:rFonts w:ascii="GHEA Grapalat" w:hAnsi="GHEA Grapalat" w:cs="Sylfaen"/>
          <w:b/>
          <w:szCs w:val="22"/>
          <w:lang w:val="es-ES"/>
        </w:rPr>
        <w:t>ՄԱՍ</w:t>
      </w:r>
      <w:r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3389F4D2" w14:textId="77777777" w:rsidR="005042F2" w:rsidRPr="00E6597C" w:rsidRDefault="005042F2" w:rsidP="005042F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4E81EBA3" w14:textId="77777777" w:rsidR="005042F2" w:rsidRPr="00E6597C" w:rsidRDefault="005042F2" w:rsidP="005042F2">
      <w:pPr>
        <w:ind w:firstLine="720"/>
        <w:jc w:val="center"/>
        <w:rPr>
          <w:rFonts w:ascii="GHEA Grapalat" w:hAnsi="GHEA Grapalat"/>
          <w:szCs w:val="22"/>
          <w:lang w:val="af-ZA"/>
        </w:rPr>
      </w:pPr>
    </w:p>
    <w:p w14:paraId="6939B3C3" w14:textId="77777777" w:rsidR="005042F2" w:rsidRPr="00E6597C" w:rsidRDefault="005042F2" w:rsidP="005042F2">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65B24117" w14:textId="77777777" w:rsidR="005042F2" w:rsidRPr="00E6597C" w:rsidRDefault="005042F2" w:rsidP="005042F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0277F5DD" w14:textId="77777777" w:rsidR="005042F2" w:rsidRPr="00E6597C" w:rsidRDefault="005042F2" w:rsidP="005042F2">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4F1FBEFB" w14:textId="77777777" w:rsidR="005042F2" w:rsidRPr="00E6597C" w:rsidRDefault="005042F2" w:rsidP="005042F2">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14:paraId="0FEE76A9" w14:textId="77777777" w:rsidR="005042F2" w:rsidRPr="000E08D1" w:rsidRDefault="005042F2" w:rsidP="005042F2">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4"/>
      </w:r>
    </w:p>
    <w:p w14:paraId="4A4AE2D9" w14:textId="77777777" w:rsidR="005042F2" w:rsidRPr="005042F2" w:rsidRDefault="005042F2" w:rsidP="005042F2">
      <w:pPr>
        <w:ind w:firstLine="567"/>
        <w:jc w:val="both"/>
        <w:rPr>
          <w:rFonts w:ascii="GHEA Grapalat" w:hAnsi="GHEA Grapalat"/>
          <w:b/>
          <w:sz w:val="20"/>
          <w:vertAlign w:val="superscript"/>
          <w:lang w:val="hy-AM"/>
        </w:rPr>
      </w:pPr>
      <w:r w:rsidRPr="005042F2">
        <w:rPr>
          <w:rFonts w:ascii="GHEA Grapalat" w:hAnsi="GHEA Grapalat" w:cs="Sylfaen"/>
          <w:b/>
          <w:sz w:val="20"/>
          <w:lang w:val="af-ZA"/>
        </w:rPr>
        <w:t xml:space="preserve">2.4 </w:t>
      </w:r>
      <w:r w:rsidRPr="005042F2">
        <w:rPr>
          <w:rFonts w:ascii="GHEA Grapalat" w:hAnsi="GHEA Grapalat" w:cs="Sylfaen"/>
          <w:b/>
          <w:sz w:val="20"/>
          <w:lang w:val="hy-AM"/>
        </w:rPr>
        <w:t>հայտի</w:t>
      </w:r>
      <w:r w:rsidRPr="005042F2">
        <w:rPr>
          <w:rFonts w:ascii="GHEA Grapalat" w:hAnsi="GHEA Grapalat" w:cs="Sylfaen"/>
          <w:b/>
          <w:sz w:val="20"/>
          <w:lang w:val="af-ZA"/>
        </w:rPr>
        <w:t xml:space="preserve"> </w:t>
      </w:r>
      <w:r w:rsidRPr="005042F2">
        <w:rPr>
          <w:rFonts w:ascii="GHEA Grapalat" w:hAnsi="GHEA Grapalat" w:cs="Sylfaen"/>
          <w:b/>
          <w:sz w:val="20"/>
          <w:lang w:val="hy-AM"/>
        </w:rPr>
        <w:t>ապահովում, որը ներկայացվում է կանխիկ փողի կամ բանկային երաշխիքի ձևով</w:t>
      </w:r>
      <w:r w:rsidRPr="005042F2">
        <w:rPr>
          <w:rFonts w:ascii="GHEA Grapalat" w:hAnsi="GHEA Grapalat" w:cs="Sylfaen"/>
          <w:b/>
          <w:sz w:val="20"/>
          <w:lang w:val="af-ZA"/>
        </w:rPr>
        <w:t xml:space="preserve"> (</w:t>
      </w:r>
      <w:r w:rsidRPr="005042F2">
        <w:rPr>
          <w:rFonts w:ascii="GHEA Grapalat" w:hAnsi="GHEA Grapalat" w:cs="Sylfaen"/>
          <w:b/>
          <w:sz w:val="20"/>
          <w:lang w:val="hy-AM"/>
        </w:rPr>
        <w:t>հավելված</w:t>
      </w:r>
      <w:r w:rsidRPr="005042F2">
        <w:rPr>
          <w:rFonts w:ascii="GHEA Grapalat" w:hAnsi="GHEA Grapalat" w:cs="Sylfaen"/>
          <w:b/>
          <w:sz w:val="20"/>
          <w:lang w:val="af-ZA"/>
        </w:rPr>
        <w:t xml:space="preserve"> N 3)</w:t>
      </w:r>
      <w:r w:rsidRPr="005042F2">
        <w:rPr>
          <w:rFonts w:ascii="GHEA Grapalat" w:hAnsi="GHEA Grapalat" w:cs="Sylfaen"/>
          <w:b/>
          <w:sz w:val="20"/>
          <w:lang w:val="hy-AM"/>
        </w:rPr>
        <w:t>: Ընդ որում հայտով ներկայացվում է կանխիկ փողի վճարումը հավաստող բնօրինակ փաստաթղթի կամ բանկային երաշխիքի բնօրինակը</w:t>
      </w:r>
      <w:r w:rsidRPr="005042F2">
        <w:rPr>
          <w:rFonts w:ascii="GHEA Grapalat" w:hAnsi="GHEA Grapalat" w:cs="Sylfaen"/>
          <w:b/>
          <w:sz w:val="20"/>
          <w:lang w:val="af-ZA"/>
        </w:rPr>
        <w:t>:</w:t>
      </w:r>
      <w:r w:rsidRPr="005042F2">
        <w:rPr>
          <w:rStyle w:val="FootnoteReference"/>
          <w:rFonts w:ascii="GHEA Grapalat" w:hAnsi="GHEA Grapalat" w:cs="Sylfaen"/>
          <w:b/>
          <w:sz w:val="20"/>
          <w:lang w:val="af-ZA"/>
        </w:rPr>
        <w:footnoteReference w:id="15"/>
      </w:r>
      <w:r w:rsidRPr="005042F2" w:rsidDel="00B26608">
        <w:rPr>
          <w:rFonts w:ascii="GHEA Grapalat" w:hAnsi="GHEA Grapalat" w:cs="Sylfaen"/>
          <w:b/>
          <w:sz w:val="20"/>
          <w:lang w:val="hy-AM"/>
        </w:rPr>
        <w:t xml:space="preserve"> </w:t>
      </w:r>
    </w:p>
    <w:p w14:paraId="35ED742D" w14:textId="77777777" w:rsidR="005042F2" w:rsidRPr="000E08D1" w:rsidRDefault="005042F2" w:rsidP="005042F2">
      <w:pPr>
        <w:ind w:firstLine="567"/>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14:paraId="718EB7EA" w14:textId="77777777" w:rsidR="005042F2" w:rsidRPr="009F5C16" w:rsidDel="00C20953" w:rsidRDefault="005042F2" w:rsidP="005042F2">
      <w:pPr>
        <w:pStyle w:val="norm"/>
        <w:spacing w:line="240" w:lineRule="auto"/>
        <w:ind w:firstLine="567"/>
        <w:rPr>
          <w:del w:id="7"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FootnoteReference"/>
          <w:rFonts w:ascii="GHEA Grapalat" w:hAnsi="GHEA Grapalat" w:cs="Sylfaen"/>
          <w:sz w:val="20"/>
          <w:szCs w:val="24"/>
          <w:lang w:val="af-ZA" w:eastAsia="en-US"/>
        </w:rPr>
        <w:footnoteReference w:id="16"/>
      </w:r>
    </w:p>
    <w:p w14:paraId="75AEEA61" w14:textId="77777777" w:rsidR="00AD4C2B" w:rsidRDefault="00AD4C2B" w:rsidP="001107EC">
      <w:pPr>
        <w:jc w:val="both"/>
        <w:rPr>
          <w:rFonts w:ascii="GHEA Grapalat" w:hAnsi="GHEA Grapalat"/>
          <w:sz w:val="20"/>
          <w:lang w:val="af-ZA"/>
        </w:rPr>
      </w:pPr>
    </w:p>
    <w:p w14:paraId="5262812D" w14:textId="77777777" w:rsidR="00AD4C2B" w:rsidRDefault="00AD4C2B" w:rsidP="002E11D1">
      <w:pPr>
        <w:ind w:firstLine="567"/>
        <w:jc w:val="both"/>
        <w:rPr>
          <w:rFonts w:ascii="GHEA Grapalat" w:hAnsi="GHEA Grapalat"/>
          <w:sz w:val="20"/>
          <w:lang w:val="af-ZA"/>
        </w:rPr>
      </w:pPr>
    </w:p>
    <w:p w14:paraId="28027198" w14:textId="77777777" w:rsidR="00AD4C2B" w:rsidRPr="000E08D1" w:rsidRDefault="00AD4C2B"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558E740E"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lastRenderedPageBreak/>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AD4C2B">
        <w:rPr>
          <w:rFonts w:ascii="GHEA Grapalat" w:hAnsi="GHEA Grapalat" w:cs="Sylfaen"/>
          <w:b/>
          <w:sz w:val="20"/>
          <w:szCs w:val="20"/>
          <w:lang w:val="es-ES"/>
        </w:rPr>
        <w:t xml:space="preserve">բնօրինակից պատճենահանված տարբերակը/ </w:t>
      </w:r>
      <w:r w:rsidRPr="00AD4C2B">
        <w:rPr>
          <w:rFonts w:ascii="GHEA Grapalat" w:hAnsi="GHEA Grapalat" w:cs="Sylfaen"/>
          <w:b/>
          <w:sz w:val="20"/>
          <w:szCs w:val="20"/>
        </w:rPr>
        <w:t>և</w:t>
      </w:r>
      <w:r w:rsidRPr="00AD4C2B">
        <w:rPr>
          <w:rFonts w:ascii="GHEA Grapalat" w:hAnsi="GHEA Grapalat"/>
          <w:b/>
          <w:sz w:val="20"/>
          <w:szCs w:val="20"/>
          <w:lang w:val="es-ES"/>
        </w:rPr>
        <w:t xml:space="preserve"> </w:t>
      </w:r>
      <w:r w:rsidR="00387AC2" w:rsidRPr="00AD4C2B">
        <w:rPr>
          <w:rFonts w:ascii="GHEA Grapalat" w:hAnsi="GHEA Grapalat"/>
          <w:b/>
          <w:sz w:val="20"/>
          <w:szCs w:val="20"/>
          <w:lang w:val="es-ES"/>
        </w:rPr>
        <w:t>2</w:t>
      </w:r>
      <w:r w:rsidR="00A67928" w:rsidRPr="00AD4C2B">
        <w:rPr>
          <w:rFonts w:ascii="GHEA Grapalat" w:hAnsi="GHEA Grapalat"/>
          <w:b/>
          <w:sz w:val="20"/>
          <w:szCs w:val="20"/>
          <w:lang w:val="es-ES"/>
        </w:rPr>
        <w:t xml:space="preserve"> </w:t>
      </w:r>
      <w:r w:rsidRPr="00AD4C2B">
        <w:rPr>
          <w:rFonts w:ascii="GHEA Grapalat" w:hAnsi="GHEA Grapalat"/>
          <w:b/>
          <w:sz w:val="20"/>
          <w:szCs w:val="20"/>
        </w:rPr>
        <w:t>օրինակ</w:t>
      </w:r>
      <w:r w:rsidRPr="00AD4C2B">
        <w:rPr>
          <w:rFonts w:ascii="GHEA Grapalat" w:hAnsi="GHEA Grapalat"/>
          <w:b/>
          <w:sz w:val="20"/>
          <w:szCs w:val="20"/>
          <w:lang w:val="es-ES"/>
        </w:rPr>
        <w:t xml:space="preserve"> </w:t>
      </w:r>
      <w:r w:rsidRPr="00AD4C2B">
        <w:rPr>
          <w:rFonts w:ascii="GHEA Grapalat" w:hAnsi="GHEA Grapalat" w:cs="Sylfaen"/>
          <w:b/>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605D5925" w14:textId="25D801F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7831B735" w14:textId="77777777" w:rsidR="00A67928" w:rsidRDefault="00A67928" w:rsidP="00A67928">
      <w:pPr>
        <w:pStyle w:val="BodyTextIndent3"/>
        <w:spacing w:line="240" w:lineRule="auto"/>
        <w:jc w:val="right"/>
        <w:rPr>
          <w:rFonts w:ascii="GHEA Grapalat" w:hAnsi="GHEA Grapalat" w:cs="Sylfaen"/>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5DCB5E13" w14:textId="77777777" w:rsidR="00FB59DC" w:rsidRDefault="00FB59DC" w:rsidP="00A67928">
      <w:pPr>
        <w:pStyle w:val="BodyTextIndent3"/>
        <w:spacing w:line="240" w:lineRule="auto"/>
        <w:jc w:val="right"/>
        <w:rPr>
          <w:rFonts w:ascii="GHEA Grapalat" w:hAnsi="GHEA Grapalat" w:cs="Sylfaen"/>
          <w:b/>
          <w:lang w:val="es-ES"/>
        </w:rPr>
      </w:pPr>
    </w:p>
    <w:p w14:paraId="5DE4EC39" w14:textId="77777777" w:rsidR="00FB59DC" w:rsidRPr="00E6597C" w:rsidRDefault="00FB59DC" w:rsidP="00A67928">
      <w:pPr>
        <w:pStyle w:val="BodyTextIndent3"/>
        <w:spacing w:line="240" w:lineRule="auto"/>
        <w:jc w:val="right"/>
        <w:rPr>
          <w:rFonts w:ascii="GHEA Grapalat" w:hAnsi="GHEA Grapalat" w:cs="Arial"/>
          <w:b/>
          <w:lang w:val="es-ES"/>
        </w:rPr>
      </w:pPr>
    </w:p>
    <w:p w14:paraId="32472112" w14:textId="77777777" w:rsidR="00FB59DC" w:rsidRPr="00E6597C" w:rsidRDefault="00FB59DC" w:rsidP="00FB59DC">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6DCC8BA0" w14:textId="77777777" w:rsidR="00FB59DC" w:rsidRPr="00E6597C" w:rsidRDefault="00FB59DC" w:rsidP="00FB59DC">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5B155C07" w14:textId="77777777" w:rsidR="00FB59DC" w:rsidRPr="00E6597C" w:rsidRDefault="00FB59DC" w:rsidP="00FB59DC">
      <w:pPr>
        <w:rPr>
          <w:lang w:val="es-ES" w:eastAsia="ru-RU"/>
        </w:rPr>
      </w:pPr>
    </w:p>
    <w:p w14:paraId="5D786FC1" w14:textId="77777777" w:rsidR="00FB59DC" w:rsidRPr="00E6597C" w:rsidRDefault="00FB59DC" w:rsidP="00FB59DC">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70641893" w14:textId="77777777" w:rsidR="00FB59DC" w:rsidRPr="00E6597C" w:rsidRDefault="00FB59DC" w:rsidP="00FB59DC">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0FBAF5" w14:textId="4C8FE29B" w:rsidR="00FB59DC" w:rsidRPr="00E6597C" w:rsidRDefault="00FB59DC" w:rsidP="00FB59DC">
      <w:pPr>
        <w:jc w:val="both"/>
        <w:rPr>
          <w:rFonts w:ascii="GHEA Grapalat" w:hAnsi="GHEA Grapalat"/>
          <w:sz w:val="22"/>
          <w:szCs w:val="22"/>
          <w:u w:val="single"/>
          <w:lang w:val="es-ES"/>
        </w:rPr>
      </w:pPr>
      <w:r w:rsidRPr="00E6597C">
        <w:rPr>
          <w:rFonts w:ascii="GHEA Grapalat" w:hAnsi="GHEA Grapalat"/>
          <w:sz w:val="22"/>
          <w:szCs w:val="22"/>
          <w:u w:val="single"/>
          <w:lang w:val="es-ES"/>
        </w:rPr>
        <w:tab/>
      </w:r>
      <w:r>
        <w:rPr>
          <w:rFonts w:ascii="GHEA Grapalat" w:hAnsi="GHEA Grapalat"/>
          <w:sz w:val="22"/>
          <w:szCs w:val="22"/>
          <w:u w:val="single"/>
          <w:lang w:val="hy-AM"/>
        </w:rPr>
        <w:t>«</w:t>
      </w:r>
      <w:r>
        <w:rPr>
          <w:rFonts w:ascii="Sylfaen" w:hAnsi="Sylfaen"/>
          <w:sz w:val="22"/>
          <w:szCs w:val="22"/>
          <w:u w:val="single"/>
          <w:lang w:val="es-ES"/>
        </w:rPr>
        <w:t>Երքաղլույս</w:t>
      </w:r>
      <w:r>
        <w:rPr>
          <w:rFonts w:ascii="Sylfaen" w:hAnsi="Sylfaen"/>
          <w:sz w:val="22"/>
          <w:szCs w:val="22"/>
          <w:u w:val="single"/>
          <w:lang w:val="hy-AM"/>
        </w:rPr>
        <w:t>»</w:t>
      </w:r>
      <w:r>
        <w:rPr>
          <w:rFonts w:ascii="Sylfaen" w:hAnsi="Sylfaen"/>
          <w:sz w:val="22"/>
          <w:szCs w:val="22"/>
          <w:u w:val="single"/>
          <w:lang w:val="es-ES"/>
        </w:rPr>
        <w:t xml:space="preserve"> ՓԲԸ</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 xml:space="preserve">/1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35843713" w14:textId="77777777" w:rsidR="00FB59DC" w:rsidRPr="00E6597C" w:rsidRDefault="00FB59DC" w:rsidP="00FB59DC">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14:paraId="2C41A739" w14:textId="77777777" w:rsidR="00FB59DC" w:rsidRPr="00E6597C" w:rsidRDefault="00FB59DC" w:rsidP="00FB59DC">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6DB90EF2" w14:textId="77777777" w:rsidR="00FB59DC" w:rsidRPr="00E6597C" w:rsidRDefault="00FB59DC" w:rsidP="00FB59DC">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6F7F4090" w14:textId="77777777" w:rsidR="00FB59DC" w:rsidRPr="00E6597C" w:rsidRDefault="00FB59DC" w:rsidP="00FB59DC">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7FDCCED1" w14:textId="77777777" w:rsidR="00FB59DC" w:rsidRPr="00E6597C" w:rsidRDefault="00FB59DC" w:rsidP="00FB59DC">
      <w:pPr>
        <w:jc w:val="both"/>
        <w:rPr>
          <w:rFonts w:ascii="GHEA Grapalat" w:hAnsi="GHEA Grapalat"/>
          <w:sz w:val="12"/>
          <w:szCs w:val="12"/>
          <w:u w:val="single"/>
          <w:lang w:val="es-ES"/>
        </w:rPr>
      </w:pPr>
    </w:p>
    <w:p w14:paraId="54F72787" w14:textId="77777777" w:rsidR="00FB59DC" w:rsidRPr="00E6597C" w:rsidRDefault="00FB59DC" w:rsidP="00FB59DC">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28B44CC5" w14:textId="77777777" w:rsidR="00FB59DC" w:rsidRPr="00E6597C" w:rsidRDefault="00FB59DC" w:rsidP="00FB59DC">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27F1FC88" w14:textId="77777777" w:rsidR="00FB59DC" w:rsidRPr="00E6597C" w:rsidRDefault="00FB59DC" w:rsidP="00FB59DC">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0971B484" w14:textId="77777777" w:rsidR="00FB59DC" w:rsidRPr="00E6597C" w:rsidRDefault="00FB59DC" w:rsidP="00FB59DC">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6A26EDE3" w14:textId="77777777" w:rsidR="00FB59DC" w:rsidRPr="00E6597C" w:rsidDel="00437CDB" w:rsidRDefault="00FB59DC" w:rsidP="00FB59DC">
      <w:pPr>
        <w:jc w:val="both"/>
        <w:rPr>
          <w:rFonts w:ascii="GHEA Grapalat" w:hAnsi="GHEA Grapalat" w:cs="Sylfaen"/>
          <w:sz w:val="20"/>
          <w:szCs w:val="20"/>
          <w:lang w:val="es-ES"/>
        </w:rPr>
      </w:pPr>
    </w:p>
    <w:p w14:paraId="728117AC" w14:textId="77777777" w:rsidR="00FB59DC" w:rsidRPr="00E6597C" w:rsidRDefault="00FB59DC" w:rsidP="00FB59DC">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5D760523" w14:textId="77777777" w:rsidR="00FB59DC" w:rsidRDefault="00FB59DC" w:rsidP="00FB59DC">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13B00009" w14:textId="77777777" w:rsidR="00FB59DC" w:rsidRDefault="00FB59DC" w:rsidP="00FB59DC">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61FE1775" w14:textId="77777777" w:rsidR="00FB59DC" w:rsidRPr="00E6597C" w:rsidRDefault="00FB59DC" w:rsidP="00FB59DC">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6BD6DA90" w14:textId="77777777" w:rsidR="00FB59DC" w:rsidRPr="00E6597C" w:rsidRDefault="00FB59DC" w:rsidP="00FB59DC">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C8BB834" w14:textId="77777777" w:rsidR="00FB59DC" w:rsidRPr="008747C6" w:rsidRDefault="00FB59DC" w:rsidP="00FB59DC">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07268054" w14:textId="77777777" w:rsidR="00FB59DC" w:rsidRPr="008747C6" w:rsidRDefault="00FB59DC" w:rsidP="00FB59DC">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6B15DD65" w14:textId="77777777" w:rsidR="00FB59DC" w:rsidRPr="008747C6" w:rsidRDefault="00FB59DC" w:rsidP="00FB59DC">
      <w:pPr>
        <w:jc w:val="right"/>
        <w:rPr>
          <w:rFonts w:ascii="GHEA Grapalat" w:hAnsi="GHEA Grapalat"/>
          <w:sz w:val="10"/>
          <w:szCs w:val="10"/>
          <w:u w:val="single"/>
          <w:lang w:val="es-ES"/>
        </w:rPr>
      </w:pPr>
    </w:p>
    <w:p w14:paraId="40DB6573" w14:textId="77777777" w:rsidR="00FB59DC" w:rsidRPr="008747C6" w:rsidRDefault="00FB59DC" w:rsidP="00FB59DC">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3BCFCD10" w14:textId="77777777" w:rsidR="00FB59DC" w:rsidRPr="008747C6" w:rsidRDefault="00FB59DC" w:rsidP="00FB59DC">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2DFAA1F3" w14:textId="77777777" w:rsidR="00FB59DC" w:rsidRPr="008747C6" w:rsidRDefault="00FB59DC" w:rsidP="00FB59DC">
      <w:pPr>
        <w:jc w:val="right"/>
        <w:rPr>
          <w:rFonts w:ascii="GHEA Grapalat" w:hAnsi="GHEA Grapalat"/>
          <w:sz w:val="10"/>
          <w:szCs w:val="10"/>
          <w:lang w:val="hy-AM"/>
        </w:rPr>
      </w:pPr>
    </w:p>
    <w:p w14:paraId="0323B788" w14:textId="77777777" w:rsidR="00FB59DC" w:rsidRPr="008747C6" w:rsidRDefault="00FB59DC" w:rsidP="00FB59DC">
      <w:pPr>
        <w:ind w:firstLine="708"/>
        <w:jc w:val="both"/>
        <w:rPr>
          <w:rFonts w:ascii="GHEA Grapalat" w:hAnsi="GHEA Grapalat" w:cs="Arial"/>
          <w:sz w:val="20"/>
          <w:szCs w:val="20"/>
          <w:lang w:val="hy-AM"/>
        </w:rPr>
      </w:pPr>
    </w:p>
    <w:p w14:paraId="0C447E21" w14:textId="77777777" w:rsidR="00FB59DC" w:rsidRPr="008747C6" w:rsidRDefault="00FB59DC" w:rsidP="00FB59DC">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3AA7616D" w14:textId="77777777" w:rsidR="00FB59DC" w:rsidRPr="008747C6" w:rsidRDefault="00FB59DC" w:rsidP="00FB59DC">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42516E3A" w14:textId="77777777" w:rsidR="00FB59DC" w:rsidRPr="00265A5A" w:rsidRDefault="00FB59DC" w:rsidP="00FB59DC">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48FE773E" w14:textId="77777777" w:rsidR="00FB59DC" w:rsidRPr="00265A5A" w:rsidRDefault="00FB59DC" w:rsidP="00FB59DC">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65316CFF" w14:textId="77777777" w:rsidR="00FB59DC" w:rsidRPr="00265A5A" w:rsidRDefault="00FB59DC" w:rsidP="00FB59DC">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342F6CEC" w14:textId="77777777" w:rsidR="00FB59DC" w:rsidRPr="00265A5A" w:rsidRDefault="00FB59DC" w:rsidP="00FB59DC">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1A725DFF" w14:textId="45D5E68A" w:rsidR="00FB59DC" w:rsidRPr="00265A5A" w:rsidRDefault="00FB59DC" w:rsidP="00FB59DC">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 xml:space="preserve">/1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265A5A">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308CC552" w14:textId="77777777" w:rsidR="00FB59DC" w:rsidRPr="00265A5A" w:rsidRDefault="00FB59DC" w:rsidP="00FB59DC">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37AB1C8" w14:textId="77777777" w:rsidR="00FB59DC" w:rsidRDefault="00FB59DC" w:rsidP="00FB59DC">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35031B13" w14:textId="493B2DDD" w:rsidR="00FB59DC" w:rsidRPr="00E6597C" w:rsidRDefault="00FB59DC" w:rsidP="00FB59DC">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 xml:space="preserve">/1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265A5A">
        <w:rPr>
          <w:rFonts w:ascii="GHEA Grapalat" w:hAnsi="GHEA Grapalat" w:cs="Arial"/>
          <w:sz w:val="20"/>
          <w:szCs w:val="20"/>
          <w:lang w:val="es-ES"/>
        </w:rPr>
        <w:t>ծածկագրով բաց մրցույթին մասնակցելու շրջանակում`</w:t>
      </w:r>
      <w:r w:rsidRPr="00E6597C">
        <w:rPr>
          <w:rFonts w:ascii="GHEA Grapalat" w:hAnsi="GHEA Grapalat" w:cs="Sylfaen"/>
          <w:sz w:val="22"/>
          <w:szCs w:val="22"/>
          <w:lang w:val="es-ES"/>
        </w:rPr>
        <w:t xml:space="preserve">  </w:t>
      </w:r>
    </w:p>
    <w:p w14:paraId="53328470" w14:textId="77777777" w:rsidR="00FB59DC" w:rsidRPr="00E6597C" w:rsidRDefault="00FB59DC" w:rsidP="00FB59DC">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540FA30A" w14:textId="77777777" w:rsidR="00FB59DC" w:rsidRPr="00E6597C" w:rsidRDefault="00FB59DC" w:rsidP="00FB59DC">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76EE951D" w14:textId="77777777" w:rsidR="00FB59DC" w:rsidRPr="00E6597C" w:rsidRDefault="00FB59DC" w:rsidP="00FB59DC">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39DB7B9D" w14:textId="77777777" w:rsidR="00FB59DC" w:rsidRPr="00E6597C" w:rsidRDefault="00FB59DC" w:rsidP="00FB59DC">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3421F61A" w14:textId="77777777" w:rsidR="00FB59DC" w:rsidRPr="00E6597C" w:rsidRDefault="00FB59DC" w:rsidP="00FB59DC">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5EB028A" w14:textId="77777777" w:rsidR="00FB59DC" w:rsidRPr="00E6597C" w:rsidRDefault="00FB59DC" w:rsidP="00FB59DC">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73CD195C" w14:textId="77777777" w:rsidR="00FB59DC" w:rsidRPr="00E6597C" w:rsidRDefault="00FB59DC" w:rsidP="00FB59DC">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E52C53A" w14:textId="77777777" w:rsidR="00FB59DC" w:rsidRPr="00E6597C" w:rsidRDefault="00FB59DC" w:rsidP="00FB59DC">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864FDA3" w14:textId="77777777" w:rsidR="00FB59DC" w:rsidRDefault="00FB59DC" w:rsidP="00FB59DC">
      <w:pPr>
        <w:jc w:val="both"/>
        <w:rPr>
          <w:rFonts w:ascii="GHEA Grapalat" w:hAnsi="GHEA Grapalat" w:cs="Arial"/>
          <w:sz w:val="20"/>
          <w:szCs w:val="20"/>
          <w:lang w:val="es-ES"/>
        </w:rPr>
      </w:pPr>
    </w:p>
    <w:p w14:paraId="05633F91" w14:textId="77777777" w:rsidR="00FB59DC" w:rsidRPr="00E6597C" w:rsidRDefault="00FB59DC" w:rsidP="00FB59DC">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B8A5FFD" w14:textId="77777777" w:rsidR="00FB59DC" w:rsidRPr="00E6597C" w:rsidRDefault="00FB59DC" w:rsidP="00FB59DC">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6913D3C" w14:textId="77777777" w:rsidR="00FB59DC" w:rsidRPr="0091590A" w:rsidRDefault="00FB59DC" w:rsidP="00FB59DC">
      <w:pPr>
        <w:jc w:val="both"/>
        <w:rPr>
          <w:rFonts w:ascii="GHEA Grapalat" w:hAnsi="GHEA Grapalat"/>
          <w:sz w:val="22"/>
          <w:szCs w:val="22"/>
          <w:lang w:val="hy-AM"/>
        </w:rPr>
      </w:pPr>
    </w:p>
    <w:p w14:paraId="5CE6F5D8" w14:textId="77777777" w:rsidR="00FB59DC" w:rsidRDefault="00FB59DC" w:rsidP="00FB59DC">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23725183" w14:textId="77777777" w:rsidR="00FB59DC" w:rsidRPr="00E6597C" w:rsidRDefault="00FB59DC" w:rsidP="00FB59DC">
      <w:pPr>
        <w:jc w:val="right"/>
        <w:rPr>
          <w:rFonts w:ascii="GHEA Grapalat" w:hAnsi="GHEA Grapalat"/>
          <w:sz w:val="10"/>
          <w:szCs w:val="10"/>
          <w:lang w:val="es-ES"/>
        </w:rPr>
      </w:pPr>
    </w:p>
    <w:p w14:paraId="73ADD399" w14:textId="7BA7A38E" w:rsidR="00FB59DC" w:rsidRPr="00FF0D1D" w:rsidRDefault="00FB59DC" w:rsidP="00FB59DC">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p>
    <w:p w14:paraId="6E9B7995" w14:textId="77777777" w:rsidR="00FB59DC" w:rsidRPr="00E6597C" w:rsidRDefault="00FB59DC" w:rsidP="00FB59DC">
      <w:pPr>
        <w:ind w:firstLine="708"/>
        <w:jc w:val="both"/>
        <w:rPr>
          <w:rFonts w:ascii="GHEA Grapalat" w:hAnsi="GHEA Grapalat"/>
          <w:sz w:val="20"/>
          <w:lang w:val="es-ES"/>
        </w:rPr>
      </w:pPr>
    </w:p>
    <w:p w14:paraId="49077D98" w14:textId="77777777" w:rsidR="00B2572B" w:rsidRPr="00E6597C" w:rsidRDefault="00B2572B" w:rsidP="00EF3662">
      <w:pPr>
        <w:jc w:val="center"/>
        <w:rPr>
          <w:rFonts w:ascii="GHEA Grapalat" w:hAnsi="GHEA Grapalat" w:cs="Sylfaen"/>
          <w:b/>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043D75E3" w14:textId="77777777" w:rsidR="00AD4C2B" w:rsidRDefault="00AD4C2B" w:rsidP="00F6523E">
      <w:pPr>
        <w:jc w:val="both"/>
        <w:rPr>
          <w:rFonts w:ascii="GHEA Grapalat" w:hAnsi="GHEA Grapalat"/>
          <w:i/>
          <w:sz w:val="16"/>
          <w:szCs w:val="16"/>
          <w:lang w:val="hy-AM" w:eastAsia="ru-RU"/>
        </w:rPr>
      </w:pPr>
    </w:p>
    <w:p w14:paraId="44E02EC0" w14:textId="77777777" w:rsidR="00AD4C2B" w:rsidRDefault="00AD4C2B" w:rsidP="00F6523E">
      <w:pPr>
        <w:jc w:val="both"/>
        <w:rPr>
          <w:rFonts w:ascii="GHEA Grapalat" w:hAnsi="GHEA Grapalat"/>
          <w:i/>
          <w:sz w:val="16"/>
          <w:szCs w:val="16"/>
          <w:lang w:val="hy-AM" w:eastAsia="ru-RU"/>
        </w:rPr>
      </w:pPr>
    </w:p>
    <w:p w14:paraId="676E58CF" w14:textId="77777777" w:rsidR="00AD4C2B" w:rsidRDefault="00AD4C2B" w:rsidP="00F6523E">
      <w:pPr>
        <w:jc w:val="both"/>
        <w:rPr>
          <w:rFonts w:ascii="GHEA Grapalat" w:hAnsi="GHEA Grapalat"/>
          <w:i/>
          <w:sz w:val="16"/>
          <w:szCs w:val="16"/>
          <w:lang w:val="hy-AM" w:eastAsia="ru-RU"/>
        </w:rPr>
      </w:pPr>
    </w:p>
    <w:p w14:paraId="0F51EDF8" w14:textId="77777777" w:rsidR="00AD4C2B" w:rsidRDefault="00AD4C2B" w:rsidP="00F6523E">
      <w:pPr>
        <w:jc w:val="both"/>
        <w:rPr>
          <w:rFonts w:ascii="GHEA Grapalat" w:hAnsi="GHEA Grapalat"/>
          <w:i/>
          <w:sz w:val="16"/>
          <w:szCs w:val="16"/>
          <w:lang w:val="hy-AM" w:eastAsia="ru-RU"/>
        </w:rPr>
      </w:pPr>
    </w:p>
    <w:p w14:paraId="552304BB" w14:textId="77777777" w:rsidR="00AD4C2B" w:rsidRDefault="00AD4C2B" w:rsidP="00F6523E">
      <w:pPr>
        <w:jc w:val="both"/>
        <w:rPr>
          <w:rFonts w:ascii="GHEA Grapalat" w:hAnsi="GHEA Grapalat"/>
          <w:i/>
          <w:sz w:val="16"/>
          <w:szCs w:val="16"/>
          <w:lang w:val="hy-AM" w:eastAsia="ru-RU"/>
        </w:rPr>
      </w:pPr>
    </w:p>
    <w:p w14:paraId="3B795845" w14:textId="77777777" w:rsidR="00AD4C2B" w:rsidRDefault="00AD4C2B" w:rsidP="00F6523E">
      <w:pPr>
        <w:jc w:val="both"/>
        <w:rPr>
          <w:rFonts w:ascii="GHEA Grapalat" w:hAnsi="GHEA Grapalat"/>
          <w:i/>
          <w:sz w:val="16"/>
          <w:szCs w:val="16"/>
          <w:lang w:val="hy-AM" w:eastAsia="ru-RU"/>
        </w:rPr>
      </w:pPr>
    </w:p>
    <w:p w14:paraId="393C1CD8" w14:textId="77777777" w:rsidR="00AD4C2B" w:rsidRDefault="00AD4C2B" w:rsidP="00F6523E">
      <w:pPr>
        <w:jc w:val="both"/>
        <w:rPr>
          <w:rFonts w:ascii="GHEA Grapalat" w:hAnsi="GHEA Grapalat"/>
          <w:i/>
          <w:sz w:val="16"/>
          <w:szCs w:val="16"/>
          <w:lang w:val="hy-AM" w:eastAsia="ru-RU"/>
        </w:rPr>
      </w:pPr>
    </w:p>
    <w:p w14:paraId="522B52C6" w14:textId="77777777" w:rsidR="00AD4C2B" w:rsidRDefault="00AD4C2B" w:rsidP="00F6523E">
      <w:pPr>
        <w:jc w:val="both"/>
        <w:rPr>
          <w:rFonts w:ascii="GHEA Grapalat" w:hAnsi="GHEA Grapalat"/>
          <w:i/>
          <w:sz w:val="16"/>
          <w:szCs w:val="16"/>
          <w:lang w:val="hy-AM" w:eastAsia="ru-RU"/>
        </w:rPr>
      </w:pPr>
    </w:p>
    <w:p w14:paraId="63135AA2" w14:textId="77777777" w:rsidR="00AD4C2B" w:rsidRDefault="00AD4C2B" w:rsidP="00F6523E">
      <w:pPr>
        <w:jc w:val="both"/>
        <w:rPr>
          <w:rFonts w:ascii="GHEA Grapalat" w:hAnsi="GHEA Grapalat"/>
          <w:i/>
          <w:sz w:val="16"/>
          <w:szCs w:val="16"/>
          <w:lang w:val="hy-AM" w:eastAsia="ru-RU"/>
        </w:rPr>
      </w:pPr>
    </w:p>
    <w:p w14:paraId="7888D77C" w14:textId="77777777" w:rsidR="00AD4C2B" w:rsidRDefault="00AD4C2B" w:rsidP="00F6523E">
      <w:pPr>
        <w:jc w:val="both"/>
        <w:rPr>
          <w:rFonts w:ascii="GHEA Grapalat" w:hAnsi="GHEA Grapalat"/>
          <w:i/>
          <w:sz w:val="16"/>
          <w:szCs w:val="16"/>
          <w:lang w:val="hy-AM" w:eastAsia="ru-RU"/>
        </w:rPr>
      </w:pPr>
    </w:p>
    <w:p w14:paraId="34BF99B2" w14:textId="77777777" w:rsidR="00AD4C2B" w:rsidRDefault="00AD4C2B" w:rsidP="00F6523E">
      <w:pPr>
        <w:jc w:val="both"/>
        <w:rPr>
          <w:rFonts w:ascii="GHEA Grapalat" w:hAnsi="GHEA Grapalat"/>
          <w:i/>
          <w:sz w:val="16"/>
          <w:szCs w:val="16"/>
          <w:lang w:val="hy-AM" w:eastAsia="ru-RU"/>
        </w:rPr>
      </w:pPr>
    </w:p>
    <w:p w14:paraId="35782000" w14:textId="77777777" w:rsidR="00AD4C2B" w:rsidRDefault="00AD4C2B" w:rsidP="00F6523E">
      <w:pPr>
        <w:jc w:val="both"/>
        <w:rPr>
          <w:rFonts w:ascii="GHEA Grapalat" w:hAnsi="GHEA Grapalat"/>
          <w:i/>
          <w:sz w:val="16"/>
          <w:szCs w:val="16"/>
          <w:lang w:val="hy-AM" w:eastAsia="ru-RU"/>
        </w:rPr>
      </w:pPr>
    </w:p>
    <w:p w14:paraId="5C706DC6" w14:textId="77777777" w:rsidR="00AD4C2B" w:rsidRDefault="00AD4C2B" w:rsidP="00F6523E">
      <w:pPr>
        <w:jc w:val="both"/>
        <w:rPr>
          <w:rFonts w:ascii="GHEA Grapalat" w:hAnsi="GHEA Grapalat"/>
          <w:i/>
          <w:sz w:val="16"/>
          <w:szCs w:val="16"/>
          <w:lang w:val="hy-AM" w:eastAsia="ru-RU"/>
        </w:rPr>
      </w:pPr>
    </w:p>
    <w:p w14:paraId="60303399" w14:textId="77777777" w:rsidR="00AD4C2B" w:rsidRDefault="00AD4C2B" w:rsidP="00F6523E">
      <w:pPr>
        <w:jc w:val="both"/>
        <w:rPr>
          <w:rFonts w:ascii="GHEA Grapalat" w:hAnsi="GHEA Grapalat"/>
          <w:i/>
          <w:sz w:val="16"/>
          <w:szCs w:val="16"/>
          <w:lang w:val="hy-AM" w:eastAsia="ru-RU"/>
        </w:rPr>
      </w:pPr>
    </w:p>
    <w:p w14:paraId="34385949" w14:textId="77777777" w:rsidR="00AD4C2B" w:rsidRDefault="00AD4C2B" w:rsidP="00F6523E">
      <w:pPr>
        <w:jc w:val="both"/>
        <w:rPr>
          <w:rFonts w:ascii="GHEA Grapalat" w:hAnsi="GHEA Grapalat"/>
          <w:i/>
          <w:sz w:val="16"/>
          <w:szCs w:val="16"/>
          <w:lang w:val="hy-AM" w:eastAsia="ru-RU"/>
        </w:rPr>
      </w:pPr>
    </w:p>
    <w:p w14:paraId="70C62427" w14:textId="77777777" w:rsidR="00AD4C2B" w:rsidRDefault="00AD4C2B" w:rsidP="00F6523E">
      <w:pPr>
        <w:jc w:val="both"/>
        <w:rPr>
          <w:rFonts w:ascii="GHEA Grapalat" w:hAnsi="GHEA Grapalat"/>
          <w:i/>
          <w:sz w:val="16"/>
          <w:szCs w:val="16"/>
          <w:lang w:val="hy-AM" w:eastAsia="ru-RU"/>
        </w:rPr>
      </w:pPr>
    </w:p>
    <w:p w14:paraId="7C65D5D0" w14:textId="77777777" w:rsidR="00AD4C2B" w:rsidRDefault="00AD4C2B" w:rsidP="00F6523E">
      <w:pPr>
        <w:jc w:val="both"/>
        <w:rPr>
          <w:rFonts w:ascii="GHEA Grapalat" w:hAnsi="GHEA Grapalat"/>
          <w:i/>
          <w:sz w:val="16"/>
          <w:szCs w:val="16"/>
          <w:lang w:val="hy-AM" w:eastAsia="ru-RU"/>
        </w:rPr>
      </w:pPr>
    </w:p>
    <w:p w14:paraId="69C89142" w14:textId="77777777" w:rsidR="00AD4C2B" w:rsidRDefault="00AD4C2B" w:rsidP="00F6523E">
      <w:pPr>
        <w:jc w:val="both"/>
        <w:rPr>
          <w:rFonts w:ascii="GHEA Grapalat" w:hAnsi="GHEA Grapalat"/>
          <w:i/>
          <w:sz w:val="16"/>
          <w:szCs w:val="16"/>
          <w:lang w:val="hy-AM" w:eastAsia="ru-RU"/>
        </w:rPr>
      </w:pPr>
    </w:p>
    <w:p w14:paraId="4E798531" w14:textId="77777777" w:rsidR="00AD4C2B" w:rsidRDefault="00AD4C2B" w:rsidP="00F6523E">
      <w:pPr>
        <w:jc w:val="both"/>
        <w:rPr>
          <w:rFonts w:ascii="GHEA Grapalat" w:hAnsi="GHEA Grapalat"/>
          <w:i/>
          <w:sz w:val="16"/>
          <w:szCs w:val="16"/>
          <w:lang w:val="hy-AM" w:eastAsia="ru-RU"/>
        </w:rPr>
      </w:pPr>
    </w:p>
    <w:p w14:paraId="26F77814" w14:textId="77777777" w:rsidR="00AD4C2B" w:rsidRDefault="00AD4C2B" w:rsidP="00F6523E">
      <w:pPr>
        <w:jc w:val="both"/>
        <w:rPr>
          <w:rFonts w:ascii="GHEA Grapalat" w:hAnsi="GHEA Grapalat"/>
          <w:i/>
          <w:sz w:val="16"/>
          <w:szCs w:val="16"/>
          <w:lang w:val="hy-AM" w:eastAsia="ru-RU"/>
        </w:rPr>
      </w:pPr>
    </w:p>
    <w:p w14:paraId="7EC6517B" w14:textId="77777777" w:rsidR="00AD4C2B" w:rsidRDefault="00AD4C2B" w:rsidP="00F6523E">
      <w:pPr>
        <w:jc w:val="both"/>
        <w:rPr>
          <w:rFonts w:ascii="GHEA Grapalat" w:hAnsi="GHEA Grapalat"/>
          <w:i/>
          <w:sz w:val="16"/>
          <w:szCs w:val="16"/>
          <w:lang w:val="hy-AM" w:eastAsia="ru-RU"/>
        </w:rPr>
      </w:pPr>
    </w:p>
    <w:p w14:paraId="1930E10F" w14:textId="77777777" w:rsidR="00AD4C2B" w:rsidRDefault="00AD4C2B" w:rsidP="00F6523E">
      <w:pPr>
        <w:jc w:val="both"/>
        <w:rPr>
          <w:rFonts w:ascii="GHEA Grapalat" w:hAnsi="GHEA Grapalat"/>
          <w:i/>
          <w:sz w:val="16"/>
          <w:szCs w:val="16"/>
          <w:lang w:val="hy-AM" w:eastAsia="ru-RU"/>
        </w:rPr>
      </w:pPr>
    </w:p>
    <w:p w14:paraId="4808B830" w14:textId="77777777" w:rsidR="00AD4C2B" w:rsidRDefault="00AD4C2B" w:rsidP="00F6523E">
      <w:pPr>
        <w:jc w:val="both"/>
        <w:rPr>
          <w:rFonts w:ascii="GHEA Grapalat" w:hAnsi="GHEA Grapalat"/>
          <w:i/>
          <w:sz w:val="16"/>
          <w:szCs w:val="16"/>
          <w:lang w:val="hy-AM" w:eastAsia="ru-RU"/>
        </w:rPr>
      </w:pPr>
    </w:p>
    <w:p w14:paraId="118EE959" w14:textId="77777777" w:rsidR="00AD4C2B" w:rsidRDefault="00AD4C2B" w:rsidP="00F6523E">
      <w:pPr>
        <w:jc w:val="both"/>
        <w:rPr>
          <w:rFonts w:ascii="GHEA Grapalat" w:hAnsi="GHEA Grapalat"/>
          <w:i/>
          <w:sz w:val="16"/>
          <w:szCs w:val="16"/>
          <w:lang w:val="hy-AM" w:eastAsia="ru-RU"/>
        </w:rPr>
      </w:pPr>
    </w:p>
    <w:p w14:paraId="329AC1FE" w14:textId="77777777" w:rsidR="00AD4C2B" w:rsidRDefault="00AD4C2B" w:rsidP="00F6523E">
      <w:pPr>
        <w:jc w:val="both"/>
        <w:rPr>
          <w:rFonts w:ascii="GHEA Grapalat" w:hAnsi="GHEA Grapalat"/>
          <w:i/>
          <w:sz w:val="16"/>
          <w:szCs w:val="16"/>
          <w:lang w:val="hy-AM" w:eastAsia="ru-RU"/>
        </w:rPr>
      </w:pPr>
    </w:p>
    <w:p w14:paraId="7610EBC3" w14:textId="77777777" w:rsidR="00AD4C2B" w:rsidRDefault="00AD4C2B" w:rsidP="00F6523E">
      <w:pPr>
        <w:jc w:val="both"/>
        <w:rPr>
          <w:rFonts w:ascii="GHEA Grapalat" w:hAnsi="GHEA Grapalat"/>
          <w:i/>
          <w:sz w:val="16"/>
          <w:szCs w:val="16"/>
          <w:lang w:val="hy-AM" w:eastAsia="ru-RU"/>
        </w:rPr>
      </w:pPr>
    </w:p>
    <w:p w14:paraId="0231846A" w14:textId="77777777" w:rsidR="00AD4C2B" w:rsidRDefault="00AD4C2B" w:rsidP="00F6523E">
      <w:pPr>
        <w:jc w:val="both"/>
        <w:rPr>
          <w:rFonts w:ascii="GHEA Grapalat" w:hAnsi="GHEA Grapalat"/>
          <w:i/>
          <w:sz w:val="16"/>
          <w:szCs w:val="16"/>
          <w:lang w:val="hy-AM" w:eastAsia="ru-RU"/>
        </w:rPr>
      </w:pPr>
    </w:p>
    <w:p w14:paraId="58EA4B7C" w14:textId="77777777" w:rsidR="00AD4C2B" w:rsidRDefault="00AD4C2B" w:rsidP="00F6523E">
      <w:pPr>
        <w:jc w:val="both"/>
        <w:rPr>
          <w:rFonts w:ascii="GHEA Grapalat" w:hAnsi="GHEA Grapalat"/>
          <w:i/>
          <w:sz w:val="16"/>
          <w:szCs w:val="16"/>
          <w:lang w:val="hy-AM" w:eastAsia="ru-RU"/>
        </w:rPr>
      </w:pPr>
    </w:p>
    <w:p w14:paraId="34016CCD" w14:textId="77777777" w:rsidR="00AD4C2B" w:rsidRPr="004605D7" w:rsidRDefault="00AD4C2B" w:rsidP="00AD4C2B">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3AF1DEC5" w14:textId="77777777" w:rsidR="00AD4C2B" w:rsidRPr="00E6597C" w:rsidRDefault="00AD4C2B" w:rsidP="00AD4C2B">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6BFBF332" w14:textId="77777777" w:rsidR="00AD4C2B" w:rsidRPr="00E6597C" w:rsidRDefault="00AD4C2B" w:rsidP="00AD4C2B">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D8F67B8" w14:textId="77777777" w:rsidR="00AD4C2B" w:rsidRPr="007B5542" w:rsidRDefault="00AD4C2B" w:rsidP="00AD4C2B">
      <w:pPr>
        <w:ind w:left="-66"/>
        <w:jc w:val="center"/>
        <w:rPr>
          <w:rFonts w:ascii="GHEA Grapalat" w:hAnsi="GHEA Grapalat"/>
          <w:b/>
          <w:lang w:val="hy-AM"/>
        </w:rPr>
      </w:pPr>
    </w:p>
    <w:p w14:paraId="018AF7C2" w14:textId="77777777" w:rsidR="00AD4C2B" w:rsidRDefault="00AD4C2B" w:rsidP="00AD4C2B">
      <w:pPr>
        <w:pStyle w:val="Heading3"/>
        <w:spacing w:line="240" w:lineRule="auto"/>
        <w:ind w:firstLine="567"/>
        <w:jc w:val="left"/>
        <w:rPr>
          <w:rFonts w:ascii="GHEA Grapalat" w:hAnsi="GHEA Grapalat"/>
          <w:b/>
          <w:lang w:val="hy-AM"/>
        </w:rPr>
      </w:pPr>
    </w:p>
    <w:p w14:paraId="4B4F6EF8" w14:textId="77777777" w:rsidR="00AD4C2B" w:rsidRPr="009F5C16" w:rsidRDefault="00AD4C2B" w:rsidP="00AD4C2B">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161015A" w14:textId="77777777" w:rsidR="00AD4C2B" w:rsidRPr="009F5C16" w:rsidRDefault="00AD4C2B" w:rsidP="00AD4C2B">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417DB628" w14:textId="77777777" w:rsidR="00AD4C2B" w:rsidRPr="009F5C16" w:rsidRDefault="00AD4C2B" w:rsidP="00AD4C2B">
      <w:pPr>
        <w:ind w:firstLine="567"/>
        <w:jc w:val="both"/>
        <w:rPr>
          <w:rFonts w:ascii="GHEA Grapalat" w:hAnsi="GHEA Grapalat" w:cs="Arial"/>
          <w:sz w:val="20"/>
          <w:szCs w:val="20"/>
          <w:u w:val="single"/>
          <w:lang w:val="es-ES"/>
        </w:rPr>
      </w:pPr>
    </w:p>
    <w:p w14:paraId="0EC1FBEB" w14:textId="77777777" w:rsidR="00AD4C2B" w:rsidRPr="009F5C16" w:rsidRDefault="00AD4C2B" w:rsidP="00AD4C2B">
      <w:pPr>
        <w:ind w:firstLine="567"/>
        <w:jc w:val="both"/>
        <w:rPr>
          <w:rFonts w:ascii="GHEA Grapalat" w:hAnsi="GHEA Grapalat" w:cs="Arial"/>
          <w:sz w:val="20"/>
          <w:szCs w:val="20"/>
          <w:u w:val="single"/>
          <w:lang w:val="es-ES"/>
        </w:rPr>
      </w:pPr>
    </w:p>
    <w:p w14:paraId="42EA229D" w14:textId="2672DEA8" w:rsidR="00AD4C2B" w:rsidRPr="009F5C16" w:rsidRDefault="00AD4C2B" w:rsidP="00AD4C2B">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Pr="00AD4C2B">
        <w:rPr>
          <w:rFonts w:ascii="Sylfaen" w:hAnsi="Sylfaen"/>
          <w:b/>
          <w:lang w:val="af-ZA"/>
        </w:rPr>
        <w:t xml:space="preserve"> </w:t>
      </w: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Pr>
          <w:rFonts w:ascii="Sylfaen" w:hAnsi="Sylfaen"/>
          <w:b/>
          <w:i/>
          <w:lang w:val="af-ZA"/>
        </w:rPr>
        <w:t xml:space="preserve"> </w:t>
      </w:r>
      <w:r w:rsidRPr="009F5C16">
        <w:rPr>
          <w:rFonts w:ascii="GHEA Grapalat" w:hAnsi="GHEA Grapalat" w:cs="Arial"/>
          <w:sz w:val="20"/>
          <w:szCs w:val="20"/>
          <w:lang w:val="es-ES"/>
        </w:rPr>
        <w:t xml:space="preserve">» </w:t>
      </w:r>
    </w:p>
    <w:p w14:paraId="2B3EBC60" w14:textId="77777777" w:rsidR="00AD4C2B" w:rsidRPr="009F5C16" w:rsidRDefault="00AD4C2B" w:rsidP="00AD4C2B">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20CD7276" w14:textId="77777777" w:rsidR="00AD4C2B" w:rsidRPr="00DD1884" w:rsidRDefault="00AD4C2B" w:rsidP="00AD4C2B">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04ACEC91" w14:textId="77777777" w:rsidR="00AD4C2B" w:rsidRPr="009F5C16" w:rsidRDefault="00AD4C2B" w:rsidP="00AD4C2B">
      <w:pPr>
        <w:rPr>
          <w:lang w:val="es-ES"/>
        </w:rPr>
      </w:pPr>
    </w:p>
    <w:p w14:paraId="78FC2607" w14:textId="77777777" w:rsidR="00AD4C2B" w:rsidRPr="009F5C16" w:rsidRDefault="00AD4C2B" w:rsidP="00AD4C2B">
      <w:pPr>
        <w:pStyle w:val="Heading3"/>
        <w:spacing w:line="240" w:lineRule="auto"/>
        <w:ind w:firstLine="567"/>
        <w:jc w:val="left"/>
        <w:rPr>
          <w:rFonts w:ascii="GHEA Grapalat" w:hAnsi="GHEA Grapalat"/>
          <w:b/>
          <w:lang w:val="es-ES"/>
        </w:rPr>
      </w:pPr>
    </w:p>
    <w:p w14:paraId="7C4BD2F3" w14:textId="77777777" w:rsidR="00AD4C2B" w:rsidRPr="00CE1C61" w:rsidRDefault="00AD4C2B" w:rsidP="00AD4C2B">
      <w:pPr>
        <w:pStyle w:val="Heading3"/>
        <w:spacing w:line="240" w:lineRule="auto"/>
        <w:ind w:firstLine="567"/>
        <w:jc w:val="left"/>
        <w:rPr>
          <w:rFonts w:ascii="GHEA Grapalat" w:hAnsi="GHEA Grapalat"/>
          <w:b/>
          <w:lang w:val="es-ES"/>
        </w:rPr>
      </w:pPr>
    </w:p>
    <w:p w14:paraId="03E8B096" w14:textId="77777777" w:rsidR="00AD4C2B" w:rsidRPr="007B5542" w:rsidRDefault="00AD4C2B" w:rsidP="00AD4C2B">
      <w:pPr>
        <w:rPr>
          <w:rFonts w:ascii="GHEA Grapalat" w:hAnsi="GHEA Grapalat"/>
          <w:sz w:val="20"/>
          <w:lang w:val="es-ES"/>
        </w:rPr>
      </w:pPr>
    </w:p>
    <w:p w14:paraId="10CB2B29" w14:textId="77777777" w:rsidR="00AD4C2B" w:rsidRPr="009F5C16" w:rsidRDefault="00AD4C2B" w:rsidP="00AD4C2B">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5D436E01" w14:textId="77777777" w:rsidR="00AD4C2B" w:rsidRPr="0053699F" w:rsidRDefault="00AD4C2B" w:rsidP="00AD4C2B">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7EDFF959" w14:textId="77777777" w:rsidR="00AD4C2B" w:rsidRPr="0053699F" w:rsidRDefault="00AD4C2B" w:rsidP="00AD4C2B">
      <w:pPr>
        <w:jc w:val="right"/>
        <w:rPr>
          <w:rFonts w:ascii="GHEA Grapalat" w:hAnsi="GHEA Grapalat" w:cs="Sylfaen"/>
          <w:sz w:val="20"/>
          <w:lang w:val="hy-AM"/>
        </w:rPr>
      </w:pPr>
    </w:p>
    <w:p w14:paraId="716DB521" w14:textId="77777777" w:rsidR="00AD4C2B" w:rsidRPr="0053699F" w:rsidRDefault="00AD4C2B" w:rsidP="00AD4C2B">
      <w:pPr>
        <w:jc w:val="right"/>
        <w:rPr>
          <w:rFonts w:ascii="GHEA Grapalat" w:hAnsi="GHEA Grapalat" w:cs="Sylfaen"/>
          <w:sz w:val="20"/>
          <w:lang w:val="hy-AM"/>
        </w:rPr>
      </w:pPr>
    </w:p>
    <w:p w14:paraId="18CA9F1D" w14:textId="77777777" w:rsidR="00AD4C2B" w:rsidRPr="007B5542" w:rsidRDefault="00AD4C2B" w:rsidP="00AD4C2B">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3046D335" w14:textId="77777777" w:rsidR="00AD4C2B" w:rsidRPr="007B5542" w:rsidRDefault="00AD4C2B" w:rsidP="00AD4C2B">
      <w:pPr>
        <w:jc w:val="right"/>
        <w:rPr>
          <w:rFonts w:ascii="GHEA Grapalat" w:hAnsi="GHEA Grapalat"/>
          <w:sz w:val="20"/>
          <w:lang w:val="hy-AM"/>
        </w:rPr>
      </w:pPr>
    </w:p>
    <w:p w14:paraId="28217085" w14:textId="77777777" w:rsidR="00AD4C2B" w:rsidRPr="007B5542" w:rsidRDefault="00AD4C2B" w:rsidP="00AD4C2B">
      <w:pPr>
        <w:jc w:val="right"/>
        <w:rPr>
          <w:rFonts w:ascii="GHEA Grapalat" w:hAnsi="GHEA Grapalat"/>
          <w:sz w:val="20"/>
          <w:lang w:val="hy-AM"/>
        </w:rPr>
      </w:pPr>
    </w:p>
    <w:p w14:paraId="15742A04" w14:textId="77777777" w:rsidR="00AD4C2B" w:rsidRDefault="00AD4C2B" w:rsidP="00AD4C2B">
      <w:pPr>
        <w:pStyle w:val="BodyTextIndent3"/>
        <w:spacing w:line="240" w:lineRule="auto"/>
        <w:ind w:firstLine="0"/>
        <w:jc w:val="right"/>
        <w:rPr>
          <w:rFonts w:ascii="GHEA Grapalat" w:hAnsi="GHEA Grapalat"/>
          <w:b/>
          <w:lang w:val="hy-AM"/>
        </w:rPr>
      </w:pPr>
    </w:p>
    <w:p w14:paraId="247CA1D0" w14:textId="77777777" w:rsidR="00AD4C2B" w:rsidRDefault="00AD4C2B" w:rsidP="00AD4C2B">
      <w:pPr>
        <w:pStyle w:val="BodyTextIndent3"/>
        <w:spacing w:line="240" w:lineRule="auto"/>
        <w:ind w:firstLine="0"/>
        <w:jc w:val="right"/>
        <w:rPr>
          <w:rFonts w:ascii="GHEA Grapalat" w:hAnsi="GHEA Grapalat"/>
          <w:b/>
          <w:lang w:val="hy-AM"/>
        </w:rPr>
      </w:pPr>
    </w:p>
    <w:p w14:paraId="5C58718B" w14:textId="77777777" w:rsidR="00AD4C2B" w:rsidRDefault="00AD4C2B" w:rsidP="00AD4C2B">
      <w:pPr>
        <w:pStyle w:val="BodyTextIndent3"/>
        <w:spacing w:line="240" w:lineRule="auto"/>
        <w:ind w:firstLine="0"/>
        <w:jc w:val="right"/>
        <w:rPr>
          <w:rFonts w:ascii="GHEA Grapalat" w:hAnsi="GHEA Grapalat"/>
          <w:b/>
          <w:lang w:val="hy-AM"/>
        </w:rPr>
      </w:pPr>
    </w:p>
    <w:p w14:paraId="2F5EBB00" w14:textId="77777777" w:rsidR="00AD4C2B" w:rsidRDefault="00AD4C2B" w:rsidP="00F6523E">
      <w:pPr>
        <w:jc w:val="both"/>
        <w:rPr>
          <w:rFonts w:ascii="GHEA Grapalat" w:hAnsi="GHEA Grapalat"/>
          <w:i/>
          <w:sz w:val="16"/>
          <w:szCs w:val="16"/>
          <w:lang w:val="hy-AM" w:eastAsia="ru-RU"/>
        </w:rPr>
      </w:pPr>
    </w:p>
    <w:p w14:paraId="6038B881" w14:textId="77777777" w:rsidR="00AD4C2B" w:rsidRDefault="00AD4C2B" w:rsidP="00F6523E">
      <w:pPr>
        <w:jc w:val="both"/>
        <w:rPr>
          <w:rFonts w:ascii="GHEA Grapalat" w:hAnsi="GHEA Grapalat"/>
          <w:i/>
          <w:sz w:val="16"/>
          <w:szCs w:val="16"/>
          <w:lang w:val="hy-AM" w:eastAsia="ru-RU"/>
        </w:rPr>
      </w:pPr>
    </w:p>
    <w:p w14:paraId="7B0B0DF8" w14:textId="77777777" w:rsidR="00AD4C2B" w:rsidRDefault="00AD4C2B" w:rsidP="00F6523E">
      <w:pPr>
        <w:jc w:val="both"/>
        <w:rPr>
          <w:rFonts w:ascii="GHEA Grapalat" w:hAnsi="GHEA Grapalat"/>
          <w:i/>
          <w:sz w:val="16"/>
          <w:szCs w:val="16"/>
          <w:lang w:val="hy-AM" w:eastAsia="ru-RU"/>
        </w:rPr>
      </w:pPr>
    </w:p>
    <w:p w14:paraId="7223CC84" w14:textId="77777777" w:rsidR="00AD4C2B" w:rsidRDefault="00AD4C2B" w:rsidP="00F6523E">
      <w:pPr>
        <w:jc w:val="both"/>
        <w:rPr>
          <w:rFonts w:ascii="GHEA Grapalat" w:hAnsi="GHEA Grapalat"/>
          <w:i/>
          <w:sz w:val="16"/>
          <w:szCs w:val="16"/>
          <w:lang w:val="hy-AM" w:eastAsia="ru-RU"/>
        </w:rPr>
      </w:pPr>
    </w:p>
    <w:p w14:paraId="6269D3AB" w14:textId="77777777" w:rsidR="00AD4C2B" w:rsidRDefault="00AD4C2B" w:rsidP="00F6523E">
      <w:pPr>
        <w:jc w:val="both"/>
        <w:rPr>
          <w:rFonts w:ascii="GHEA Grapalat" w:hAnsi="GHEA Grapalat"/>
          <w:i/>
          <w:sz w:val="16"/>
          <w:szCs w:val="16"/>
          <w:lang w:val="hy-AM" w:eastAsia="ru-RU"/>
        </w:rPr>
      </w:pPr>
    </w:p>
    <w:p w14:paraId="10EA40BC" w14:textId="77777777" w:rsidR="00AD4C2B" w:rsidRDefault="00AD4C2B" w:rsidP="00F6523E">
      <w:pPr>
        <w:jc w:val="both"/>
        <w:rPr>
          <w:rFonts w:ascii="GHEA Grapalat" w:hAnsi="GHEA Grapalat"/>
          <w:i/>
          <w:sz w:val="16"/>
          <w:szCs w:val="16"/>
          <w:lang w:val="hy-AM" w:eastAsia="ru-RU"/>
        </w:rPr>
      </w:pPr>
    </w:p>
    <w:p w14:paraId="05C21835" w14:textId="77777777" w:rsidR="00AD4C2B" w:rsidRDefault="00AD4C2B" w:rsidP="00F6523E">
      <w:pPr>
        <w:jc w:val="both"/>
        <w:rPr>
          <w:rFonts w:ascii="GHEA Grapalat" w:hAnsi="GHEA Grapalat"/>
          <w:i/>
          <w:sz w:val="16"/>
          <w:szCs w:val="16"/>
          <w:lang w:val="hy-AM" w:eastAsia="ru-RU"/>
        </w:rPr>
      </w:pPr>
    </w:p>
    <w:p w14:paraId="02276DAB" w14:textId="77777777" w:rsidR="00AD4C2B" w:rsidRDefault="00AD4C2B" w:rsidP="00F6523E">
      <w:pPr>
        <w:jc w:val="both"/>
        <w:rPr>
          <w:rFonts w:ascii="GHEA Grapalat" w:hAnsi="GHEA Grapalat"/>
          <w:i/>
          <w:sz w:val="16"/>
          <w:szCs w:val="16"/>
          <w:lang w:val="hy-AM" w:eastAsia="ru-RU"/>
        </w:rPr>
      </w:pPr>
    </w:p>
    <w:p w14:paraId="3DA6E661" w14:textId="77777777" w:rsidR="00AD4C2B" w:rsidRDefault="00AD4C2B" w:rsidP="00F6523E">
      <w:pPr>
        <w:jc w:val="both"/>
        <w:rPr>
          <w:rFonts w:ascii="GHEA Grapalat" w:hAnsi="GHEA Grapalat"/>
          <w:i/>
          <w:sz w:val="16"/>
          <w:szCs w:val="16"/>
          <w:lang w:val="hy-AM" w:eastAsia="ru-RU"/>
        </w:rPr>
      </w:pPr>
    </w:p>
    <w:p w14:paraId="46E0E5FD" w14:textId="77777777" w:rsidR="00AD4C2B" w:rsidRDefault="00AD4C2B" w:rsidP="00F6523E">
      <w:pPr>
        <w:jc w:val="both"/>
        <w:rPr>
          <w:rFonts w:ascii="GHEA Grapalat" w:hAnsi="GHEA Grapalat"/>
          <w:i/>
          <w:sz w:val="16"/>
          <w:szCs w:val="16"/>
          <w:lang w:val="hy-AM" w:eastAsia="ru-RU"/>
        </w:rPr>
      </w:pPr>
    </w:p>
    <w:p w14:paraId="3CE40815" w14:textId="77777777" w:rsidR="00AD4C2B" w:rsidRDefault="00AD4C2B" w:rsidP="00F6523E">
      <w:pPr>
        <w:jc w:val="both"/>
        <w:rPr>
          <w:rFonts w:ascii="GHEA Grapalat" w:hAnsi="GHEA Grapalat"/>
          <w:i/>
          <w:sz w:val="16"/>
          <w:szCs w:val="16"/>
          <w:lang w:val="hy-AM" w:eastAsia="ru-RU"/>
        </w:rPr>
      </w:pPr>
    </w:p>
    <w:p w14:paraId="1316DA0F" w14:textId="77777777" w:rsidR="00AD4C2B" w:rsidRDefault="00AD4C2B" w:rsidP="00F6523E">
      <w:pPr>
        <w:jc w:val="both"/>
        <w:rPr>
          <w:rFonts w:ascii="GHEA Grapalat" w:hAnsi="GHEA Grapalat"/>
          <w:i/>
          <w:sz w:val="16"/>
          <w:szCs w:val="16"/>
          <w:lang w:val="hy-AM" w:eastAsia="ru-RU"/>
        </w:rPr>
      </w:pPr>
    </w:p>
    <w:p w14:paraId="6EB82F6A" w14:textId="77777777" w:rsidR="00AD4C2B" w:rsidRDefault="00AD4C2B" w:rsidP="00F6523E">
      <w:pPr>
        <w:jc w:val="both"/>
        <w:rPr>
          <w:rFonts w:ascii="GHEA Grapalat" w:hAnsi="GHEA Grapalat"/>
          <w:i/>
          <w:sz w:val="16"/>
          <w:szCs w:val="16"/>
          <w:lang w:val="hy-AM" w:eastAsia="ru-RU"/>
        </w:rPr>
      </w:pPr>
    </w:p>
    <w:p w14:paraId="2AFFD7AA" w14:textId="77777777" w:rsidR="00AD4C2B" w:rsidRPr="00F6523E" w:rsidRDefault="00AD4C2B" w:rsidP="00F6523E">
      <w:pPr>
        <w:jc w:val="both"/>
        <w:rPr>
          <w:rFonts w:ascii="GHEA Grapalat" w:hAnsi="GHEA Grapalat" w:cs="Sylfaen"/>
          <w:sz w:val="16"/>
          <w:szCs w:val="16"/>
          <w:lang w:val="hy-AM"/>
        </w:rPr>
      </w:pP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460746EE"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038EC02"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0231AB2D" w14:textId="2AC9682C"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0BAE388E"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35BC4786"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562B0865" w14:textId="6FEBE5F6" w:rsidR="00956F77" w:rsidRDefault="000B1088" w:rsidP="001107EC">
      <w:pPr>
        <w:pStyle w:val="BodyTextIndent3"/>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2C27CE05" w14:textId="67D87716" w:rsidR="00B2572B" w:rsidRPr="00E6597C" w:rsidRDefault="00B2572B"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42C2D082"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46C5E584"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413DCAA"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956F77" w:rsidRPr="00DA47D0">
        <w:rPr>
          <w:rFonts w:ascii="Sylfaen" w:hAnsi="Sylfaen"/>
          <w:b/>
          <w:sz w:val="22"/>
          <w:lang w:val="af-ZA"/>
        </w:rPr>
        <w:t>ԵՔԼ-ԲՄԱՇՁԲ-2</w:t>
      </w:r>
      <w:r w:rsidR="00956F77">
        <w:rPr>
          <w:rFonts w:ascii="Sylfaen" w:hAnsi="Sylfaen"/>
          <w:b/>
          <w:sz w:val="22"/>
          <w:lang w:val="af-ZA"/>
        </w:rPr>
        <w:t>4</w:t>
      </w:r>
      <w:r w:rsidR="00956F77" w:rsidRPr="00DA47D0">
        <w:rPr>
          <w:rFonts w:ascii="Sylfaen" w:hAnsi="Sylfaen"/>
          <w:b/>
          <w:sz w:val="22"/>
          <w:lang w:val="af-ZA"/>
        </w:rPr>
        <w:t xml:space="preserve">/1 </w:t>
      </w:r>
      <w:r w:rsidRPr="00E6597C">
        <w:rPr>
          <w:rFonts w:ascii="GHEA Grapalat" w:hAnsi="GHEA Grapalat" w:cs="Arial"/>
          <w:sz w:val="20"/>
          <w:szCs w:val="20"/>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922F6F"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922F6F" w14:paraId="505AA654" w14:textId="77777777" w:rsidTr="00332C6A">
        <w:trPr>
          <w:trHeight w:val="251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D84F497" w:rsidR="0053699F" w:rsidRPr="00E6597C" w:rsidRDefault="008B75BD" w:rsidP="00EF3662">
            <w:pPr>
              <w:rPr>
                <w:rFonts w:ascii="GHEA Grapalat" w:hAnsi="GHEA Grapalat"/>
                <w:sz w:val="18"/>
                <w:lang w:val="es-ES"/>
              </w:rPr>
            </w:pPr>
            <w:r w:rsidRPr="00E50F15">
              <w:rPr>
                <w:rFonts w:ascii="GHEA Grapalat" w:hAnsi="GHEA Grapalat"/>
                <w:b/>
                <w:i/>
              </w:rPr>
              <w:t>Երևան</w:t>
            </w:r>
            <w:r w:rsidRPr="00140305">
              <w:rPr>
                <w:rFonts w:ascii="GHEA Grapalat" w:hAnsi="GHEA Grapalat"/>
                <w:b/>
                <w:i/>
                <w:lang w:val="es-ES"/>
              </w:rPr>
              <w:t xml:space="preserve"> </w:t>
            </w:r>
            <w:r w:rsidRPr="00E50F15">
              <w:rPr>
                <w:rFonts w:ascii="GHEA Grapalat" w:hAnsi="GHEA Grapalat"/>
                <w:b/>
                <w:i/>
              </w:rPr>
              <w:t>քաղաքի</w:t>
            </w:r>
            <w:r w:rsidRPr="00140305">
              <w:rPr>
                <w:rFonts w:ascii="GHEA Grapalat" w:hAnsi="GHEA Grapalat"/>
                <w:b/>
                <w:i/>
                <w:lang w:val="es-ES"/>
              </w:rPr>
              <w:t xml:space="preserve"> </w:t>
            </w:r>
            <w:r w:rsidRPr="00E50F15">
              <w:rPr>
                <w:rFonts w:ascii="GHEA Grapalat" w:hAnsi="GHEA Grapalat"/>
                <w:b/>
                <w:i/>
              </w:rPr>
              <w:t>արտաքին</w:t>
            </w:r>
            <w:r w:rsidRPr="00140305">
              <w:rPr>
                <w:rFonts w:ascii="GHEA Grapalat" w:hAnsi="GHEA Grapalat"/>
                <w:b/>
                <w:i/>
                <w:lang w:val="es-ES"/>
              </w:rPr>
              <w:t xml:space="preserve"> </w:t>
            </w:r>
            <w:r w:rsidRPr="00E50F15">
              <w:rPr>
                <w:rFonts w:ascii="GHEA Grapalat" w:hAnsi="GHEA Grapalat"/>
                <w:b/>
                <w:i/>
              </w:rPr>
              <w:t>լուսավորության</w:t>
            </w:r>
            <w:r w:rsidRPr="00140305">
              <w:rPr>
                <w:rFonts w:ascii="GHEA Grapalat" w:hAnsi="GHEA Grapalat"/>
                <w:b/>
                <w:i/>
                <w:lang w:val="es-ES"/>
              </w:rPr>
              <w:t xml:space="preserve"> </w:t>
            </w:r>
            <w:r w:rsidRPr="00E50F15">
              <w:rPr>
                <w:rFonts w:ascii="GHEA Grapalat" w:hAnsi="GHEA Grapalat"/>
                <w:b/>
                <w:i/>
              </w:rPr>
              <w:t>ցանցի</w:t>
            </w:r>
            <w:r w:rsidRPr="00140305">
              <w:rPr>
                <w:rFonts w:ascii="GHEA Grapalat" w:hAnsi="GHEA Grapalat"/>
                <w:b/>
                <w:i/>
                <w:lang w:val="es-ES"/>
              </w:rPr>
              <w:t xml:space="preserve"> </w:t>
            </w:r>
            <w:r w:rsidRPr="00E50F15">
              <w:rPr>
                <w:rFonts w:ascii="GHEA Grapalat" w:hAnsi="GHEA Grapalat"/>
                <w:b/>
                <w:i/>
              </w:rPr>
              <w:t>կատարման</w:t>
            </w:r>
            <w:r w:rsidRPr="00140305">
              <w:rPr>
                <w:rFonts w:ascii="GHEA Grapalat" w:hAnsi="GHEA Grapalat"/>
                <w:b/>
                <w:i/>
                <w:lang w:val="es-ES"/>
              </w:rPr>
              <w:t xml:space="preserve"> </w:t>
            </w:r>
            <w:r w:rsidRPr="00E50F15">
              <w:rPr>
                <w:rFonts w:ascii="GHEA Grapalat" w:hAnsi="GHEA Grapalat"/>
                <w:b/>
                <w:i/>
              </w:rPr>
              <w:t>կառավարման</w:t>
            </w:r>
            <w:r w:rsidRPr="00140305">
              <w:rPr>
                <w:rFonts w:ascii="GHEA Grapalat" w:hAnsi="GHEA Grapalat"/>
                <w:b/>
                <w:i/>
                <w:lang w:val="es-ES"/>
              </w:rPr>
              <w:t xml:space="preserve"> </w:t>
            </w:r>
            <w:r w:rsidRPr="00E50F15">
              <w:rPr>
                <w:rFonts w:ascii="GHEA Grapalat" w:hAnsi="GHEA Grapalat"/>
                <w:b/>
                <w:i/>
              </w:rPr>
              <w:t>համակարգի</w:t>
            </w:r>
            <w:r w:rsidRPr="00140305">
              <w:rPr>
                <w:rFonts w:ascii="GHEA Grapalat" w:hAnsi="GHEA Grapalat"/>
                <w:b/>
                <w:i/>
                <w:lang w:val="es-ES"/>
              </w:rPr>
              <w:t xml:space="preserve"> </w:t>
            </w:r>
            <w:r w:rsidRPr="00E50F15">
              <w:rPr>
                <w:rFonts w:ascii="GHEA Grapalat" w:hAnsi="GHEA Grapalat"/>
                <w:b/>
                <w:i/>
              </w:rPr>
              <w:t>կառուցման</w:t>
            </w:r>
            <w:r w:rsidRPr="00140305">
              <w:rPr>
                <w:rFonts w:ascii="GHEA Grapalat" w:hAnsi="GHEA Grapalat"/>
                <w:b/>
                <w:i/>
                <w:lang w:val="es-ES"/>
              </w:rPr>
              <w:t xml:space="preserve"> </w:t>
            </w:r>
            <w:r>
              <w:rPr>
                <w:rFonts w:ascii="GHEA Grapalat" w:hAnsi="GHEA Grapalat"/>
                <w:b/>
                <w:i/>
              </w:rPr>
              <w:t>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140305">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140305">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5DCB7DE1" w:rsidR="000B1088" w:rsidRDefault="000B1088" w:rsidP="000B1088">
      <w:pPr>
        <w:pStyle w:val="BodyTextIndent3"/>
        <w:spacing w:line="240" w:lineRule="auto"/>
        <w:jc w:val="right"/>
        <w:rPr>
          <w:rFonts w:ascii="GHEA Grapalat" w:hAnsi="GHEA Grapalat"/>
          <w:i/>
          <w:lang w:val="es-ES" w:eastAsia="ru-RU"/>
        </w:rPr>
      </w:pPr>
    </w:p>
    <w:p w14:paraId="47E1FFE2" w14:textId="77777777" w:rsidR="001107EC" w:rsidRDefault="001107EC" w:rsidP="000B1088">
      <w:pPr>
        <w:pStyle w:val="BodyTextIndent3"/>
        <w:spacing w:line="240" w:lineRule="auto"/>
        <w:jc w:val="right"/>
        <w:rPr>
          <w:rFonts w:ascii="GHEA Grapalat" w:hAnsi="GHEA Grapalat"/>
          <w:i/>
          <w:lang w:val="es-ES" w:eastAsia="ru-RU"/>
        </w:rPr>
      </w:pPr>
    </w:p>
    <w:p w14:paraId="44226222" w14:textId="77777777" w:rsidR="001107EC" w:rsidRDefault="001107EC" w:rsidP="000B1088">
      <w:pPr>
        <w:pStyle w:val="BodyTextIndent3"/>
        <w:spacing w:line="240" w:lineRule="auto"/>
        <w:jc w:val="right"/>
        <w:rPr>
          <w:rFonts w:ascii="GHEA Grapalat" w:hAnsi="GHEA Grapalat"/>
          <w:i/>
          <w:lang w:val="es-ES" w:eastAsia="ru-RU"/>
        </w:rPr>
      </w:pPr>
    </w:p>
    <w:p w14:paraId="761B94CE" w14:textId="77777777" w:rsidR="001107EC" w:rsidRDefault="001107EC" w:rsidP="000B1088">
      <w:pPr>
        <w:pStyle w:val="BodyTextIndent3"/>
        <w:spacing w:line="240" w:lineRule="auto"/>
        <w:jc w:val="right"/>
        <w:rPr>
          <w:rFonts w:ascii="GHEA Grapalat" w:hAnsi="GHEA Grapalat"/>
          <w:i/>
          <w:lang w:val="es-ES" w:eastAsia="ru-RU"/>
        </w:rPr>
      </w:pPr>
    </w:p>
    <w:p w14:paraId="1B28969A" w14:textId="77777777" w:rsidR="001107EC" w:rsidRDefault="001107EC" w:rsidP="000B1088">
      <w:pPr>
        <w:pStyle w:val="BodyTextIndent3"/>
        <w:spacing w:line="240" w:lineRule="auto"/>
        <w:jc w:val="right"/>
        <w:rPr>
          <w:rFonts w:ascii="GHEA Grapalat" w:hAnsi="GHEA Grapalat"/>
          <w:i/>
          <w:lang w:val="es-ES" w:eastAsia="ru-RU"/>
        </w:rPr>
      </w:pPr>
    </w:p>
    <w:p w14:paraId="7F265DD8" w14:textId="77777777" w:rsidR="001107EC" w:rsidRDefault="001107EC" w:rsidP="000B1088">
      <w:pPr>
        <w:pStyle w:val="BodyTextIndent3"/>
        <w:spacing w:line="240" w:lineRule="auto"/>
        <w:jc w:val="right"/>
        <w:rPr>
          <w:rFonts w:ascii="GHEA Grapalat" w:hAnsi="GHEA Grapalat"/>
          <w:i/>
          <w:lang w:val="es-ES" w:eastAsia="ru-RU"/>
        </w:rPr>
      </w:pPr>
    </w:p>
    <w:p w14:paraId="7DEB27BE" w14:textId="77777777" w:rsidR="001107EC" w:rsidRDefault="001107EC" w:rsidP="000B1088">
      <w:pPr>
        <w:pStyle w:val="BodyTextIndent3"/>
        <w:spacing w:line="240" w:lineRule="auto"/>
        <w:jc w:val="right"/>
        <w:rPr>
          <w:rFonts w:ascii="GHEA Grapalat" w:hAnsi="GHEA Grapalat"/>
          <w:i/>
          <w:lang w:val="es-ES" w:eastAsia="ru-RU"/>
        </w:rPr>
      </w:pPr>
    </w:p>
    <w:p w14:paraId="4160A307" w14:textId="77777777" w:rsidR="001107EC" w:rsidRPr="00E6597C" w:rsidDel="000B1088" w:rsidRDefault="001107EC" w:rsidP="000B1088">
      <w:pPr>
        <w:pStyle w:val="BodyTextIndent3"/>
        <w:spacing w:line="240" w:lineRule="auto"/>
        <w:jc w:val="right"/>
        <w:rPr>
          <w:rFonts w:ascii="GHEA Grapalat" w:hAnsi="GHEA Grapalat"/>
          <w:i/>
          <w:lang w:val="es-ES" w:eastAsia="ru-RU"/>
        </w:rPr>
      </w:pP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3102CE13"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53A86F91"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1CE75F60"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387AC2" w:rsidRPr="00140305">
        <w:rPr>
          <w:rStyle w:val="Strong"/>
          <w:rFonts w:ascii="GHEA Grapalat" w:hAnsi="GHEA Grapalat"/>
          <w:b w:val="0"/>
          <w:bCs w:val="0"/>
          <w:szCs w:val="20"/>
          <w:u w:val="single"/>
          <w:lang w:val="hy-AM"/>
        </w:rPr>
        <w:t>Երքաղլույս ՓԲԸ</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18EA46EF"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387AC2" w:rsidRPr="00387AC2">
        <w:rPr>
          <w:rFonts w:ascii="Sylfaen" w:hAnsi="Sylfaen"/>
          <w:b/>
          <w:sz w:val="22"/>
          <w:u w:val="single"/>
          <w:lang w:val="af-ZA"/>
        </w:rPr>
        <w:t>ԵՔԼ-ԲՄԱՇՁԲ-24/1</w:t>
      </w:r>
      <w:r w:rsidR="00387AC2" w:rsidRPr="00387AC2">
        <w:rPr>
          <w:rFonts w:ascii="Sylfaen" w:hAnsi="Sylfaen"/>
          <w:b/>
          <w:i/>
          <w:sz w:val="22"/>
          <w:lang w:val="af-ZA"/>
        </w:rPr>
        <w:t xml:space="preserve">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4DE64155" w:rsidR="00961895" w:rsidRPr="004605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387AC2">
        <w:rPr>
          <w:rFonts w:ascii="Sylfaen" w:hAnsi="Sylfaen" w:cs="Arial"/>
          <w:sz w:val="22"/>
          <w:szCs w:val="20"/>
          <w:u w:val="single"/>
          <w:lang w:val="hy-AM"/>
        </w:rPr>
        <w:t>1510004597930100</w:t>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00CF4250" w14:textId="77777777" w:rsidR="00961895" w:rsidRPr="004605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363D419A"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387AC2" w:rsidRPr="00387AC2">
        <w:rPr>
          <w:rFonts w:ascii="Sylfaen" w:hAnsi="Sylfaen"/>
          <w:b/>
          <w:sz w:val="22"/>
          <w:u w:val="single"/>
          <w:lang w:val="af-ZA"/>
        </w:rPr>
        <w:t>ԵՔԼ-ԲՄԱՇՁԲ-24/1</w:t>
      </w:r>
      <w:r w:rsidR="00387AC2" w:rsidRPr="00387AC2">
        <w:rPr>
          <w:rFonts w:ascii="Sylfaen" w:hAnsi="Sylfaen"/>
          <w:b/>
          <w:i/>
          <w:sz w:val="22"/>
          <w:lang w:val="af-ZA"/>
        </w:rPr>
        <w:t xml:space="preserve">  </w:t>
      </w:r>
      <w:r w:rsidR="000C0396" w:rsidRPr="004605D7">
        <w:rPr>
          <w:rFonts w:ascii="GHEA Grapalat" w:hAnsi="GHEA Grapalat"/>
          <w:color w:val="000000"/>
          <w:sz w:val="20"/>
          <w:szCs w:val="20"/>
          <w:lang w:val="hy-AM"/>
        </w:rPr>
        <w:t xml:space="preserve"> </w:t>
      </w:r>
    </w:p>
    <w:p w14:paraId="7B1F3588" w14:textId="4CA377F1" w:rsidR="000C0396" w:rsidRPr="00E6597C" w:rsidRDefault="00387AC2"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140305">
        <w:rPr>
          <w:rFonts w:ascii="GHEA Grapalat" w:hAnsi="GHEA Grapalat" w:cs="Sylfaen"/>
          <w:vertAlign w:val="superscript"/>
          <w:lang w:val="hy-AM"/>
        </w:rPr>
        <w:t xml:space="preserve">                                                       </w:t>
      </w:r>
      <w:r w:rsidR="000C0396" w:rsidRPr="00E6597C">
        <w:rPr>
          <w:rFonts w:ascii="GHEA Grapalat" w:hAnsi="GHEA Grapalat" w:cs="Sylfaen"/>
          <w:vertAlign w:val="superscript"/>
          <w:lang w:val="hy-AM"/>
        </w:rPr>
        <w:t xml:space="preserve">ընթացակարգի ծածկագիրը </w:t>
      </w:r>
    </w:p>
    <w:p w14:paraId="3986433B" w14:textId="57B1F7B7" w:rsidR="006B42B0" w:rsidRPr="003750DF" w:rsidRDefault="00387AC2" w:rsidP="006B42B0">
      <w:pPr>
        <w:pStyle w:val="ListParagraph"/>
        <w:tabs>
          <w:tab w:val="left" w:pos="0"/>
        </w:tabs>
        <w:ind w:left="0"/>
        <w:mirrorIndents/>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ծածկագրով </w:t>
      </w:r>
      <w:r w:rsidR="000C0396"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w:t>
      </w:r>
      <w:r w:rsidRPr="00C86C56">
        <w:rPr>
          <w:rFonts w:ascii="GHEA Grapalat" w:hAnsi="GHEA Grapalat"/>
          <w:color w:val="000000"/>
          <w:sz w:val="20"/>
          <w:szCs w:val="20"/>
          <w:lang w:val="hy-AM"/>
        </w:rPr>
        <w:t>մեկ հարյուր քսան</w:t>
      </w:r>
      <w:r w:rsidR="000C0396" w:rsidRPr="004605D7">
        <w:rPr>
          <w:rFonts w:ascii="GHEA Grapalat" w:hAnsi="GHEA Grapalat"/>
          <w:color w:val="000000"/>
          <w:sz w:val="20"/>
          <w:szCs w:val="20"/>
          <w:lang w:val="hy-AM"/>
        </w:rPr>
        <w:t xml:space="preserve">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Pr="00860F93">
          <w:rPr>
            <w:rStyle w:val="Hyperlink"/>
            <w:rFonts w:ascii="GHEA Grapalat" w:hAnsi="GHEA Grapalat"/>
            <w:sz w:val="20"/>
            <w:szCs w:val="20"/>
            <w:lang w:val="hy-AM"/>
          </w:rPr>
          <w:t>narineabrahamyan84@gmail.com</w:t>
        </w:r>
      </w:hyperlink>
      <w:r w:rsidRPr="00140305">
        <w:rPr>
          <w:rFonts w:ascii="GHEA Grapalat" w:hAnsi="GHEA Grapalat"/>
          <w:color w:val="000000"/>
          <w:sz w:val="20"/>
          <w:szCs w:val="20"/>
          <w:lang w:val="hy-AM"/>
        </w:rPr>
        <w:t xml:space="preserve">  </w:t>
      </w:r>
      <w:r>
        <w:rPr>
          <w:rFonts w:ascii="GHEA Grapalat" w:hAnsi="GHEA Grapalat"/>
          <w:color w:val="000000"/>
          <w:sz w:val="20"/>
          <w:szCs w:val="20"/>
          <w:lang w:val="hy-AM"/>
        </w:rPr>
        <w:t xml:space="preserve">էլեկտրոնային փոստի հասցեին։     </w:t>
      </w:r>
      <w:r w:rsidRPr="00842CF6">
        <w:rPr>
          <w:rFonts w:ascii="GHEA Grapalat" w:hAnsi="GHEA Grapalat"/>
          <w:color w:val="000000"/>
          <w:sz w:val="20"/>
          <w:szCs w:val="20"/>
          <w:lang w:val="hy-AM"/>
        </w:rPr>
        <w:t xml:space="preserve">   </w:t>
      </w:r>
      <w:r w:rsidR="006B42B0">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6B42B0" w:rsidRPr="003750DF">
        <w:rPr>
          <w:rFonts w:ascii="GHEA Grapalat" w:hAnsi="GHEA Grapalat" w:cs="Sylfaen"/>
          <w:vertAlign w:val="superscript"/>
          <w:lang w:val="hy-AM"/>
        </w:rPr>
        <w:t xml:space="preserve"> </w:t>
      </w:r>
    </w:p>
    <w:p w14:paraId="27CB34C5" w14:textId="61791C71" w:rsidR="000C0396" w:rsidRPr="00A91342" w:rsidRDefault="000A5226" w:rsidP="00387AC2">
      <w:pPr>
        <w:pStyle w:val="ListParagraph"/>
        <w:tabs>
          <w:tab w:val="left" w:pos="0"/>
        </w:tabs>
        <w:ind w:left="0" w:firstLine="284"/>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1557AE"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7FCCDE25"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717334CA"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653BB19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3E17ED21"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77777777"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77777777" w:rsidR="006E4901"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հաշվեհամարին </w:t>
      </w:r>
      <w:r w:rsidR="006E4901" w:rsidRPr="004605D7">
        <w:rPr>
          <w:rStyle w:val="Strong"/>
          <w:rFonts w:ascii="GHEA Grapalat" w:hAnsi="GHEA Grapalat"/>
          <w:b w:val="0"/>
          <w:bCs w:val="0"/>
          <w:sz w:val="20"/>
          <w:szCs w:val="20"/>
          <w:lang w:val="hy-AM"/>
        </w:rPr>
        <w:t>փոխանցման միջոցով:</w:t>
      </w:r>
    </w:p>
    <w:p w14:paraId="1EF2F00B" w14:textId="77777777" w:rsidR="006E4901" w:rsidRPr="004605D7"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53834032" w:rsidR="00C53834" w:rsidRPr="003750DF" w:rsidRDefault="00BA096A" w:rsidP="00C53834">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FootnoteText"/>
        <w:jc w:val="both"/>
        <w:rPr>
          <w:rFonts w:ascii="GHEA Grapalat" w:hAnsi="GHEA Grapalat"/>
          <w:i/>
          <w:sz w:val="16"/>
          <w:szCs w:val="16"/>
          <w:lang w:val="hy-AM"/>
        </w:rPr>
      </w:pPr>
    </w:p>
    <w:p w14:paraId="2C43381B" w14:textId="77777777" w:rsidR="00AB2DA5" w:rsidRDefault="00AB2DA5" w:rsidP="00AB2DA5">
      <w:pPr>
        <w:pStyle w:val="FootnoteText"/>
        <w:jc w:val="both"/>
        <w:rPr>
          <w:rFonts w:ascii="GHEA Grapalat" w:hAnsi="GHEA Grapalat"/>
          <w:i/>
          <w:sz w:val="16"/>
          <w:szCs w:val="16"/>
          <w:lang w:val="hy-AM"/>
        </w:rPr>
      </w:pPr>
    </w:p>
    <w:p w14:paraId="1ABC429C" w14:textId="77777777" w:rsidR="00AB2DA5" w:rsidRDefault="00AB2DA5" w:rsidP="00AB2DA5">
      <w:pPr>
        <w:pStyle w:val="FootnoteText"/>
        <w:jc w:val="both"/>
        <w:rPr>
          <w:rFonts w:ascii="GHEA Grapalat" w:hAnsi="GHEA Grapalat"/>
          <w:i/>
          <w:sz w:val="16"/>
          <w:szCs w:val="16"/>
          <w:lang w:val="hy-AM"/>
        </w:rPr>
      </w:pPr>
    </w:p>
    <w:p w14:paraId="0C8FA3E2" w14:textId="77777777" w:rsidR="00AB2DA5" w:rsidRDefault="00AB2DA5" w:rsidP="00AB2DA5">
      <w:pPr>
        <w:pStyle w:val="FootnoteText"/>
        <w:jc w:val="both"/>
        <w:rPr>
          <w:rFonts w:ascii="GHEA Grapalat" w:hAnsi="GHEA Grapalat"/>
          <w:i/>
          <w:sz w:val="16"/>
          <w:szCs w:val="16"/>
          <w:lang w:val="hy-AM"/>
        </w:rPr>
      </w:pPr>
    </w:p>
    <w:p w14:paraId="6C0C65E2" w14:textId="43541AA9"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1F7228DE" w:rsidR="00A67928" w:rsidRPr="00E6597C" w:rsidRDefault="009C370D" w:rsidP="00A67928">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A67928" w:rsidRPr="00E6597C">
        <w:rPr>
          <w:rFonts w:ascii="GHEA Grapalat" w:hAnsi="GHEA Grapalat" w:cs="Sylfaen"/>
          <w:b/>
          <w:lang w:val="hy-AM"/>
        </w:rPr>
        <w:lastRenderedPageBreak/>
        <w:t xml:space="preserve"> </w:t>
      </w:r>
    </w:p>
    <w:p w14:paraId="21ABF326" w14:textId="6BBD1341"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7996A24A"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2DCE254"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319D1A11"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00A67928" w:rsidRPr="00DA47D0">
        <w:rPr>
          <w:rFonts w:ascii="Sylfaen" w:hAnsi="Sylfaen" w:cs="GHEA Grapalat"/>
          <w:b/>
          <w:sz w:val="22"/>
          <w:szCs w:val="20"/>
          <w:u w:val="single"/>
          <w:lang w:val="pt-BR"/>
        </w:rPr>
        <w:t>Երքաղլույս ՓԲԸ-ի</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3E93CA2E"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r>
      <w:r w:rsidR="00A67928" w:rsidRPr="00A67928">
        <w:rPr>
          <w:rFonts w:ascii="Sylfaen" w:hAnsi="Sylfaen"/>
          <w:b/>
          <w:sz w:val="22"/>
          <w:u w:val="single"/>
          <w:lang w:val="af-ZA"/>
        </w:rPr>
        <w:t>ԵՔԼ-ԲՄԱՇՁԲ-2</w:t>
      </w:r>
      <w:r w:rsidR="00A67928">
        <w:rPr>
          <w:rFonts w:ascii="Sylfaen" w:hAnsi="Sylfaen"/>
          <w:b/>
          <w:sz w:val="22"/>
          <w:u w:val="single"/>
          <w:lang w:val="af-ZA"/>
        </w:rPr>
        <w:t>4</w:t>
      </w:r>
      <w:r w:rsidR="00A67928" w:rsidRPr="00A67928">
        <w:rPr>
          <w:rFonts w:ascii="Sylfaen" w:hAnsi="Sylfaen"/>
          <w:b/>
          <w:sz w:val="22"/>
          <w:u w:val="single"/>
          <w:lang w:val="af-ZA"/>
        </w:rPr>
        <w:t>/1</w:t>
      </w:r>
      <w:r w:rsidR="00A67928" w:rsidRPr="00DA47D0">
        <w:rPr>
          <w:rFonts w:ascii="GHEA Grapalat" w:hAnsi="GHEA Grapalat" w:cs="GHEA Grapalat"/>
          <w:sz w:val="20"/>
          <w:szCs w:val="20"/>
          <w:lang w:val="pt-BR"/>
        </w:rPr>
        <w:t xml:space="preserve">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46FFB3C1" w14:textId="3A41F08B" w:rsidR="00595213" w:rsidRPr="00E6597C" w:rsidRDefault="006E35C3" w:rsidP="00967482">
      <w:pPr>
        <w:tabs>
          <w:tab w:val="left" w:pos="540"/>
        </w:tabs>
        <w:autoSpaceDE w:val="0"/>
        <w:autoSpaceDN w:val="0"/>
        <w:adjustRightInd w:val="0"/>
        <w:spacing w:before="100" w:beforeAutospacing="1" w:after="100" w:afterAutospacing="1"/>
        <w:contextualSpacing/>
        <w:jc w:val="both"/>
        <w:rPr>
          <w:rFonts w:ascii="GHEA Grapalat" w:hAnsi="GHEA Grapalat"/>
          <w:b/>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r w:rsidR="007862B1"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967482">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E312FD"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69EEF140"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E312FD"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2B40619F" w:rsidR="00E312FD" w:rsidRPr="00E6597C" w:rsidRDefault="00E312FD" w:rsidP="00E312FD">
            <w:pPr>
              <w:rPr>
                <w:rFonts w:ascii="GHEA Grapalat" w:hAnsi="GHEA Grapalat" w:cs="Sylfaen"/>
                <w:sz w:val="20"/>
                <w:szCs w:val="20"/>
                <w:lang w:val="ru-RU"/>
              </w:rPr>
            </w:pPr>
            <w:r w:rsidRPr="00CB483D">
              <w:rPr>
                <w:rFonts w:ascii="GHEA Grapalat" w:hAnsi="GHEA Grapalat" w:cs="Sylfaen"/>
                <w:sz w:val="20"/>
                <w:szCs w:val="20"/>
              </w:rPr>
              <w:t xml:space="preserve">10.  Շահառուի  ՀԾՀ (չի լրացվում) </w:t>
            </w:r>
          </w:p>
        </w:tc>
      </w:tr>
      <w:tr w:rsidR="00E312FD"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4556873B"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 xml:space="preserve">11. Շահառուի ՀՎՀՀ`  02504913 </w:t>
            </w:r>
          </w:p>
        </w:tc>
      </w:tr>
      <w:tr w:rsidR="00E312FD"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E1138" w14:textId="77777777" w:rsidR="00E312FD" w:rsidRPr="00CB483D" w:rsidRDefault="00E312FD" w:rsidP="00E312FD">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4DAD5BE3" w14:textId="4F175288"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կազմակերպություն (բանկ)`                           &lt;ԱՐԱՐԱՏԲԱՆԿ&gt; ԲԲԸ</w:t>
            </w:r>
          </w:p>
        </w:tc>
      </w:tr>
      <w:tr w:rsidR="00E312FD"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63EC51BF"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13.Շահառուի հաշվի համարը (հշ.N)        1510004597930100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8B6DACC" w14:textId="276EEFD6" w:rsidR="00595213" w:rsidRPr="00E6597C" w:rsidRDefault="00595213" w:rsidP="0096748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595213" w:rsidRPr="00E6597C" w14:paraId="52758A43" w14:textId="77777777" w:rsidTr="00967482">
        <w:trPr>
          <w:trHeight w:val="80"/>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967482">
        <w:trPr>
          <w:trHeight w:val="3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967482">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967482">
        <w:trPr>
          <w:trHeight w:val="2191"/>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A0EB83A" w14:textId="1DBAEC52" w:rsidR="00595213" w:rsidRPr="00E6597C" w:rsidRDefault="00595213" w:rsidP="00967482">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tcPr>
          <w:p w14:paraId="01BE6277" w14:textId="77777777" w:rsidR="00595213" w:rsidRPr="00E6597C" w:rsidRDefault="00595213" w:rsidP="00967482">
            <w:pPr>
              <w:jc w:val="cente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967482">
            <w:pPr>
              <w:jc w:val="center"/>
              <w:rPr>
                <w:rFonts w:ascii="GHEA Grapalat" w:hAnsi="GHEA Grapalat" w:cs="Sylfaen"/>
                <w:sz w:val="20"/>
                <w:szCs w:val="20"/>
              </w:rPr>
            </w:pPr>
          </w:p>
          <w:p w14:paraId="0686BF7A" w14:textId="1E6747CA" w:rsidR="00595213" w:rsidRPr="00E6597C" w:rsidRDefault="00595213" w:rsidP="00967482">
            <w:pPr>
              <w:jc w:val="center"/>
              <w:rPr>
                <w:rFonts w:ascii="GHEA Grapalat" w:hAnsi="GHEA Grapalat" w:cs="Sylfaen"/>
                <w:sz w:val="20"/>
                <w:szCs w:val="20"/>
              </w:rPr>
            </w:pPr>
            <w:r w:rsidRPr="00E6597C">
              <w:rPr>
                <w:rFonts w:ascii="GHEA Grapalat" w:hAnsi="GHEA Grapalat" w:cs="Tahoma"/>
                <w:color w:val="000000"/>
                <w:sz w:val="20"/>
                <w:szCs w:val="20"/>
              </w:rPr>
              <w:t>/____________________/</w:t>
            </w:r>
          </w:p>
          <w:p w14:paraId="7A6C67EF" w14:textId="77777777" w:rsidR="00595213" w:rsidRPr="00E6597C" w:rsidRDefault="00595213" w:rsidP="00967482">
            <w:pPr>
              <w:jc w:val="center"/>
              <w:rPr>
                <w:rFonts w:ascii="GHEA Grapalat" w:hAnsi="GHEA Grapalat" w:cs="Tahoma"/>
                <w:color w:val="000000"/>
                <w:sz w:val="20"/>
                <w:szCs w:val="20"/>
              </w:rPr>
            </w:pPr>
          </w:p>
          <w:p w14:paraId="2BDC3A01" w14:textId="77777777" w:rsidR="00595213" w:rsidRPr="00E6597C" w:rsidRDefault="00595213" w:rsidP="00967482">
            <w:pPr>
              <w:jc w:val="center"/>
              <w:rPr>
                <w:rFonts w:ascii="GHEA Grapalat" w:hAnsi="GHEA Grapalat" w:cs="Tahoma"/>
                <w:color w:val="000000"/>
                <w:sz w:val="20"/>
                <w:szCs w:val="20"/>
              </w:rPr>
            </w:pPr>
          </w:p>
          <w:p w14:paraId="3AAA0DB5" w14:textId="77777777" w:rsidR="00595213" w:rsidRPr="00E6597C" w:rsidRDefault="00595213" w:rsidP="00967482">
            <w:pPr>
              <w:jc w:val="center"/>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967482">
            <w:pPr>
              <w:jc w:val="center"/>
              <w:rPr>
                <w:rFonts w:ascii="GHEA Grapalat" w:hAnsi="GHEA Grapalat" w:cs="Sylfaen"/>
                <w:sz w:val="20"/>
                <w:szCs w:val="20"/>
              </w:rPr>
            </w:pPr>
          </w:p>
          <w:p w14:paraId="35186A43" w14:textId="77777777" w:rsidR="00595213" w:rsidRPr="00E6597C" w:rsidRDefault="00595213" w:rsidP="00967482">
            <w:pPr>
              <w:jc w:val="center"/>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967482">
            <w:pPr>
              <w:jc w:val="center"/>
              <w:rPr>
                <w:rFonts w:ascii="GHEA Grapalat" w:hAnsi="GHEA Grapalat" w:cs="Sylfaen"/>
                <w:sz w:val="20"/>
                <w:szCs w:val="20"/>
              </w:rPr>
            </w:pPr>
          </w:p>
        </w:tc>
      </w:tr>
      <w:tr w:rsidR="00595213" w:rsidRPr="00E6597C" w14:paraId="2EED1D9B" w14:textId="77777777" w:rsidTr="00967482">
        <w:trPr>
          <w:trHeight w:val="2058"/>
        </w:trPr>
        <w:tc>
          <w:tcPr>
            <w:tcW w:w="5616" w:type="dxa"/>
            <w:tcBorders>
              <w:top w:val="single" w:sz="4" w:space="0" w:color="auto"/>
              <w:left w:val="single" w:sz="4" w:space="0" w:color="auto"/>
              <w:right w:val="single" w:sz="4" w:space="0" w:color="auto"/>
            </w:tcBorders>
            <w:noWrap/>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967482">
        <w:trPr>
          <w:trHeight w:val="1282"/>
        </w:trPr>
        <w:tc>
          <w:tcPr>
            <w:tcW w:w="5616" w:type="dxa"/>
            <w:tcBorders>
              <w:top w:val="nil"/>
              <w:left w:val="single" w:sz="4" w:space="0" w:color="auto"/>
              <w:bottom w:val="single" w:sz="4" w:space="0" w:color="auto"/>
              <w:right w:val="single" w:sz="4" w:space="0" w:color="auto"/>
            </w:tcBorders>
            <w:noWrap/>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7AFFAC42" w14:textId="7A97383D" w:rsidR="00595213" w:rsidRPr="00E6597C" w:rsidRDefault="00595213" w:rsidP="00967482">
            <w:pPr>
              <w:rPr>
                <w:rFonts w:ascii="GHEA Grapalat" w:hAnsi="GHEA Grapalat" w:cs="Arial"/>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211659AB" w14:textId="64CDD8C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717AC07F" w14:textId="77777777" w:rsidR="00595213" w:rsidRPr="00E6597C" w:rsidRDefault="00595213" w:rsidP="00CB0ADE">
            <w:pPr>
              <w:jc w:val="right"/>
              <w:rPr>
                <w:rFonts w:ascii="GHEA Grapalat" w:hAnsi="GHEA Grapalat" w:cs="Arial"/>
                <w:sz w:val="20"/>
                <w:szCs w:val="20"/>
              </w:rPr>
            </w:pPr>
          </w:p>
        </w:tc>
      </w:tr>
    </w:tbl>
    <w:p w14:paraId="354354B4" w14:textId="77777777" w:rsidR="00967482" w:rsidRDefault="00967482"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3154060" w14:textId="77777777" w:rsidR="00967482" w:rsidRDefault="00967482"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lastRenderedPageBreak/>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D6F6866" w14:textId="77777777" w:rsidR="00967482" w:rsidRDefault="00967482" w:rsidP="00631658">
      <w:pPr>
        <w:jc w:val="center"/>
        <w:rPr>
          <w:rFonts w:ascii="GHEA Grapalat" w:hAnsi="GHEA Grapalat"/>
          <w:b/>
          <w:lang w:val="hy-AM"/>
        </w:rPr>
      </w:pPr>
    </w:p>
    <w:p w14:paraId="4577FE4F" w14:textId="591A828B" w:rsidR="00631658" w:rsidRPr="00E6597C" w:rsidRDefault="00631658" w:rsidP="00631658">
      <w:pPr>
        <w:jc w:val="center"/>
        <w:rPr>
          <w:rFonts w:ascii="GHEA Grapalat" w:hAnsi="GHEA Grapalat"/>
          <w:b/>
          <w:sz w:val="22"/>
          <w:szCs w:val="22"/>
          <w:lang w:val="nl-NL"/>
        </w:rPr>
      </w:pP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E6597C">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922F6F"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922F6F"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sidRPr="00E6597C">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922F6F"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922F6F"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922F6F"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16F7756E" w14:textId="3CD10ADE" w:rsidR="00091EBC" w:rsidRPr="004605D7" w:rsidRDefault="00631658" w:rsidP="00265A5A">
      <w:pPr>
        <w:pStyle w:val="BodyTextIndent3"/>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77808B"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398B1AC8"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հաշվեհամարին փոխանցման միջոցով:</w:t>
      </w:r>
    </w:p>
    <w:p w14:paraId="12B825DF"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40765A7E"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288F2CAB" w14:textId="77777777"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/1</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17B176F0"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250071F"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A67928" w:rsidRPr="00DA47D0">
        <w:rPr>
          <w:rFonts w:ascii="Sylfaen" w:hAnsi="Sylfaen" w:cs="GHEA Grapalat"/>
          <w:b/>
          <w:sz w:val="22"/>
          <w:szCs w:val="20"/>
          <w:u w:val="single"/>
          <w:lang w:val="pt-BR"/>
        </w:rPr>
        <w:t>Երքաղլույս ՓԲԸ-ի</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97B4B65"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r>
      <w:r w:rsidR="00A67928" w:rsidRPr="00A67928">
        <w:rPr>
          <w:rFonts w:ascii="Sylfaen" w:hAnsi="Sylfaen"/>
          <w:b/>
          <w:sz w:val="22"/>
          <w:u w:val="single"/>
          <w:lang w:val="af-ZA"/>
        </w:rPr>
        <w:t>ԵՔԼ-ԲՄԱՇՁԲ-2</w:t>
      </w:r>
      <w:r w:rsidR="00A67928">
        <w:rPr>
          <w:rFonts w:ascii="Sylfaen" w:hAnsi="Sylfaen"/>
          <w:b/>
          <w:sz w:val="22"/>
          <w:u w:val="single"/>
          <w:lang w:val="af-ZA"/>
        </w:rPr>
        <w:t>4</w:t>
      </w:r>
      <w:r w:rsidR="00A67928" w:rsidRPr="00A67928">
        <w:rPr>
          <w:rFonts w:ascii="Sylfaen" w:hAnsi="Sylfaen"/>
          <w:b/>
          <w:sz w:val="22"/>
          <w:u w:val="single"/>
          <w:lang w:val="af-ZA"/>
        </w:rPr>
        <w:t>/1</w:t>
      </w:r>
      <w:r w:rsidR="00A67928" w:rsidRPr="00DA47D0">
        <w:rPr>
          <w:rFonts w:ascii="GHEA Grapalat" w:hAnsi="GHEA Grapalat" w:cs="GHEA Grapalat"/>
          <w:sz w:val="20"/>
          <w:szCs w:val="20"/>
          <w:lang w:val="pt-BR"/>
        </w:rPr>
        <w:t xml:space="preserve"> </w:t>
      </w:r>
      <w:r w:rsidR="00A67928"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xml:space="preserve">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81121B">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2D05194F" w:rsidR="00334B2F" w:rsidRPr="00E6597C" w:rsidRDefault="00334B2F" w:rsidP="0081121B">
            <w:pPr>
              <w:rPr>
                <w:rFonts w:ascii="GHEA Grapalat" w:hAnsi="GHEA Grapalat" w:cs="Arial"/>
                <w:bCs/>
                <w:i/>
                <w:sz w:val="20"/>
                <w:szCs w:val="20"/>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E312FD"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08078BCC"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E312FD"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B53D846" w:rsidR="00E312FD" w:rsidRPr="00E6597C" w:rsidRDefault="00E312FD" w:rsidP="00E312FD">
            <w:pPr>
              <w:rPr>
                <w:rFonts w:ascii="GHEA Grapalat" w:hAnsi="GHEA Grapalat" w:cs="Sylfaen"/>
                <w:sz w:val="20"/>
                <w:szCs w:val="20"/>
                <w:lang w:val="ru-RU"/>
              </w:rPr>
            </w:pPr>
            <w:r w:rsidRPr="00CB483D">
              <w:rPr>
                <w:rFonts w:ascii="GHEA Grapalat" w:hAnsi="GHEA Grapalat" w:cs="Sylfaen"/>
                <w:sz w:val="20"/>
                <w:szCs w:val="20"/>
              </w:rPr>
              <w:t xml:space="preserve">10.  Շահառուի  ՀԾՀ (չի լրացվում) </w:t>
            </w:r>
          </w:p>
        </w:tc>
      </w:tr>
      <w:tr w:rsidR="00E312FD"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4F495F0C"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 xml:space="preserve">11. Շահառուի ՀՎՀՀ`  02504913 </w:t>
            </w:r>
          </w:p>
        </w:tc>
      </w:tr>
      <w:tr w:rsidR="00E312FD"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10E0F2" w14:textId="77777777" w:rsidR="00E312FD" w:rsidRPr="00CB483D" w:rsidRDefault="00E312FD" w:rsidP="00E312FD">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05D81BB0" w14:textId="019284BA"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կազմակերպություն (բանկ)`                           &lt;ԱՐԱՐԱՏԲԱՆԿ&gt; ԲԲԸ</w:t>
            </w:r>
          </w:p>
        </w:tc>
      </w:tr>
      <w:tr w:rsidR="00E312FD"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0443E3D" w:rsidR="00E312FD" w:rsidRPr="00E6597C" w:rsidRDefault="00E312FD" w:rsidP="00E312FD">
            <w:pPr>
              <w:rPr>
                <w:rFonts w:ascii="GHEA Grapalat" w:hAnsi="GHEA Grapalat" w:cs="Arial"/>
                <w:sz w:val="20"/>
                <w:szCs w:val="20"/>
              </w:rPr>
            </w:pPr>
            <w:r w:rsidRPr="00CB483D">
              <w:rPr>
                <w:rFonts w:ascii="GHEA Grapalat" w:hAnsi="GHEA Grapalat" w:cs="Sylfaen"/>
                <w:sz w:val="20"/>
                <w:szCs w:val="20"/>
              </w:rPr>
              <w:t>13.Շահառուի հաշվի համարը (հշ.N)        1510004597930100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23F5B85" w14:textId="306E2B98" w:rsidR="00334B2F" w:rsidRPr="00E6597C" w:rsidRDefault="00334B2F" w:rsidP="0081121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334B2F" w:rsidRPr="00E6597C" w14:paraId="5EEDE8A4" w14:textId="77777777" w:rsidTr="0081121B">
        <w:trPr>
          <w:trHeight w:val="80"/>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81121B">
        <w:trPr>
          <w:trHeight w:val="1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81121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81121B">
        <w:trPr>
          <w:trHeight w:val="2194"/>
        </w:trPr>
        <w:tc>
          <w:tcPr>
            <w:tcW w:w="5616" w:type="dxa"/>
            <w:tcBorders>
              <w:top w:val="nil"/>
              <w:left w:val="single" w:sz="4" w:space="0" w:color="auto"/>
              <w:bottom w:val="single" w:sz="4" w:space="0" w:color="auto"/>
              <w:right w:val="single" w:sz="4" w:space="0" w:color="auto"/>
            </w:tcBorders>
            <w:noWrap/>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4F618516" w14:textId="43B953CB" w:rsidR="00334B2F" w:rsidRPr="00E6597C" w:rsidRDefault="00334B2F" w:rsidP="0081121B">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6A808CE8" w14:textId="37D07774" w:rsidR="00334B2F" w:rsidRPr="00E6597C" w:rsidRDefault="00334B2F" w:rsidP="0081121B">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tc>
      </w:tr>
      <w:tr w:rsidR="00334B2F" w:rsidRPr="00E6597C" w14:paraId="0224FFAC" w14:textId="77777777" w:rsidTr="0081121B">
        <w:trPr>
          <w:trHeight w:val="2058"/>
        </w:trPr>
        <w:tc>
          <w:tcPr>
            <w:tcW w:w="5616" w:type="dxa"/>
            <w:tcBorders>
              <w:top w:val="single" w:sz="4" w:space="0" w:color="auto"/>
              <w:left w:val="single" w:sz="4" w:space="0" w:color="auto"/>
              <w:right w:val="single" w:sz="4" w:space="0" w:color="auto"/>
            </w:tcBorders>
            <w:noWrap/>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81121B">
        <w:trPr>
          <w:trHeight w:val="1141"/>
        </w:trPr>
        <w:tc>
          <w:tcPr>
            <w:tcW w:w="5616" w:type="dxa"/>
            <w:tcBorders>
              <w:top w:val="nil"/>
              <w:left w:val="single" w:sz="4" w:space="0" w:color="auto"/>
              <w:bottom w:val="single" w:sz="4" w:space="0" w:color="auto"/>
              <w:right w:val="single" w:sz="4" w:space="0" w:color="auto"/>
            </w:tcBorders>
            <w:noWrap/>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3F5B312F" w14:textId="75150080" w:rsidR="00334B2F" w:rsidRPr="00E6597C" w:rsidRDefault="00334B2F" w:rsidP="0081121B">
            <w:pPr>
              <w:rPr>
                <w:rFonts w:ascii="GHEA Grapalat" w:hAnsi="GHEA Grapalat" w:cs="Arial"/>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430059E7" w14:textId="0424AF4B" w:rsidR="00334B2F" w:rsidRPr="00E6597C" w:rsidRDefault="00334B2F" w:rsidP="0081121B">
            <w:pPr>
              <w:rPr>
                <w:rFonts w:ascii="GHEA Grapalat" w:hAnsi="GHEA Grapalat" w:cs="Arial"/>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bl>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A8AA1E" w14:textId="77777777" w:rsidR="0081121B" w:rsidRDefault="0081121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930023" w14:textId="77777777" w:rsidR="0081121B" w:rsidRDefault="0081121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0A6FA2" w14:textId="77777777" w:rsidR="0081121B" w:rsidRDefault="0081121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6967A2" w14:textId="77777777" w:rsidR="0081121B" w:rsidRDefault="0081121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1E64C0D" w14:textId="77777777" w:rsidR="0081121B" w:rsidRDefault="0081121B" w:rsidP="00334B2F">
      <w:pPr>
        <w:jc w:val="center"/>
        <w:rPr>
          <w:rFonts w:ascii="GHEA Grapalat" w:hAnsi="GHEA Grapalat"/>
          <w:b/>
          <w:sz w:val="22"/>
          <w:szCs w:val="22"/>
          <w:lang w:val="hy-AM"/>
        </w:rPr>
      </w:pPr>
    </w:p>
    <w:p w14:paraId="6B72F347" w14:textId="7811E760" w:rsidR="00334B2F" w:rsidRPr="00E6597C" w:rsidRDefault="00334B2F" w:rsidP="00334B2F">
      <w:pPr>
        <w:jc w:val="center"/>
        <w:rPr>
          <w:rFonts w:ascii="GHEA Grapalat" w:hAnsi="GHEA Grapalat"/>
          <w:b/>
          <w:sz w:val="22"/>
          <w:szCs w:val="22"/>
          <w:lang w:val="nl-NL"/>
        </w:rPr>
      </w:pP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սահմաված </w:t>
            </w:r>
            <w:r w:rsidRPr="00E6597C">
              <w:rPr>
                <w:rFonts w:ascii="GHEA Grapalat" w:hAnsi="GHEA Grapalat"/>
                <w:sz w:val="20"/>
                <w:szCs w:val="20"/>
              </w:rPr>
              <w:lastRenderedPageBreak/>
              <w:t>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922F6F"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922F6F"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w:t>
            </w:r>
            <w:r w:rsidRPr="00E6597C">
              <w:rPr>
                <w:rFonts w:ascii="GHEA Grapalat" w:hAnsi="GHEA Grapalat"/>
                <w:sz w:val="20"/>
                <w:szCs w:val="20"/>
              </w:rPr>
              <w:lastRenderedPageBreak/>
              <w:t>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922F6F"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922F6F"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922F6F"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4C24F956" w14:textId="032E2EF8" w:rsidR="00807F72" w:rsidRDefault="00334B2F" w:rsidP="000E331F">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4D9B823A" w14:textId="77777777" w:rsidR="000C6D1E" w:rsidRPr="007C3EC4" w:rsidRDefault="000C6D1E" w:rsidP="000C6D1E">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Pr>
          <w:rFonts w:ascii="GHEA Grapalat" w:hAnsi="GHEA Grapalat" w:cs="Sylfaen"/>
          <w:b/>
          <w:lang w:val="hy-AM"/>
        </w:rPr>
        <w:t>6</w:t>
      </w:r>
    </w:p>
    <w:p w14:paraId="75801827" w14:textId="29102549" w:rsidR="000C6D1E" w:rsidRPr="00E6597C" w:rsidRDefault="000C6D1E" w:rsidP="000C6D1E">
      <w:pPr>
        <w:pStyle w:val="BodyTextIndent3"/>
        <w:spacing w:line="240" w:lineRule="auto"/>
        <w:jc w:val="right"/>
        <w:rPr>
          <w:rFonts w:ascii="GHEA Grapalat" w:hAnsi="GHEA Grapalat" w:cs="Arial"/>
          <w:b/>
          <w:lang w:val="hy-AM"/>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Pr="00E6597C">
        <w:rPr>
          <w:rFonts w:ascii="GHEA Grapalat" w:hAnsi="GHEA Grapalat" w:cs="Sylfaen"/>
          <w:b/>
          <w:lang w:val="hy-AM"/>
        </w:rPr>
        <w:t>ծածկագրով</w:t>
      </w:r>
    </w:p>
    <w:p w14:paraId="4E2B7F5C" w14:textId="77777777" w:rsidR="000C6D1E" w:rsidRPr="00E6597C" w:rsidRDefault="000C6D1E" w:rsidP="000C6D1E">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639CF874" w14:textId="77777777" w:rsidR="000C6D1E" w:rsidRPr="00FB1EC7" w:rsidRDefault="000C6D1E" w:rsidP="000C6D1E">
      <w:pPr>
        <w:jc w:val="right"/>
        <w:rPr>
          <w:rFonts w:ascii="GHEA Grapalat" w:hAnsi="GHEA Grapalat"/>
          <w:lang w:val="es-ES"/>
        </w:rPr>
      </w:pPr>
    </w:p>
    <w:p w14:paraId="17F4691D" w14:textId="77777777" w:rsidR="000C6D1E" w:rsidRPr="00FB1EC7" w:rsidRDefault="000C6D1E" w:rsidP="000C6D1E">
      <w:pPr>
        <w:tabs>
          <w:tab w:val="left" w:pos="2268"/>
        </w:tabs>
        <w:ind w:left="-284" w:firstLine="284"/>
        <w:jc w:val="right"/>
        <w:rPr>
          <w:rFonts w:ascii="GHEA Grapalat" w:hAnsi="GHEA Grapalat"/>
          <w:lang w:val="es-ES"/>
        </w:rPr>
      </w:pPr>
    </w:p>
    <w:p w14:paraId="16713163" w14:textId="77777777" w:rsidR="000C6D1E" w:rsidRPr="00FB1EC7" w:rsidRDefault="000C6D1E" w:rsidP="000C6D1E">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0F80711E" w14:textId="77777777" w:rsidR="000C6D1E" w:rsidRPr="00FB1EC7" w:rsidRDefault="000C6D1E" w:rsidP="000C6D1E">
      <w:pPr>
        <w:ind w:left="-142" w:firstLine="142"/>
        <w:jc w:val="center"/>
        <w:rPr>
          <w:rFonts w:ascii="GHEA Grapalat" w:hAnsi="GHEA Grapalat" w:cs="Times Armenian"/>
          <w:b/>
          <w:sz w:val="20"/>
          <w:szCs w:val="20"/>
          <w:lang w:val="es-ES"/>
        </w:rPr>
      </w:pP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4D8050AF" w14:textId="2327E120" w:rsidR="000C6D1E" w:rsidRDefault="000C6D1E" w:rsidP="000C6D1E">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p>
    <w:p w14:paraId="4EA419AC" w14:textId="77777777" w:rsidR="000C6D1E" w:rsidRPr="00FB1EC7" w:rsidRDefault="000C6D1E" w:rsidP="000C6D1E">
      <w:pPr>
        <w:ind w:left="-142" w:firstLine="142"/>
        <w:jc w:val="center"/>
        <w:rPr>
          <w:rFonts w:ascii="GHEA Grapalat" w:hAnsi="GHEA Grapalat"/>
          <w:b/>
          <w:sz w:val="20"/>
          <w:szCs w:val="20"/>
          <w:u w:val="single"/>
          <w:lang w:val="es-ES"/>
        </w:rPr>
      </w:pPr>
    </w:p>
    <w:p w14:paraId="0879BBFF" w14:textId="3A096CF0" w:rsidR="000C6D1E" w:rsidRPr="00FB1EC7" w:rsidRDefault="000C6D1E" w:rsidP="000C6D1E">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w:t>
      </w:r>
      <w:r w:rsidRPr="00925555">
        <w:rPr>
          <w:rFonts w:ascii="GHEA Grapalat" w:hAnsi="GHEA Grapalat" w:cs="Sylfaen"/>
          <w:sz w:val="20"/>
          <w:lang w:val="hy-AM"/>
        </w:rPr>
        <w:t>Երևան</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w:t>
      </w:r>
      <w:r w:rsidRPr="00925555">
        <w:rPr>
          <w:rFonts w:ascii="GHEA Grapalat" w:hAnsi="GHEA Grapalat" w:cs="Sylfaen"/>
          <w:sz w:val="20"/>
          <w:lang w:val="hy-AM"/>
        </w:rPr>
        <w:t>24</w:t>
      </w:r>
      <w:r w:rsidRPr="00FB1EC7">
        <w:rPr>
          <w:rFonts w:ascii="GHEA Grapalat" w:hAnsi="GHEA Grapalat" w:cs="Sylfaen"/>
          <w:sz w:val="20"/>
          <w:lang w:val="hy-AM"/>
        </w:rPr>
        <w:t xml:space="preserve">   թ.</w:t>
      </w:r>
    </w:p>
    <w:p w14:paraId="412DD750" w14:textId="77777777" w:rsidR="000C6D1E" w:rsidRPr="00FB1EC7" w:rsidRDefault="000C6D1E" w:rsidP="000C6D1E">
      <w:pPr>
        <w:jc w:val="both"/>
        <w:rPr>
          <w:rFonts w:ascii="GHEA Grapalat" w:hAnsi="GHEA Grapalat"/>
          <w:lang w:val="es-ES"/>
        </w:rPr>
      </w:pPr>
    </w:p>
    <w:p w14:paraId="16AA0250" w14:textId="77777777" w:rsidR="000C6D1E" w:rsidRPr="00FB1EC7" w:rsidRDefault="000C6D1E" w:rsidP="000C6D1E">
      <w:pPr>
        <w:jc w:val="both"/>
        <w:rPr>
          <w:rFonts w:ascii="GHEA Grapalat" w:hAnsi="GHEA Grapalat"/>
          <w:lang w:val="es-ES"/>
        </w:rPr>
      </w:pPr>
    </w:p>
    <w:p w14:paraId="13278045" w14:textId="77777777" w:rsidR="000C6D1E" w:rsidRPr="00FB1EC7" w:rsidRDefault="000C6D1E" w:rsidP="000C6D1E">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D709C4C" w14:textId="77777777" w:rsidR="000C6D1E" w:rsidRPr="00FB1EC7" w:rsidRDefault="000C6D1E" w:rsidP="000C6D1E">
      <w:pPr>
        <w:ind w:firstLine="709"/>
        <w:jc w:val="both"/>
        <w:rPr>
          <w:rFonts w:ascii="GHEA Grapalat" w:hAnsi="GHEA Grapalat"/>
          <w:b/>
          <w:lang w:val="es-ES"/>
        </w:rPr>
      </w:pPr>
    </w:p>
    <w:p w14:paraId="14290985" w14:textId="77777777" w:rsidR="000C6D1E" w:rsidRPr="00FB1EC7" w:rsidRDefault="000C6D1E" w:rsidP="000C6D1E">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01B63BEC" w14:textId="37EB4C84" w:rsidR="00884C60" w:rsidRPr="007F0FB8" w:rsidRDefault="00884C60" w:rsidP="00884C60">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Pr="00E50F15">
        <w:rPr>
          <w:rFonts w:ascii="GHEA Grapalat" w:hAnsi="GHEA Grapalat"/>
          <w:b/>
          <w:i/>
          <w:lang w:val="af-ZA"/>
        </w:rPr>
        <w:t>Երևան քաղաքի արտաքին լուսավորության ցանցի կառավարման համակարգի կառուցման</w:t>
      </w:r>
      <w:r>
        <w:rPr>
          <w:rFonts w:ascii="GHEA Grapalat" w:hAnsi="GHEA Grapalat"/>
          <w:i/>
          <w:lang w:val="af-ZA"/>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27D6A83E" w14:textId="77777777" w:rsidR="000C6D1E" w:rsidRPr="00FB1EC7" w:rsidRDefault="000C6D1E" w:rsidP="000C6D1E">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71012385" w14:textId="77777777" w:rsidR="000C6D1E" w:rsidRPr="00FB1EC7" w:rsidRDefault="000C6D1E" w:rsidP="000C6D1E">
      <w:pPr>
        <w:tabs>
          <w:tab w:val="left" w:pos="1134"/>
        </w:tabs>
        <w:ind w:firstLine="720"/>
        <w:jc w:val="both"/>
        <w:rPr>
          <w:rFonts w:ascii="GHEA Grapalat" w:hAnsi="GHEA Grapalat" w:cs="Times Armenian"/>
          <w:lang w:val="es-ES"/>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Pr>
          <w:rFonts w:ascii="GHEA Grapalat" w:hAnsi="GHEA Grapalat" w:cs="Times Armenian"/>
          <w:lang w:val="hy-AM"/>
        </w:rPr>
        <w:t>Համաձայն հավելված 2-ի</w:t>
      </w:r>
      <w:r w:rsidRPr="00FB1EC7">
        <w:rPr>
          <w:rFonts w:ascii="GHEA Grapalat" w:hAnsi="GHEA Grapalat" w:cs="Times Armenian"/>
          <w:lang w:val="es-ES"/>
        </w:rPr>
        <w:t>:</w:t>
      </w:r>
    </w:p>
    <w:p w14:paraId="036F3BCD" w14:textId="77777777" w:rsidR="000C6D1E" w:rsidRPr="00FB1EC7" w:rsidRDefault="000C6D1E" w:rsidP="000C6D1E">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5D55C97D" w14:textId="77777777" w:rsidR="000C6D1E" w:rsidRPr="00FB1EC7" w:rsidRDefault="000C6D1E" w:rsidP="000C6D1E">
      <w:pPr>
        <w:tabs>
          <w:tab w:val="left" w:pos="1134"/>
        </w:tabs>
        <w:ind w:firstLine="720"/>
        <w:jc w:val="both"/>
        <w:rPr>
          <w:rFonts w:ascii="GHEA Grapalat" w:hAnsi="GHEA Grapalat"/>
          <w:lang w:val="es-ES"/>
        </w:rPr>
      </w:pPr>
    </w:p>
    <w:p w14:paraId="3F1FAC15" w14:textId="77777777" w:rsidR="000C6D1E" w:rsidRPr="00FB1EC7" w:rsidRDefault="000C6D1E" w:rsidP="000C6D1E">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3D197C25" w14:textId="77777777" w:rsidR="000C6D1E" w:rsidRPr="00FB1EC7" w:rsidRDefault="000C6D1E" w:rsidP="000C6D1E">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15BC5B1B"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75FFCF1B" w14:textId="77777777" w:rsidR="000C6D1E" w:rsidRPr="00FB1EC7" w:rsidRDefault="000C6D1E" w:rsidP="000C6D1E">
      <w:pPr>
        <w:tabs>
          <w:tab w:val="left" w:pos="1276"/>
        </w:tabs>
        <w:ind w:firstLine="720"/>
        <w:jc w:val="both"/>
        <w:rPr>
          <w:rFonts w:ascii="GHEA Grapalat" w:hAnsi="GHEA Grapalat"/>
          <w:b/>
          <w:i/>
          <w:sz w:val="20"/>
          <w:szCs w:val="20"/>
          <w:lang w:val="es-ES"/>
        </w:rPr>
      </w:pPr>
    </w:p>
    <w:p w14:paraId="71B936C4" w14:textId="77777777" w:rsidR="000C6D1E" w:rsidRPr="00FB1EC7" w:rsidRDefault="000C6D1E" w:rsidP="000C6D1E">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6976F60F" w14:textId="77777777" w:rsidR="000C6D1E" w:rsidRPr="00FB1EC7" w:rsidRDefault="000C6D1E" w:rsidP="000C6D1E">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13CA9D34"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5EFDA21D"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34124A7"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527E6A5"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56C828D3"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57D2FB2C"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53FA9CA0"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50579791"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4B5E6FAA"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0EEAC5F"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5F57634B" w14:textId="77777777" w:rsidR="000C6D1E" w:rsidRPr="00FB1EC7" w:rsidRDefault="000C6D1E" w:rsidP="000C6D1E">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36892996" w14:textId="77777777" w:rsidR="000C6D1E" w:rsidRPr="00FB1EC7" w:rsidRDefault="000C6D1E" w:rsidP="000C6D1E">
      <w:pPr>
        <w:tabs>
          <w:tab w:val="left" w:pos="1276"/>
        </w:tabs>
        <w:ind w:firstLine="720"/>
        <w:jc w:val="both"/>
        <w:rPr>
          <w:rFonts w:ascii="GHEA Grapalat" w:hAnsi="GHEA Grapalat"/>
          <w:b/>
          <w:i/>
          <w:sz w:val="20"/>
          <w:szCs w:val="20"/>
          <w:lang w:val="es-ES"/>
        </w:rPr>
      </w:pPr>
    </w:p>
    <w:p w14:paraId="470D2FAA" w14:textId="77777777" w:rsidR="000C6D1E" w:rsidRPr="00FB1EC7" w:rsidRDefault="000C6D1E" w:rsidP="000C6D1E">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5FEA743B" w14:textId="77777777" w:rsidR="000C6D1E" w:rsidRPr="00FB1EC7" w:rsidRDefault="000C6D1E" w:rsidP="000C6D1E">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4079F5B8" w14:textId="77777777" w:rsidR="000C6D1E" w:rsidRPr="00FB1EC7" w:rsidRDefault="000C6D1E" w:rsidP="000C6D1E">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21D4581B"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6A44C97D" w14:textId="77777777" w:rsidR="000C6D1E" w:rsidRPr="00FB1EC7" w:rsidRDefault="000C6D1E" w:rsidP="000C6D1E">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BF2BDC3" w14:textId="77777777" w:rsidR="000C6D1E" w:rsidRPr="00FB1EC7" w:rsidRDefault="000C6D1E" w:rsidP="000C6D1E">
      <w:pPr>
        <w:tabs>
          <w:tab w:val="left" w:pos="1276"/>
        </w:tabs>
        <w:ind w:firstLine="720"/>
        <w:jc w:val="both"/>
        <w:rPr>
          <w:rFonts w:ascii="GHEA Grapalat" w:hAnsi="GHEA Grapalat"/>
          <w:b/>
          <w:i/>
          <w:lang w:val="es-ES"/>
        </w:rPr>
      </w:pPr>
    </w:p>
    <w:p w14:paraId="5A66DD9F" w14:textId="77777777" w:rsidR="000C6D1E" w:rsidRPr="00FB1EC7" w:rsidRDefault="000C6D1E" w:rsidP="000C6D1E">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3750F94D"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3878BEF6" w14:textId="77777777" w:rsidR="000C6D1E" w:rsidRPr="00FB1EC7" w:rsidRDefault="000C6D1E" w:rsidP="000C6D1E">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0B42C1DB" w14:textId="77777777" w:rsidR="000C6D1E" w:rsidRPr="00FB1EC7" w:rsidRDefault="000C6D1E" w:rsidP="000C6D1E">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B13A3E9" w14:textId="77777777" w:rsidR="000C6D1E" w:rsidRPr="00FB1EC7" w:rsidRDefault="000C6D1E" w:rsidP="000C6D1E">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5B83E1B5" w14:textId="1FDCC86E" w:rsidR="000C6D1E" w:rsidRPr="00FB1EC7" w:rsidRDefault="000C6D1E" w:rsidP="000C6D1E">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w:t>
      </w:r>
      <w:r w:rsidR="001020FE">
        <w:rPr>
          <w:rFonts w:ascii="GHEA Grapalat" w:hAnsi="GHEA Grapalat" w:cs="Times Armenian"/>
          <w:sz w:val="20"/>
          <w:szCs w:val="20"/>
          <w:lang w:val="es-ES"/>
        </w:rPr>
        <w:t>___</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6D76C234" w14:textId="77777777" w:rsidR="000C6D1E" w:rsidRPr="00FB1EC7" w:rsidRDefault="000C6D1E" w:rsidP="000C6D1E">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000542D9"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64E23F58"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56A4FBDE" w14:textId="77777777" w:rsidR="000C6D1E" w:rsidRPr="00FB1EC7" w:rsidRDefault="000C6D1E" w:rsidP="000C6D1E">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125F66BE"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70F53A7F"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0AD2122D" w14:textId="77777777" w:rsidR="000C6D1E" w:rsidRPr="00FB1EC7" w:rsidRDefault="000C6D1E" w:rsidP="000C6D1E">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380FFB86" w14:textId="78D860E9" w:rsidR="000C6D1E"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es-ES"/>
        </w:rPr>
        <w:t>3.4.9 Պ</w:t>
      </w:r>
      <w:r w:rsidRPr="00FB1EC7">
        <w:rPr>
          <w:rFonts w:ascii="GHEA Grapalat" w:hAnsi="GHEA Grapalat" w:cs="Sylfaen"/>
          <w:sz w:val="20"/>
          <w:szCs w:val="20"/>
          <w:lang w:val="hy-AM"/>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hy-AM"/>
        </w:rPr>
        <w:t>շխատանքն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ընդունվելու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հաջորդող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r w:rsidRPr="00B9785C">
        <w:rPr>
          <w:rFonts w:ascii="GHEA Grapalat" w:hAnsi="GHEA Grapalat" w:cs="Sylfaen"/>
          <w:b/>
          <w:sz w:val="20"/>
          <w:szCs w:val="20"/>
          <w:lang w:val="hy-AM"/>
        </w:rPr>
        <w:t xml:space="preserve">հաշված </w:t>
      </w:r>
      <w:r w:rsidR="006B30FB" w:rsidRPr="00925555">
        <w:rPr>
          <w:rFonts w:ascii="GHEA Grapalat" w:hAnsi="GHEA Grapalat" w:cs="Sylfaen"/>
          <w:b/>
          <w:sz w:val="20"/>
          <w:szCs w:val="20"/>
          <w:lang w:val="es-ES"/>
        </w:rPr>
        <w:t xml:space="preserve">1825 </w:t>
      </w:r>
      <w:r w:rsidRPr="00B9785C">
        <w:rPr>
          <w:rFonts w:ascii="GHEA Grapalat" w:hAnsi="GHEA Grapalat" w:cs="Sylfaen"/>
          <w:b/>
          <w:sz w:val="20"/>
          <w:szCs w:val="20"/>
          <w:lang w:val="hy-AM"/>
        </w:rPr>
        <w:t>օրացուցային</w:t>
      </w:r>
      <w:r w:rsidRPr="00FB1EC7">
        <w:rPr>
          <w:rFonts w:ascii="GHEA Grapalat" w:hAnsi="GHEA Grapalat" w:cs="Sylfaen"/>
          <w:sz w:val="20"/>
          <w:szCs w:val="20"/>
          <w:lang w:val="hy-AM"/>
        </w:rPr>
        <w:t xml:space="preserve"> օր։ Եթե երաշխիքային ժամկետի ընթացքում ի հայտ են եկել </w:t>
      </w:r>
      <w:r w:rsidRPr="00FB1EC7">
        <w:rPr>
          <w:rFonts w:ascii="GHEA Grapalat" w:hAnsi="GHEA Grapalat"/>
          <w:sz w:val="20"/>
          <w:szCs w:val="20"/>
          <w:lang w:val="hy-AM"/>
        </w:rPr>
        <w:t xml:space="preserve">կատարված Աշխատանքի </w:t>
      </w:r>
      <w:r w:rsidRPr="00FB1EC7">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4B2068">
        <w:rPr>
          <w:rFonts w:ascii="GHEA Grapalat" w:hAnsi="GHEA Grapalat" w:cs="Sylfaen"/>
          <w:sz w:val="20"/>
          <w:szCs w:val="20"/>
          <w:lang w:val="hy-AM"/>
        </w:rPr>
        <w:t>:</w:t>
      </w:r>
    </w:p>
    <w:p w14:paraId="58311FD7" w14:textId="77777777" w:rsidR="000C6D1E" w:rsidRDefault="000C6D1E" w:rsidP="000C6D1E">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6F9F64FA" w14:textId="77777777" w:rsidR="000C6D1E" w:rsidRPr="001A352F" w:rsidRDefault="000C6D1E" w:rsidP="000C6D1E">
      <w:pPr>
        <w:tabs>
          <w:tab w:val="left" w:pos="1276"/>
        </w:tabs>
        <w:ind w:firstLine="720"/>
        <w:jc w:val="both"/>
        <w:rPr>
          <w:rFonts w:ascii="GHEA Grapalat" w:hAnsi="GHEA Grapalat"/>
          <w:sz w:val="20"/>
          <w:szCs w:val="20"/>
          <w:lang w:val="hy-AM"/>
        </w:rPr>
      </w:pPr>
    </w:p>
    <w:p w14:paraId="650F6D7B" w14:textId="77777777" w:rsidR="000C6D1E" w:rsidRPr="00FB1EC7" w:rsidRDefault="000C6D1E" w:rsidP="000C6D1E">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69CFEC4D" w14:textId="77777777" w:rsidR="00C024C8" w:rsidRDefault="00C024C8" w:rsidP="00C024C8">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925555">
        <w:rPr>
          <w:rFonts w:ascii="GHEA Grapalat" w:hAnsi="GHEA Grapalat" w:cs="Sylfaen"/>
          <w:sz w:val="20"/>
          <w:lang w:val="hy-AM"/>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925555">
        <w:rPr>
          <w:rFonts w:ascii="GHEA Grapalat" w:hAnsi="GHEA Grapalat" w:cs="Sylfaen"/>
          <w:sz w:val="20"/>
          <w:lang w:val="hy-AM"/>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68A92D12" w14:textId="77777777" w:rsidR="00C024C8" w:rsidRDefault="00C024C8" w:rsidP="00C024C8">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sz w:val="20"/>
          <w:lang w:val="hy-AM"/>
        </w:rPr>
        <w:footnoteReference w:id="17"/>
      </w:r>
    </w:p>
    <w:p w14:paraId="3D330958" w14:textId="1B80992A" w:rsidR="00C024C8" w:rsidRPr="00E6597C" w:rsidRDefault="00C024C8" w:rsidP="00C024C8">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w:t>
      </w:r>
      <w:r w:rsidR="00E309C1">
        <w:rPr>
          <w:rFonts w:ascii="GHEA Grapalat" w:hAnsi="GHEA Grapalat" w:cs="Sylfaen"/>
          <w:sz w:val="20"/>
          <w:szCs w:val="20"/>
          <w:lang w:val="hy-AM"/>
        </w:rPr>
        <w:t>ֆիքսող փաստաթուղթը (հավելված N 4</w:t>
      </w:r>
      <w:r w:rsidRPr="00E6597C">
        <w:rPr>
          <w:rFonts w:ascii="GHEA Grapalat" w:hAnsi="GHEA Grapalat" w:cs="Sylfaen"/>
          <w:sz w:val="20"/>
          <w:szCs w:val="20"/>
          <w:lang w:val="hy-AM"/>
        </w:rPr>
        <w:t xml:space="preserve">.1) և հանձնման-ընդունման արձանագրության </w:t>
      </w:r>
      <w:r w:rsidRPr="00925555">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w:t>
      </w:r>
      <w:r w:rsidR="00E309C1" w:rsidRPr="00140305">
        <w:rPr>
          <w:rFonts w:ascii="GHEA Grapalat" w:hAnsi="GHEA Grapalat" w:cs="Sylfaen"/>
          <w:sz w:val="20"/>
          <w:szCs w:val="20"/>
          <w:lang w:val="hy-AM"/>
        </w:rPr>
        <w:t>4</w:t>
      </w:r>
      <w:r w:rsidRPr="00E6597C">
        <w:rPr>
          <w:rFonts w:ascii="GHEA Grapalat" w:hAnsi="GHEA Grapalat" w:cs="Sylfaen"/>
          <w:sz w:val="20"/>
          <w:szCs w:val="20"/>
          <w:lang w:val="hy-AM"/>
        </w:rPr>
        <w:t xml:space="preserve">): </w:t>
      </w:r>
    </w:p>
    <w:p w14:paraId="69FA4DD5" w14:textId="77777777" w:rsidR="00C024C8" w:rsidRPr="00E6597C" w:rsidRDefault="00C024C8" w:rsidP="00C024C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288CE8D" w14:textId="77777777" w:rsidR="00C024C8" w:rsidRPr="00E6597C" w:rsidRDefault="00C024C8" w:rsidP="00C024C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68DFD3" w14:textId="77777777" w:rsidR="00C024C8" w:rsidRPr="00E6597C" w:rsidRDefault="00C024C8" w:rsidP="00C024C8">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735F6B01" w14:textId="16FD690C" w:rsidR="00C024C8" w:rsidRPr="00E6597C" w:rsidRDefault="00C024C8" w:rsidP="00C024C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925555">
        <w:rPr>
          <w:rFonts w:ascii="GHEA Grapalat" w:hAnsi="GHEA Grapalat" w:cs="Sylfaen"/>
          <w:b/>
          <w:sz w:val="20"/>
          <w:szCs w:val="20"/>
          <w:u w:val="single"/>
          <w:lang w:val="hy-AM"/>
        </w:rPr>
        <w:t xml:space="preserve">20 </w:t>
      </w:r>
      <w:r w:rsidRPr="00C024C8">
        <w:rPr>
          <w:rFonts w:ascii="GHEA Grapalat" w:hAnsi="GHEA Grapalat" w:cs="Sylfaen"/>
          <w:b/>
          <w:sz w:val="20"/>
          <w:szCs w:val="20"/>
          <w:lang w:val="hy-AM"/>
        </w:rPr>
        <w:t>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2E98FEE6" w14:textId="77777777" w:rsidR="00C024C8" w:rsidRPr="00E6597C" w:rsidRDefault="00C024C8" w:rsidP="00C024C8">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3E778902" w14:textId="77777777" w:rsidR="00C024C8" w:rsidRPr="00E6597C" w:rsidRDefault="00C024C8" w:rsidP="00C024C8">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0ACFE833" w14:textId="77777777" w:rsidR="00C024C8" w:rsidRPr="00E6597C" w:rsidRDefault="00C024C8" w:rsidP="00C024C8">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650B912A"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07CCF1A5"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5C5F044E"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4351B79"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46BC374"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75361274"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366ED9C3" w14:textId="77777777" w:rsidR="00C024C8" w:rsidRPr="00E6597C" w:rsidRDefault="00C024C8" w:rsidP="00C024C8">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55A4DDCA" w14:textId="77777777" w:rsidR="00C024C8" w:rsidRPr="00E6597C" w:rsidRDefault="00C024C8" w:rsidP="00C024C8">
      <w:pPr>
        <w:tabs>
          <w:tab w:val="left" w:pos="1276"/>
        </w:tabs>
        <w:ind w:firstLine="720"/>
        <w:jc w:val="both"/>
        <w:rPr>
          <w:rFonts w:ascii="GHEA Grapalat" w:hAnsi="GHEA Grapalat"/>
          <w:lang w:val="hy-AM"/>
        </w:rPr>
      </w:pPr>
    </w:p>
    <w:p w14:paraId="49832C09" w14:textId="77777777" w:rsidR="000C6D1E" w:rsidRPr="00FB1EC7" w:rsidRDefault="000C6D1E" w:rsidP="000C6D1E">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26796E63" w14:textId="77777777" w:rsidR="0050193C" w:rsidRPr="004605D7" w:rsidRDefault="0050193C" w:rsidP="0050193C">
      <w:pPr>
        <w:ind w:firstLine="720"/>
        <w:jc w:val="both"/>
        <w:rPr>
          <w:rFonts w:ascii="GHEA Grapalat" w:hAnsi="GHEA Grapalat" w:cs="Sylfaen"/>
          <w:sz w:val="20"/>
          <w:lang w:val="hy-AM"/>
        </w:rPr>
      </w:pPr>
      <w:r w:rsidRPr="000A0060">
        <w:rPr>
          <w:rFonts w:ascii="GHEA Grapalat" w:hAnsi="GHEA Grapalat" w:cs="Sylfaen"/>
          <w:sz w:val="20"/>
          <w:lang w:val="hy-AM"/>
        </w:rPr>
        <w:t>5</w:t>
      </w:r>
      <w:r w:rsidRPr="00E6597C">
        <w:rPr>
          <w:rFonts w:ascii="GHEA Grapalat" w:hAnsi="GHEA Grapalat" w:cs="Sylfaen"/>
          <w:sz w:val="20"/>
          <w:lang w:val="hy-AM"/>
        </w:rPr>
        <w:t>.1.Պայմանագրով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Pr="004605D7">
        <w:rPr>
          <w:rFonts w:ascii="GHEA Grapalat" w:hAnsi="GHEA Grapalat" w:cs="Sylfaen"/>
          <w:sz w:val="20"/>
          <w:vertAlign w:val="superscript"/>
          <w:lang w:val="hy-AM"/>
        </w:rPr>
        <w:t>18</w:t>
      </w:r>
      <w:r w:rsidRPr="00E6597C">
        <w:rPr>
          <w:rStyle w:val="FootnoteReference"/>
          <w:rFonts w:ascii="GHEA Grapalat" w:hAnsi="GHEA Grapalat" w:cs="Sylfaen"/>
          <w:color w:val="FFFFFF"/>
          <w:sz w:val="20"/>
          <w:lang w:val="hy-AM"/>
        </w:rPr>
        <w:footnoteReference w:id="18"/>
      </w:r>
    </w:p>
    <w:p w14:paraId="1B8C92ED" w14:textId="77777777" w:rsidR="0050193C" w:rsidRPr="00E6597C" w:rsidRDefault="0050193C" w:rsidP="0050193C">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AED4218" w14:textId="77777777" w:rsidR="0050193C" w:rsidRPr="00E6597C" w:rsidRDefault="0050193C" w:rsidP="0050193C">
      <w:pPr>
        <w:ind w:firstLine="720"/>
        <w:jc w:val="both"/>
        <w:rPr>
          <w:rFonts w:ascii="GHEA Grapalat" w:hAnsi="GHEA Grapalat" w:cs="Sylfaen"/>
          <w:sz w:val="20"/>
          <w:lang w:val="hy-AM"/>
        </w:rPr>
      </w:pPr>
      <w:r w:rsidRPr="000A0060">
        <w:rPr>
          <w:rFonts w:ascii="GHEA Grapalat" w:hAnsi="GHEA Grapalat" w:cs="Times Armenian"/>
          <w:sz w:val="20"/>
          <w:lang w:val="hy-AM"/>
        </w:rPr>
        <w:t xml:space="preserve">5.2 </w:t>
      </w: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7B0D952A" w14:textId="77777777" w:rsidR="0050193C" w:rsidRPr="000A0060" w:rsidRDefault="0050193C" w:rsidP="0050193C">
      <w:pPr>
        <w:ind w:firstLine="709"/>
        <w:jc w:val="both"/>
        <w:rPr>
          <w:rFonts w:ascii="Sylfaen" w:hAnsi="Sylfaen" w:cs="Sylfaen"/>
          <w:b/>
          <w:sz w:val="22"/>
          <w:szCs w:val="22"/>
          <w:lang w:val="hy-AM"/>
        </w:rPr>
      </w:pPr>
      <w:r w:rsidRPr="000A0060">
        <w:rPr>
          <w:rFonts w:ascii="GHEA Grapalat" w:hAnsi="GHEA Grapalat" w:cs="Sylfaen"/>
          <w:sz w:val="20"/>
          <w:lang w:val="hy-AM"/>
        </w:rPr>
        <w:t>5</w:t>
      </w:r>
      <w:r w:rsidRPr="00E6597C">
        <w:rPr>
          <w:rFonts w:ascii="GHEA Grapalat" w:hAnsi="GHEA Grapalat" w:cs="Sylfaen"/>
          <w:sz w:val="20"/>
          <w:lang w:val="hy-AM"/>
        </w:rPr>
        <w:t>.</w:t>
      </w:r>
      <w:r w:rsidRPr="000A0060">
        <w:rPr>
          <w:rFonts w:ascii="GHEA Grapalat" w:hAnsi="GHEA Grapalat" w:cs="Sylfaen"/>
          <w:sz w:val="20"/>
          <w:lang w:val="hy-AM"/>
        </w:rPr>
        <w:t>3</w:t>
      </w:r>
      <w:r w:rsidRPr="00E6597C">
        <w:rPr>
          <w:rFonts w:ascii="GHEA Grapalat" w:hAnsi="GHEA Grapalat" w:cs="Sylfaen"/>
          <w:sz w:val="20"/>
          <w:lang w:val="hy-AM"/>
        </w:rPr>
        <w:t xml:space="preserve">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0A0060">
        <w:rPr>
          <w:rFonts w:ascii="GHEA Grapalat" w:hAnsi="GHEA Grapalat"/>
          <w:sz w:val="20"/>
          <w:lang w:val="hy-AM"/>
        </w:rPr>
        <w:t>աշխատանքը Պատվիր</w:t>
      </w:r>
      <w:r w:rsidRPr="00E6597C">
        <w:rPr>
          <w:rFonts w:ascii="GHEA Grapalat" w:hAnsi="GHEA Grapalat"/>
          <w:sz w:val="20"/>
          <w:lang w:val="hy-AM"/>
        </w:rPr>
        <w:t>ա</w:t>
      </w:r>
      <w:r w:rsidRPr="000A0060">
        <w:rPr>
          <w:rFonts w:ascii="GHEA Grapalat" w:hAnsi="GHEA Grapalat"/>
          <w:sz w:val="20"/>
          <w:lang w:val="hy-AM"/>
        </w:rPr>
        <w:t>տուի կողմից ընդունվելուց հետո</w:t>
      </w:r>
      <w:r w:rsidRPr="00A7209A">
        <w:rPr>
          <w:rFonts w:ascii="GHEA Grapalat" w:hAnsi="GHEA Grapalat"/>
          <w:sz w:val="20"/>
          <w:lang w:val="hy-AM"/>
        </w:rPr>
        <w:t>`</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sidRPr="00140305">
        <w:rPr>
          <w:rFonts w:ascii="Sylfaen" w:hAnsi="Sylfaen"/>
          <w:b/>
          <w:sz w:val="22"/>
          <w:szCs w:val="22"/>
          <w:lang w:val="hy-AM"/>
        </w:rPr>
        <w:t>հինգ</w:t>
      </w:r>
      <w:r w:rsidRPr="00922817">
        <w:rPr>
          <w:rFonts w:ascii="Sylfaen" w:hAnsi="Sylfaen"/>
          <w:b/>
          <w:sz w:val="22"/>
          <w:szCs w:val="22"/>
          <w:lang w:val="hy-AM"/>
        </w:rPr>
        <w:t>)</w:t>
      </w:r>
      <w:r w:rsidRPr="00140305">
        <w:rPr>
          <w:rFonts w:ascii="Sylfaen" w:hAnsi="Sylfaen"/>
          <w:b/>
          <w:sz w:val="22"/>
          <w:szCs w:val="22"/>
          <w:lang w:val="hy-AM"/>
        </w:rPr>
        <w:t xml:space="preserve"> </w:t>
      </w:r>
      <w:r w:rsidRPr="00140305">
        <w:rPr>
          <w:rFonts w:ascii="Sylfaen" w:hAnsi="Sylfaen" w:cs="Sylfaen"/>
          <w:b/>
          <w:sz w:val="22"/>
          <w:szCs w:val="22"/>
          <w:lang w:val="hy-AM"/>
        </w:rPr>
        <w:t>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Pr>
          <w:rFonts w:ascii="Sylfaen" w:hAnsi="Sylfaen" w:cs="Sylfaen"/>
          <w:b/>
          <w:sz w:val="22"/>
          <w:szCs w:val="22"/>
          <w:lang w:val="hy-AM"/>
        </w:rPr>
        <w:t>(հավելված N</w:t>
      </w:r>
      <w:r w:rsidRPr="000A0060">
        <w:rPr>
          <w:rFonts w:ascii="Sylfaen" w:hAnsi="Sylfaen" w:cs="Sylfaen"/>
          <w:b/>
          <w:sz w:val="22"/>
          <w:szCs w:val="22"/>
          <w:lang w:val="hy-AM"/>
        </w:rPr>
        <w:t>3</w:t>
      </w:r>
      <w:r w:rsidRPr="00203C48">
        <w:rPr>
          <w:rFonts w:ascii="Sylfaen" w:hAnsi="Sylfaen" w:cs="Sylfaen"/>
          <w:b/>
          <w:sz w:val="22"/>
          <w:szCs w:val="22"/>
          <w:lang w:val="hy-AM"/>
        </w:rPr>
        <w:t>):</w:t>
      </w:r>
    </w:p>
    <w:p w14:paraId="5320759A" w14:textId="77777777" w:rsidR="0050193C" w:rsidRPr="00140305" w:rsidRDefault="0050193C" w:rsidP="0050193C">
      <w:pPr>
        <w:ind w:firstLine="720"/>
        <w:jc w:val="both"/>
        <w:rPr>
          <w:rFonts w:ascii="GHEA Grapalat" w:hAnsi="GHEA Grapalat" w:cs="Sylfaen"/>
          <w:sz w:val="20"/>
          <w:szCs w:val="20"/>
          <w:lang w:val="hy-AM"/>
        </w:rPr>
      </w:pPr>
      <w:r w:rsidRPr="00140305">
        <w:rPr>
          <w:rFonts w:ascii="GHEA Grapalat" w:hAnsi="GHEA Grapalat"/>
          <w:sz w:val="20"/>
          <w:lang w:val="hy-AM"/>
        </w:rPr>
        <w:t>5.3.1</w:t>
      </w:r>
      <w:r w:rsidRPr="00E6597C">
        <w:rPr>
          <w:rFonts w:ascii="GHEA Grapalat" w:hAnsi="GHEA Grapalat"/>
          <w:sz w:val="20"/>
          <w:lang w:val="hy-AM"/>
        </w:rPr>
        <w:t xml:space="preserve"> </w:t>
      </w:r>
      <w:r w:rsidRPr="00140305">
        <w:rPr>
          <w:rFonts w:ascii="GHEA Grapalat" w:hAnsi="GHEA Grapalat"/>
          <w:sz w:val="20"/>
          <w:lang w:val="hy-AM"/>
        </w:rPr>
        <w:t>Մ</w:t>
      </w:r>
      <w:r w:rsidRPr="00140305">
        <w:rPr>
          <w:rFonts w:ascii="GHEA Grapalat" w:hAnsi="GHEA Grapalat" w:cs="Sylfaen"/>
          <w:sz w:val="20"/>
          <w:szCs w:val="20"/>
          <w:lang w:val="hy-AM"/>
        </w:rPr>
        <w:t>իջանկյալ վճարման</w:t>
      </w:r>
      <w:r>
        <w:rPr>
          <w:rFonts w:ascii="GHEA Grapalat" w:hAnsi="GHEA Grapalat" w:cs="Sylfaen"/>
          <w:sz w:val="20"/>
          <w:szCs w:val="20"/>
          <w:lang w:val="hy-AM"/>
        </w:rPr>
        <w:t xml:space="preserve"> փաստաթ</w:t>
      </w:r>
      <w:r w:rsidRPr="00140305">
        <w:rPr>
          <w:rFonts w:ascii="GHEA Grapalat" w:hAnsi="GHEA Grapalat" w:cs="Sylfaen"/>
          <w:sz w:val="20"/>
          <w:szCs w:val="20"/>
          <w:lang w:val="hy-AM"/>
        </w:rPr>
        <w:t xml:space="preserve">ղթերը՝ 4.1 կետին համապատասխան, </w:t>
      </w:r>
      <w:r w:rsidRPr="00E6597C">
        <w:rPr>
          <w:rFonts w:ascii="GHEA Grapalat" w:hAnsi="GHEA Grapalat" w:cs="Sylfaen"/>
          <w:sz w:val="20"/>
          <w:szCs w:val="20"/>
          <w:lang w:val="hy-AM"/>
        </w:rPr>
        <w:t xml:space="preserve">Կատարողը Պատվիրատուին </w:t>
      </w:r>
      <w:r w:rsidRPr="00140305">
        <w:rPr>
          <w:rFonts w:ascii="GHEA Grapalat" w:hAnsi="GHEA Grapalat" w:cs="Sylfaen"/>
          <w:sz w:val="20"/>
          <w:szCs w:val="20"/>
          <w:lang w:val="hy-AM"/>
        </w:rPr>
        <w:t>կարող է ներկայացնել ոչ շուտ քան ամիսը մեկ անգամ:</w:t>
      </w:r>
    </w:p>
    <w:p w14:paraId="40BE8E35" w14:textId="77777777" w:rsidR="003D4F08" w:rsidRPr="003D4F08" w:rsidRDefault="003D4F08" w:rsidP="003D4F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5.4 Պայմանագրի շրջանակում կատարողական ակտերի դիմաց վճարումներն իրականացվում են հետևյալ բանաձևով՝ ՎԳ=ՄԳ/ՆԳxԿԾ, որտեղ՝</w:t>
      </w:r>
    </w:p>
    <w:p w14:paraId="69626C08" w14:textId="77777777" w:rsidR="003D4F08" w:rsidRPr="003D4F08" w:rsidRDefault="003D4F08" w:rsidP="003D4F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7FD76B82" w14:textId="77777777" w:rsidR="003D4F08" w:rsidRPr="003D4F08" w:rsidRDefault="003D4F08" w:rsidP="003D4F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ՆԳ-ն հրավերով հրապարակված շինարարական աշխատանքների նախահաշվային գինն է.</w:t>
      </w:r>
    </w:p>
    <w:p w14:paraId="06445D0E" w14:textId="77777777" w:rsidR="003D4F08" w:rsidRPr="003D4F08" w:rsidRDefault="003D4F08" w:rsidP="003D4F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07B29B43" w14:textId="77777777" w:rsidR="003D4F08" w:rsidRPr="003D4F08" w:rsidRDefault="003D4F08" w:rsidP="003D4F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ՎԳ –ն ծավալաթերթ-նախահաշվով սահմանված աշխատանքների դիմաց վճարվող գումարն է:</w:t>
      </w:r>
    </w:p>
    <w:p w14:paraId="41650440" w14:textId="77777777" w:rsidR="000C6D1E" w:rsidRPr="00FB1EC7" w:rsidRDefault="000C6D1E" w:rsidP="000C6D1E">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5B60D787" w14:textId="77777777" w:rsidR="000C6D1E" w:rsidRPr="00FB1EC7" w:rsidRDefault="000C6D1E" w:rsidP="000C6D1E">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2D392C70" w14:textId="77777777"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056A88BA" w14:textId="77777777" w:rsidR="000C6D1E" w:rsidRPr="00FB1EC7"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630BF859" w14:textId="77777777" w:rsidR="000C6D1E" w:rsidRDefault="000C6D1E" w:rsidP="000C6D1E">
      <w:pPr>
        <w:ind w:firstLine="709"/>
        <w:jc w:val="both"/>
        <w:rPr>
          <w:rFonts w:ascii="GHEA Grapalat" w:hAnsi="GHEA Grapalat" w:cs="Sylfaen"/>
          <w:sz w:val="20"/>
          <w:szCs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p>
    <w:p w14:paraId="5D4351AF" w14:textId="77777777" w:rsidR="000C6D1E" w:rsidRPr="004B2068" w:rsidRDefault="000C6D1E" w:rsidP="000C6D1E">
      <w:pPr>
        <w:ind w:firstLine="709"/>
        <w:jc w:val="both"/>
        <w:rPr>
          <w:rFonts w:ascii="GHEA Grapalat" w:hAnsi="GHEA Grapalat"/>
          <w:sz w:val="20"/>
          <w:lang w:val="hy-AM"/>
        </w:rPr>
      </w:pPr>
      <w:r w:rsidRPr="004B2068">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7AA1A13B" w14:textId="77777777"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lastRenderedPageBreak/>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25B33B89" w14:textId="77777777" w:rsidR="000C6D1E" w:rsidRDefault="000C6D1E" w:rsidP="000C6D1E">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67FFCE35" w14:textId="77777777" w:rsidR="000C6D1E" w:rsidRDefault="000C6D1E" w:rsidP="000C6D1E">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1" w:name="_Hlk124259007"/>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Pr="002D5ECD">
        <w:rPr>
          <w:rFonts w:ascii="GHEA Grapalat" w:hAnsi="GHEA Grapalat" w:cs="Sylfaen"/>
          <w:sz w:val="20"/>
          <w:szCs w:val="20"/>
          <w:vertAlign w:val="superscript"/>
          <w:lang w:val="hy-AM"/>
        </w:rPr>
        <w:t>31</w:t>
      </w:r>
      <w:r w:rsidRPr="002D5ECD">
        <w:rPr>
          <w:rFonts w:ascii="GHEA Grapalat" w:hAnsi="GHEA Grapalat"/>
          <w:color w:val="000000"/>
          <w:vertAlign w:val="superscript"/>
          <w:lang w:val="hy-AM"/>
        </w:rPr>
        <w:t>.1</w:t>
      </w:r>
      <w:r>
        <w:rPr>
          <w:rFonts w:ascii="GHEA Grapalat" w:hAnsi="GHEA Grapalat"/>
          <w:color w:val="000000"/>
          <w:lang w:val="hy-AM"/>
        </w:rPr>
        <w:t>.</w:t>
      </w:r>
    </w:p>
    <w:p w14:paraId="040789D6" w14:textId="77777777" w:rsidR="001D77F2" w:rsidRDefault="001D77F2" w:rsidP="000C6D1E">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0" w:type="auto"/>
        <w:jc w:val="center"/>
        <w:tblLook w:val="04A0" w:firstRow="1" w:lastRow="0" w:firstColumn="1" w:lastColumn="0" w:noHBand="0" w:noVBand="1"/>
      </w:tblPr>
      <w:tblGrid>
        <w:gridCol w:w="709"/>
        <w:gridCol w:w="5046"/>
        <w:gridCol w:w="4050"/>
      </w:tblGrid>
      <w:tr w:rsidR="0050193C" w:rsidRPr="00246FFD" w14:paraId="58EF3FD2" w14:textId="77777777" w:rsidTr="0097779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4CF566"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rPr>
              <w:t>N</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F338E"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Խախտումը</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199ED6"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Պատասխանատվությունը</w:t>
            </w:r>
          </w:p>
        </w:tc>
      </w:tr>
      <w:tr w:rsidR="0050193C" w:rsidRPr="00246FFD" w14:paraId="57C179E4" w14:textId="77777777" w:rsidTr="0097779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705173"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1</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193C7" w14:textId="77777777" w:rsidR="0050193C" w:rsidRPr="009E251B" w:rsidRDefault="0050193C" w:rsidP="00977795">
            <w:pPr>
              <w:pStyle w:val="NormalWeb"/>
              <w:jc w:val="both"/>
              <w:rPr>
                <w:rFonts w:ascii="GHEA Grapalat" w:hAnsi="GHEA Grapalat" w:cs="Sylfaen"/>
                <w:sz w:val="20"/>
                <w:szCs w:val="20"/>
                <w:lang w:val="hy-AM"/>
              </w:rPr>
            </w:pPr>
            <w:r w:rsidRPr="009E251B">
              <w:rPr>
                <w:rFonts w:ascii="GHEA Grapalat" w:hAnsi="GHEA Grapalat" w:cs="Sylfaen"/>
                <w:sz w:val="20"/>
                <w:szCs w:val="20"/>
                <w:lang w:val="hy-AM"/>
              </w:rPr>
              <w:t>Շինարարական հրապարակի պատշաճ կազմակերպումը, կահավորումը չկատարել</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EFB75"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r w:rsidR="0050193C" w:rsidRPr="00246FFD" w14:paraId="232F0D1F" w14:textId="77777777" w:rsidTr="0097779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6DF71F"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2</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E2B30"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Տեխնիկական անվտանգության նորմերի չպահպանելը</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BBC2DB"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r w:rsidR="0050193C" w:rsidRPr="00246FFD" w14:paraId="5E0D4D6A" w14:textId="77777777" w:rsidTr="0097779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735A0"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3</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13363"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 xml:space="preserve">Սանիտարահիգենիկ և բնապահպանական նորմերի չպահպանելը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CD24E5"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r w:rsidR="0050193C" w14:paraId="5B228313" w14:textId="77777777" w:rsidTr="0097779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5FCEBF" w14:textId="77777777" w:rsidR="0050193C" w:rsidRPr="009E251B" w:rsidRDefault="0050193C" w:rsidP="00977795">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4</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B5D29"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81DDB0" w14:textId="77777777" w:rsidR="0050193C" w:rsidRPr="009E251B" w:rsidRDefault="0050193C" w:rsidP="00977795">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bl>
    <w:p w14:paraId="5B96C67B" w14:textId="77777777" w:rsidR="000C6D1E" w:rsidRDefault="000C6D1E" w:rsidP="000C6D1E">
      <w:pPr>
        <w:pStyle w:val="NormalWeb"/>
        <w:shd w:val="clear" w:color="auto" w:fill="FFFFFF"/>
        <w:spacing w:before="0" w:beforeAutospacing="0" w:after="0" w:afterAutospacing="0"/>
        <w:ind w:firstLine="375"/>
        <w:jc w:val="both"/>
        <w:rPr>
          <w:rFonts w:ascii="GHEA Grapalat" w:hAnsi="GHEA Grapalat"/>
          <w:color w:val="000000"/>
          <w:lang w:val="hy-AM"/>
        </w:rPr>
      </w:pPr>
    </w:p>
    <w:bookmarkEnd w:id="11"/>
    <w:p w14:paraId="157C7BEC" w14:textId="64C3A0EB" w:rsidR="000C6D1E" w:rsidRPr="00FB1EC7" w:rsidRDefault="000C6D1E" w:rsidP="000C6D1E">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 </w:t>
      </w:r>
      <w:r w:rsidRPr="00FB1EC7">
        <w:rPr>
          <w:rFonts w:ascii="GHEA Grapalat" w:hAnsi="GHEA Grapalat"/>
          <w:sz w:val="20"/>
          <w:szCs w:val="20"/>
          <w:lang w:val="hy-AM"/>
        </w:rPr>
        <w:t>6.6</w:t>
      </w:r>
      <w:r w:rsidRPr="00FB1EC7">
        <w:rPr>
          <w:rFonts w:ascii="GHEA Grapalat" w:hAnsi="GHEA Grapalat"/>
          <w:sz w:val="20"/>
          <w:szCs w:val="20"/>
          <w:lang w:val="hy-AM"/>
        </w:rPr>
        <w:tab/>
        <w:t>Պ</w:t>
      </w:r>
      <w:r w:rsidR="00246FFD">
        <w:rPr>
          <w:rFonts w:ascii="GHEA Grapalat" w:hAnsi="GHEA Grapalat" w:cs="Sylfaen"/>
          <w:sz w:val="20"/>
          <w:szCs w:val="20"/>
          <w:lang w:val="hy-AM"/>
        </w:rPr>
        <w:t>այ</w:t>
      </w:r>
      <w:r w:rsidRPr="00FB1EC7">
        <w:rPr>
          <w:rFonts w:ascii="GHEA Grapalat" w:hAnsi="GHEA Grapalat" w:cs="Sylfaen"/>
          <w:sz w:val="20"/>
          <w:szCs w:val="20"/>
          <w:lang w:val="hy-AM"/>
        </w:rPr>
        <w:t>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63AACE25" w14:textId="77777777"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AB35CBD" w14:textId="77777777" w:rsidR="000C6D1E" w:rsidRPr="00FB1EC7" w:rsidRDefault="000C6D1E" w:rsidP="000C6D1E">
      <w:pPr>
        <w:tabs>
          <w:tab w:val="left" w:pos="1276"/>
        </w:tabs>
        <w:ind w:firstLine="720"/>
        <w:jc w:val="both"/>
        <w:rPr>
          <w:rFonts w:ascii="GHEA Grapalat" w:hAnsi="GHEA Grapalat"/>
          <w:sz w:val="20"/>
          <w:szCs w:val="20"/>
          <w:lang w:val="hy-AM"/>
        </w:rPr>
      </w:pPr>
    </w:p>
    <w:p w14:paraId="3DF9810C" w14:textId="77777777" w:rsidR="000C6D1E" w:rsidRPr="00FB1EC7" w:rsidRDefault="000C6D1E" w:rsidP="000C6D1E">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27D880A7" w14:textId="77777777"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37CC5199" w14:textId="77777777"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46326A3" w14:textId="77777777" w:rsidR="000C6D1E" w:rsidRPr="00FB1EC7" w:rsidRDefault="000C6D1E" w:rsidP="000C6D1E">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5ACDFCB3" w14:textId="77777777" w:rsidR="000C6D1E" w:rsidRPr="00FB1EC7" w:rsidRDefault="000C6D1E" w:rsidP="000C6D1E">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2B6455CA" w14:textId="77777777" w:rsidR="000C6D1E" w:rsidRPr="00FB1EC7" w:rsidRDefault="000C6D1E" w:rsidP="000C6D1E">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33BFC67" w14:textId="77777777" w:rsidR="000C6D1E" w:rsidRPr="00FB1EC7" w:rsidRDefault="000C6D1E" w:rsidP="000C6D1E">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w:t>
      </w:r>
      <w:r w:rsidRPr="00FB1EC7">
        <w:rPr>
          <w:rFonts w:ascii="GHEA Grapalat" w:hAnsi="GHEA Grapalat" w:cs="Sylfaen"/>
          <w:sz w:val="20"/>
          <w:szCs w:val="20"/>
          <w:lang w:val="hy-AM"/>
        </w:rPr>
        <w:lastRenderedPageBreak/>
        <w:t>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F4EC2F9" w14:textId="77777777" w:rsidR="000C6D1E" w:rsidRPr="00FB1EC7" w:rsidRDefault="000C6D1E" w:rsidP="000C6D1E">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3B9AB634" w14:textId="77777777" w:rsidR="000C6D1E" w:rsidRPr="00FB1EC7" w:rsidRDefault="000C6D1E" w:rsidP="000C6D1E">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394CCA86" w14:textId="77777777" w:rsidR="000C6D1E" w:rsidRPr="00FB1EC7"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024428" w14:textId="77777777" w:rsidR="000C6D1E" w:rsidRPr="00FB1EC7"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BFD8554" w14:textId="77777777" w:rsidR="000C6D1E" w:rsidRPr="00FB1EC7"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07F0B658" w14:textId="77777777" w:rsidR="000C6D1E" w:rsidRPr="00FB1EC7"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389004BE" w14:textId="77777777" w:rsidR="000C6D1E" w:rsidRPr="00FB1EC7"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9"/>
      </w:r>
    </w:p>
    <w:p w14:paraId="0812BE66" w14:textId="77777777" w:rsidR="000C6D1E" w:rsidRPr="004B2068" w:rsidRDefault="000C6D1E" w:rsidP="000C6D1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20"/>
      </w:r>
    </w:p>
    <w:p w14:paraId="521F0C92" w14:textId="77777777" w:rsidR="000C6D1E" w:rsidRPr="00FB1EC7" w:rsidRDefault="000C6D1E" w:rsidP="000C6D1E">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Pr>
          <w:rFonts w:ascii="GHEA Grapalat" w:hAnsi="GHEA Grapalat" w:cs="Sylfaen"/>
          <w:sz w:val="20"/>
          <w:lang w:val="hy-AM"/>
        </w:rPr>
        <w:t>7</w:t>
      </w:r>
      <w:r w:rsidRPr="004B2068">
        <w:rPr>
          <w:rFonts w:ascii="GHEA Grapalat" w:hAnsi="GHEA Grapalat" w:cs="Sylfaen"/>
          <w:sz w:val="20"/>
          <w:lang w:val="hy-AM"/>
        </w:rPr>
        <w:t xml:space="preserve">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0C321BC0" w14:textId="77777777" w:rsidR="000C6D1E" w:rsidRPr="00FB1EC7" w:rsidRDefault="000C6D1E" w:rsidP="000C6D1E">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795F5F00" w14:textId="77777777" w:rsidR="000C6D1E" w:rsidRPr="00FB1EC7" w:rsidRDefault="000C6D1E" w:rsidP="000C6D1E">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5ACC836D" w14:textId="77777777" w:rsidR="000C6D1E" w:rsidRPr="00FB1EC7" w:rsidRDefault="000C6D1E" w:rsidP="000C6D1E">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72DAD352" w14:textId="77777777" w:rsidR="000C6D1E" w:rsidRPr="004B2068" w:rsidRDefault="000C6D1E" w:rsidP="000C6D1E">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w:t>
      </w:r>
      <w:r w:rsidRPr="00FB1EC7">
        <w:rPr>
          <w:rFonts w:ascii="GHEA Grapalat" w:hAnsi="GHEA Grapalat" w:cs="Sylfaen"/>
          <w:sz w:val="20"/>
          <w:szCs w:val="20"/>
          <w:lang w:val="hy-AM"/>
        </w:rPr>
        <w:lastRenderedPageBreak/>
        <w:t>հրապարակվելուն հաջորդող օրվանից:</w:t>
      </w:r>
      <w:r w:rsidRPr="004B2068">
        <w:rPr>
          <w:rFonts w:ascii="GHEA Grapalat" w:hAnsi="GHEA Grapalat" w:cs="Sylfaen"/>
          <w:sz w:val="20"/>
          <w:szCs w:val="20"/>
          <w:lang w:val="hy-AM"/>
        </w:rPr>
        <w:t xml:space="preserve"> </w:t>
      </w:r>
      <w:r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B2068">
        <w:rPr>
          <w:rFonts w:ascii="GHEA Grapalat" w:hAnsi="GHEA Grapalat"/>
          <w:sz w:val="20"/>
          <w:szCs w:val="20"/>
          <w:lang w:val="hy-AM" w:eastAsia="ru-RU"/>
        </w:rPr>
        <w:t xml:space="preserve">Պատվիրատուն այն </w:t>
      </w:r>
      <w:r w:rsidRPr="00264EF3">
        <w:rPr>
          <w:rFonts w:ascii="GHEA Grapalat" w:hAnsi="GHEA Grapalat"/>
          <w:sz w:val="20"/>
          <w:szCs w:val="20"/>
          <w:lang w:val="hy-AM" w:eastAsia="ru-RU"/>
        </w:rPr>
        <w:t xml:space="preserve">ուղարկվում է նաև </w:t>
      </w:r>
      <w:r w:rsidRPr="004B2068">
        <w:rPr>
          <w:rFonts w:ascii="GHEA Grapalat" w:hAnsi="GHEA Grapalat"/>
          <w:sz w:val="20"/>
          <w:szCs w:val="20"/>
          <w:lang w:val="hy-AM" w:eastAsia="ru-RU"/>
        </w:rPr>
        <w:t xml:space="preserve">Կապալառուի </w:t>
      </w:r>
      <w:r w:rsidRPr="00264EF3">
        <w:rPr>
          <w:rFonts w:ascii="GHEA Grapalat" w:hAnsi="GHEA Grapalat"/>
          <w:sz w:val="20"/>
          <w:szCs w:val="20"/>
          <w:lang w:val="hy-AM" w:eastAsia="ru-RU"/>
        </w:rPr>
        <w:t>էլեկտրոնային փոստին:</w:t>
      </w:r>
    </w:p>
    <w:p w14:paraId="4FE9F21D" w14:textId="77777777" w:rsidR="000C6D1E" w:rsidRPr="00FB1EC7" w:rsidRDefault="000C6D1E" w:rsidP="000C6D1E">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CFA3027" w14:textId="53B3D849"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w:t>
      </w:r>
      <w:r w:rsidR="000F084C" w:rsidRPr="00140305">
        <w:rPr>
          <w:rFonts w:ascii="GHEA Grapalat" w:hAnsi="GHEA Grapalat" w:cs="Times Armenian"/>
          <w:sz w:val="20"/>
          <w:szCs w:val="20"/>
          <w:lang w:val="hy-AM"/>
        </w:rPr>
        <w:t xml:space="preserve"> </w:t>
      </w:r>
      <w:r w:rsidR="000F084C" w:rsidRPr="00FB1EC7">
        <w:rPr>
          <w:rFonts w:ascii="GHEA Grapalat" w:hAnsi="GHEA Grapalat" w:cs="Times Armenian"/>
          <w:sz w:val="20"/>
          <w:szCs w:val="20"/>
          <w:lang w:val="hy-AM"/>
        </w:rPr>
        <w:t>N 1</w:t>
      </w:r>
      <w:r w:rsidR="000F084C" w:rsidRPr="00140305">
        <w:rPr>
          <w:rFonts w:ascii="GHEA Grapalat" w:hAnsi="GHEA Grapalat" w:cs="Times Armenian"/>
          <w:sz w:val="20"/>
          <w:szCs w:val="20"/>
          <w:lang w:val="hy-AM"/>
        </w:rPr>
        <w:t>-1</w:t>
      </w:r>
      <w:r w:rsidR="000F084C" w:rsidRPr="00FB1EC7">
        <w:rPr>
          <w:rFonts w:ascii="GHEA Grapalat" w:hAnsi="GHEA Grapalat" w:cs="Times Armenian"/>
          <w:sz w:val="20"/>
          <w:szCs w:val="20"/>
          <w:lang w:val="hy-AM"/>
        </w:rPr>
        <w:t xml:space="preserve">, </w:t>
      </w:r>
      <w:r w:rsidRPr="00FB1EC7">
        <w:rPr>
          <w:rFonts w:ascii="GHEA Grapalat" w:hAnsi="GHEA Grapalat" w:cs="Times Armenian"/>
          <w:sz w:val="20"/>
          <w:szCs w:val="20"/>
          <w:lang w:val="hy-AM"/>
        </w:rPr>
        <w:t xml:space="preserve">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05163E69" w14:textId="77777777" w:rsidR="000C6D1E" w:rsidRPr="00FB1EC7" w:rsidRDefault="000C6D1E" w:rsidP="000C6D1E">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4164E762" w14:textId="26D2270C" w:rsidR="000C6D1E" w:rsidRPr="0074099B" w:rsidRDefault="003A3827" w:rsidP="000C6D1E">
      <w:pPr>
        <w:ind w:firstLine="708"/>
        <w:jc w:val="both"/>
        <w:rPr>
          <w:rFonts w:ascii="GHEA Grapalat" w:hAnsi="GHEA Grapalat"/>
          <w:b/>
          <w:sz w:val="20"/>
          <w:szCs w:val="20"/>
          <w:vertAlign w:val="superscript"/>
          <w:lang w:val="hy-AM" w:eastAsia="ru-RU"/>
        </w:rPr>
      </w:pPr>
      <w:r w:rsidRPr="003A3827">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w:t>
      </w:r>
      <w:r w:rsidRPr="00E6597C">
        <w:rPr>
          <w:rFonts w:ascii="GHEA Grapalat" w:hAnsi="GHEA Grapalat"/>
          <w:sz w:val="20"/>
          <w:szCs w:val="20"/>
          <w:lang w:val="hy-AM" w:eastAsia="ru-RU"/>
        </w:rPr>
        <w:t xml:space="preserve"> </w:t>
      </w:r>
      <w:r w:rsidR="000C6D1E" w:rsidRPr="0074099B">
        <w:rPr>
          <w:rFonts w:ascii="GHEA Grapalat" w:hAnsi="GHEA Grapalat"/>
          <w:b/>
          <w:sz w:val="20"/>
          <w:szCs w:val="20"/>
          <w:lang w:val="hy-AM" w:eastAsia="ru-RU"/>
        </w:rPr>
        <w:t>լուծվում է:</w:t>
      </w:r>
      <w:r w:rsidR="000C6D1E" w:rsidRPr="0074099B">
        <w:rPr>
          <w:rFonts w:ascii="GHEA Grapalat" w:hAnsi="GHEA Grapalat"/>
          <w:b/>
          <w:sz w:val="20"/>
          <w:szCs w:val="20"/>
          <w:vertAlign w:val="superscript"/>
          <w:lang w:val="hy-AM" w:eastAsia="ru-RU"/>
        </w:rPr>
        <w:t>35</w:t>
      </w:r>
      <w:r w:rsidR="000C6D1E" w:rsidRPr="0074099B">
        <w:rPr>
          <w:rStyle w:val="FootnoteReference"/>
          <w:rFonts w:ascii="GHEA Grapalat" w:hAnsi="GHEA Grapalat"/>
          <w:b/>
          <w:color w:val="FFFFFF"/>
          <w:sz w:val="20"/>
          <w:szCs w:val="20"/>
          <w:lang w:val="hy-AM" w:eastAsia="ru-RU"/>
        </w:rPr>
        <w:footnoteReference w:id="21"/>
      </w:r>
    </w:p>
    <w:p w14:paraId="7073B92D" w14:textId="77777777" w:rsidR="000C6D1E" w:rsidRPr="00FB1EC7" w:rsidRDefault="000C6D1E" w:rsidP="000C6D1E">
      <w:pPr>
        <w:ind w:firstLine="709"/>
        <w:jc w:val="both"/>
        <w:rPr>
          <w:rFonts w:ascii="GHEA Grapalat" w:hAnsi="GHEA Grapalat"/>
          <w:b/>
          <w:lang w:val="hy-AM"/>
        </w:rPr>
      </w:pPr>
    </w:p>
    <w:p w14:paraId="2293F666" w14:textId="77777777" w:rsidR="000C6D1E" w:rsidRPr="00FB1EC7" w:rsidRDefault="000C6D1E" w:rsidP="000C6D1E">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2160750F" w14:textId="77777777" w:rsidR="000C6D1E" w:rsidRPr="00FB1EC7" w:rsidRDefault="000C6D1E" w:rsidP="000C6D1E">
      <w:pPr>
        <w:ind w:firstLine="709"/>
        <w:jc w:val="both"/>
        <w:rPr>
          <w:rFonts w:ascii="GHEA Grapalat" w:hAnsi="GHEA Grapalat" w:cs="Sylfaen"/>
          <w:b/>
          <w:lang w:val="hy-AM"/>
        </w:rPr>
      </w:pPr>
    </w:p>
    <w:p w14:paraId="0C77774D" w14:textId="77777777" w:rsidR="000C6D1E" w:rsidRPr="00FB1EC7" w:rsidRDefault="000C6D1E" w:rsidP="000C6D1E">
      <w:pPr>
        <w:ind w:firstLine="709"/>
        <w:jc w:val="both"/>
        <w:rPr>
          <w:rFonts w:ascii="GHEA Grapalat" w:hAnsi="GHEA Grapalat" w:cs="Sylfaen"/>
          <w:b/>
          <w:lang w:val="hy-AM"/>
        </w:rPr>
      </w:pPr>
    </w:p>
    <w:tbl>
      <w:tblPr>
        <w:tblW w:w="0" w:type="auto"/>
        <w:tblInd w:w="931" w:type="dxa"/>
        <w:tblLayout w:type="fixed"/>
        <w:tblLook w:val="0000" w:firstRow="0" w:lastRow="0" w:firstColumn="0" w:lastColumn="0" w:noHBand="0" w:noVBand="0"/>
      </w:tblPr>
      <w:tblGrid>
        <w:gridCol w:w="4536"/>
        <w:gridCol w:w="4111"/>
      </w:tblGrid>
      <w:tr w:rsidR="00025BF2" w:rsidRPr="00E6597C" w14:paraId="1C24D1DC" w14:textId="77777777" w:rsidTr="00BF5D6E">
        <w:tc>
          <w:tcPr>
            <w:tcW w:w="4536" w:type="dxa"/>
          </w:tcPr>
          <w:p w14:paraId="1CD5FA4E" w14:textId="77777777" w:rsidR="00025BF2" w:rsidRPr="00E6597C" w:rsidRDefault="00025BF2" w:rsidP="00BF5D6E">
            <w:pPr>
              <w:jc w:val="center"/>
              <w:rPr>
                <w:rFonts w:ascii="GHEA Grapalat" w:hAnsi="GHEA Grapalat"/>
                <w:b/>
                <w:sz w:val="20"/>
                <w:lang w:val="hy-AM"/>
              </w:rPr>
            </w:pPr>
            <w:r w:rsidRPr="00E6597C">
              <w:rPr>
                <w:rFonts w:ascii="GHEA Grapalat" w:hAnsi="GHEA Grapalat"/>
                <w:b/>
                <w:sz w:val="20"/>
                <w:lang w:val="hy-AM"/>
              </w:rPr>
              <w:t>Պ Ա Տ Վ Ի Ր Ա Տ ՈՒ</w:t>
            </w:r>
          </w:p>
          <w:p w14:paraId="57F04938" w14:textId="77777777" w:rsidR="00025BF2" w:rsidRPr="00E6597C" w:rsidRDefault="00025BF2" w:rsidP="00BF5D6E">
            <w:pPr>
              <w:jc w:val="center"/>
              <w:rPr>
                <w:rFonts w:ascii="GHEA Grapalat" w:hAnsi="GHEA Grapalat"/>
                <w:b/>
                <w:sz w:val="20"/>
                <w:lang w:val="hy-AM"/>
              </w:rPr>
            </w:pPr>
          </w:p>
          <w:p w14:paraId="3835BCBD" w14:textId="77777777" w:rsidR="00025BF2" w:rsidRPr="000A0060" w:rsidRDefault="00025BF2" w:rsidP="00BF5D6E">
            <w:pPr>
              <w:jc w:val="center"/>
              <w:rPr>
                <w:rFonts w:ascii="Arial LatArm" w:hAnsi="Arial LatArm" w:cs="Sylfaen"/>
                <w:b/>
                <w:bCs/>
                <w:sz w:val="20"/>
                <w:lang w:val="pt-BR"/>
              </w:rPr>
            </w:pPr>
            <w:r w:rsidRPr="000A0060">
              <w:rPr>
                <w:rFonts w:ascii="Arial LatArm" w:hAnsi="Arial LatArm" w:cs="Sylfaen"/>
                <w:b/>
                <w:bCs/>
                <w:lang w:val="pt-BR"/>
              </w:rPr>
              <w:t>§</w:t>
            </w:r>
            <w:r w:rsidRPr="000A0060">
              <w:rPr>
                <w:rFonts w:ascii="Arial LatArm" w:hAnsi="Arial LatArm" w:cs="Sylfaen"/>
                <w:b/>
                <w:bCs/>
                <w:sz w:val="20"/>
                <w:lang w:val="pt-BR"/>
              </w:rPr>
              <w:t xml:space="preserve">ºñù³ÕÉáõÛë¦ ö´À </w:t>
            </w:r>
          </w:p>
          <w:p w14:paraId="00967EDF" w14:textId="77777777" w:rsidR="00025BF2" w:rsidRPr="000A0060" w:rsidRDefault="00025BF2" w:rsidP="00BF5D6E">
            <w:pPr>
              <w:jc w:val="center"/>
              <w:rPr>
                <w:rFonts w:ascii="Arial LatArm" w:hAnsi="Arial LatArm" w:cs="Sylfaen"/>
                <w:bCs/>
                <w:sz w:val="20"/>
                <w:lang w:val="pt-BR"/>
              </w:rPr>
            </w:pPr>
            <w:r w:rsidRPr="000A0060">
              <w:rPr>
                <w:rFonts w:ascii="Arial LatArm" w:hAnsi="Arial LatArm" w:cs="Sylfaen"/>
                <w:bCs/>
                <w:sz w:val="20"/>
                <w:lang w:val="pt-BR"/>
              </w:rPr>
              <w:t>ù. ºñ¨³Ý ´áõ½³Ý¹Ç 1/4, ÎáÙÇï³ë 28</w:t>
            </w:r>
          </w:p>
          <w:p w14:paraId="288DED2E" w14:textId="77777777" w:rsidR="00025BF2" w:rsidRPr="000A0060" w:rsidRDefault="00025BF2" w:rsidP="00BF5D6E">
            <w:pPr>
              <w:jc w:val="center"/>
              <w:rPr>
                <w:rFonts w:ascii="Arial LatArm" w:hAnsi="Arial LatArm" w:cs="Sylfaen"/>
                <w:bCs/>
                <w:sz w:val="20"/>
                <w:lang w:val="pt-BR"/>
              </w:rPr>
            </w:pPr>
            <w:r w:rsidRPr="000A0060">
              <w:rPr>
                <w:rFonts w:ascii="Arial LatArm" w:hAnsi="Arial LatArm" w:cs="Sylfaen"/>
                <w:bCs/>
                <w:sz w:val="20"/>
                <w:lang w:val="pt-BR"/>
              </w:rPr>
              <w:t xml:space="preserve">    §²ð²ð²î´²ÜÎ¦ ´´À</w:t>
            </w:r>
          </w:p>
          <w:p w14:paraId="67D0D214" w14:textId="77777777" w:rsidR="00025BF2" w:rsidRPr="000A0060" w:rsidRDefault="00025BF2" w:rsidP="00BF5D6E">
            <w:pPr>
              <w:jc w:val="center"/>
              <w:rPr>
                <w:rFonts w:ascii="Arial LatArm" w:hAnsi="Arial LatArm" w:cs="Sylfaen"/>
                <w:bCs/>
                <w:sz w:val="20"/>
                <w:lang w:val="pt-BR"/>
              </w:rPr>
            </w:pPr>
            <w:r w:rsidRPr="000A0060">
              <w:rPr>
                <w:rFonts w:ascii="Arial LatArm" w:hAnsi="Arial LatArm" w:cs="Sylfaen"/>
                <w:bCs/>
                <w:sz w:val="20"/>
                <w:lang w:val="pt-BR"/>
              </w:rPr>
              <w:t xml:space="preserve">     Ð/Ð 1510004597930100 ÐìÐÐ 02504913 </w:t>
            </w:r>
          </w:p>
          <w:p w14:paraId="511842D6" w14:textId="77777777" w:rsidR="00025BF2" w:rsidRPr="000A0060" w:rsidRDefault="00025BF2" w:rsidP="00BF5D6E">
            <w:pPr>
              <w:jc w:val="center"/>
              <w:rPr>
                <w:rFonts w:ascii="Sylfaen" w:hAnsi="Sylfaen"/>
                <w:lang w:val="pt-BR"/>
              </w:rPr>
            </w:pPr>
            <w:r w:rsidRPr="000A0060">
              <w:rPr>
                <w:rFonts w:ascii="Arial LatArm" w:hAnsi="Arial LatArm" w:cs="Sylfaen"/>
                <w:bCs/>
                <w:sz w:val="20"/>
                <w:lang w:val="pt-BR"/>
              </w:rPr>
              <w:t>¾É. ÷áëï.</w:t>
            </w:r>
            <w:r w:rsidRPr="000A0060">
              <w:rPr>
                <w:rFonts w:ascii="GHEA Grapalat" w:hAnsi="GHEA Grapalat" w:cs="Sylfaen"/>
                <w:lang w:val="pt-BR"/>
              </w:rPr>
              <w:t xml:space="preserve"> </w:t>
            </w:r>
            <w:r w:rsidRPr="000A0060">
              <w:rPr>
                <w:lang w:val="pt-BR"/>
              </w:rPr>
              <w:t>y</w:t>
            </w:r>
            <w:hyperlink r:id="rId11" w:history="1">
              <w:r w:rsidRPr="000A0060">
                <w:rPr>
                  <w:lang w:val="pt-BR"/>
                </w:rPr>
                <w:t>erqaxluys@yerevan.am</w:t>
              </w:r>
            </w:hyperlink>
            <w:r w:rsidRPr="000A0060">
              <w:rPr>
                <w:rFonts w:ascii="Sylfaen" w:hAnsi="Sylfaen"/>
                <w:lang w:val="pt-BR"/>
              </w:rPr>
              <w:t xml:space="preserve">,       </w:t>
            </w:r>
          </w:p>
          <w:p w14:paraId="2AC8EDC0" w14:textId="77777777" w:rsidR="00025BF2" w:rsidRPr="000A0060" w:rsidRDefault="00025BF2" w:rsidP="00BF5D6E">
            <w:pPr>
              <w:jc w:val="center"/>
              <w:rPr>
                <w:rFonts w:ascii="Arial LatArm" w:hAnsi="Arial LatArm" w:cs="Sylfaen"/>
                <w:bCs/>
                <w:sz w:val="20"/>
                <w:lang w:val="pt-BR"/>
              </w:rPr>
            </w:pPr>
          </w:p>
          <w:p w14:paraId="7955A8B3" w14:textId="77777777" w:rsidR="00025BF2" w:rsidRPr="000A0060" w:rsidRDefault="00025BF2" w:rsidP="00BF5D6E">
            <w:pPr>
              <w:jc w:val="center"/>
              <w:rPr>
                <w:rFonts w:ascii="Arial LatArm" w:hAnsi="Arial LatArm" w:cs="Sylfaen"/>
                <w:bCs/>
                <w:sz w:val="20"/>
                <w:lang w:val="pt-BR"/>
              </w:rPr>
            </w:pPr>
          </w:p>
          <w:p w14:paraId="6635E5F1" w14:textId="77777777" w:rsidR="00025BF2" w:rsidRPr="000A0060" w:rsidRDefault="00025BF2" w:rsidP="00BF5D6E">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3CC345C3" w14:textId="0C21C953" w:rsidR="00025BF2" w:rsidRPr="00DF6EBB" w:rsidRDefault="00025BF2" w:rsidP="00BF5D6E">
            <w:pPr>
              <w:rPr>
                <w:rFonts w:ascii="Arial LatArm" w:hAnsi="Arial LatArm" w:cs="Sylfaen"/>
                <w:bCs/>
                <w:sz w:val="20"/>
              </w:rPr>
            </w:pPr>
            <w:r w:rsidRPr="000A0060">
              <w:rPr>
                <w:rFonts w:ascii="Arial LatArm" w:hAnsi="Arial LatArm" w:cs="Sylfaen"/>
                <w:bCs/>
                <w:sz w:val="20"/>
                <w:lang w:val="pt-BR"/>
              </w:rPr>
              <w:t xml:space="preserve">         </w:t>
            </w:r>
            <w:r w:rsidR="00A365CC">
              <w:rPr>
                <w:rFonts w:ascii="Arial LatArm" w:hAnsi="Arial LatArm" w:cs="Sylfaen"/>
                <w:bCs/>
                <w:sz w:val="20"/>
                <w:lang w:val="pt-BR"/>
              </w:rPr>
              <w:t xml:space="preserve">                  </w:t>
            </w:r>
            <w:r w:rsidRPr="000A0060">
              <w:rPr>
                <w:rFonts w:ascii="Arial LatArm" w:hAnsi="Arial LatArm" w:cs="Sylfaen"/>
                <w:bCs/>
                <w:sz w:val="20"/>
                <w:lang w:val="pt-BR"/>
              </w:rPr>
              <w:t xml:space="preserve"> </w:t>
            </w:r>
            <w:r w:rsidRPr="00DF6EBB">
              <w:rPr>
                <w:rFonts w:ascii="Arial LatArm" w:hAnsi="Arial LatArm" w:cs="Sylfaen"/>
                <w:bCs/>
                <w:sz w:val="16"/>
              </w:rPr>
              <w:t>ëïáñ³·ñáõÃÛáõÝ</w:t>
            </w:r>
          </w:p>
          <w:p w14:paraId="2A58234E" w14:textId="77777777" w:rsidR="00025BF2" w:rsidRPr="00DF6EBB" w:rsidRDefault="00025BF2" w:rsidP="00BF5D6E">
            <w:pPr>
              <w:jc w:val="center"/>
              <w:rPr>
                <w:rFonts w:ascii="Arial LatArm" w:hAnsi="Arial LatArm" w:cs="Sylfaen"/>
                <w:bCs/>
                <w:sz w:val="20"/>
              </w:rPr>
            </w:pPr>
            <w:r w:rsidRPr="00DF6EBB">
              <w:rPr>
                <w:rFonts w:ascii="Arial LatArm" w:hAnsi="Arial LatArm" w:cs="Sylfaen"/>
                <w:bCs/>
                <w:sz w:val="20"/>
              </w:rPr>
              <w:t xml:space="preserve">                                       Î©î</w:t>
            </w:r>
          </w:p>
          <w:p w14:paraId="124F3C88" w14:textId="77777777" w:rsidR="00025BF2" w:rsidRPr="00E6597C" w:rsidRDefault="00025BF2" w:rsidP="00BF5D6E">
            <w:pPr>
              <w:rPr>
                <w:rFonts w:ascii="GHEA Grapalat" w:hAnsi="GHEA Grapalat"/>
                <w:sz w:val="20"/>
                <w:lang w:val="pt-BR"/>
              </w:rPr>
            </w:pPr>
          </w:p>
          <w:p w14:paraId="04D1F50B" w14:textId="77777777" w:rsidR="00025BF2" w:rsidRPr="00E6597C" w:rsidRDefault="00025BF2" w:rsidP="00BF5D6E">
            <w:pPr>
              <w:rPr>
                <w:rFonts w:ascii="GHEA Grapalat" w:hAnsi="GHEA Grapalat"/>
                <w:sz w:val="20"/>
                <w:lang w:val="pt-BR"/>
              </w:rPr>
            </w:pPr>
          </w:p>
        </w:tc>
        <w:tc>
          <w:tcPr>
            <w:tcW w:w="4111" w:type="dxa"/>
          </w:tcPr>
          <w:p w14:paraId="05B24CFD" w14:textId="77777777" w:rsidR="00025BF2" w:rsidRPr="00E6597C" w:rsidRDefault="00025BF2" w:rsidP="00BF5D6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24403CE9" w14:textId="77777777" w:rsidR="00025BF2" w:rsidRPr="00E6597C" w:rsidRDefault="00025BF2" w:rsidP="00BF5D6E">
            <w:pPr>
              <w:spacing w:line="360" w:lineRule="auto"/>
              <w:jc w:val="center"/>
              <w:rPr>
                <w:rFonts w:ascii="GHEA Grapalat" w:hAnsi="GHEA Grapalat"/>
                <w:b/>
                <w:sz w:val="20"/>
                <w:lang w:val="nb-NO"/>
              </w:rPr>
            </w:pPr>
          </w:p>
          <w:p w14:paraId="4F6D768F" w14:textId="77777777" w:rsidR="00025BF2" w:rsidRDefault="00025BF2" w:rsidP="00BF5D6E">
            <w:pPr>
              <w:rPr>
                <w:rFonts w:ascii="GHEA Grapalat" w:hAnsi="GHEA Grapalat"/>
                <w:sz w:val="20"/>
                <w:lang w:val="pt-BR"/>
              </w:rPr>
            </w:pPr>
            <w:r w:rsidRPr="00E6597C">
              <w:rPr>
                <w:rFonts w:ascii="GHEA Grapalat" w:hAnsi="GHEA Grapalat"/>
                <w:sz w:val="20"/>
                <w:lang w:val="pt-BR"/>
              </w:rPr>
              <w:t xml:space="preserve">          </w:t>
            </w:r>
          </w:p>
          <w:p w14:paraId="356A2377" w14:textId="77777777" w:rsidR="00025BF2" w:rsidRDefault="00025BF2" w:rsidP="00BF5D6E">
            <w:pPr>
              <w:rPr>
                <w:rFonts w:ascii="GHEA Grapalat" w:hAnsi="GHEA Grapalat"/>
                <w:sz w:val="20"/>
                <w:lang w:val="pt-BR"/>
              </w:rPr>
            </w:pPr>
          </w:p>
          <w:p w14:paraId="43DF6C10" w14:textId="77777777" w:rsidR="00025BF2" w:rsidRDefault="00025BF2" w:rsidP="00BF5D6E">
            <w:pPr>
              <w:rPr>
                <w:rFonts w:ascii="GHEA Grapalat" w:hAnsi="GHEA Grapalat"/>
                <w:sz w:val="20"/>
                <w:lang w:val="pt-BR"/>
              </w:rPr>
            </w:pPr>
          </w:p>
          <w:p w14:paraId="6D4187DD" w14:textId="77777777" w:rsidR="00025BF2" w:rsidRDefault="00025BF2" w:rsidP="00BF5D6E">
            <w:pPr>
              <w:rPr>
                <w:rFonts w:ascii="GHEA Grapalat" w:hAnsi="GHEA Grapalat"/>
                <w:sz w:val="20"/>
                <w:lang w:val="pt-BR"/>
              </w:rPr>
            </w:pPr>
          </w:p>
          <w:p w14:paraId="06061243" w14:textId="77777777" w:rsidR="00025BF2" w:rsidRDefault="00025BF2" w:rsidP="00BF5D6E">
            <w:pPr>
              <w:rPr>
                <w:rFonts w:ascii="GHEA Grapalat" w:hAnsi="GHEA Grapalat"/>
                <w:sz w:val="20"/>
                <w:lang w:val="pt-BR"/>
              </w:rPr>
            </w:pPr>
          </w:p>
          <w:p w14:paraId="31F75A40" w14:textId="77777777" w:rsidR="00025BF2" w:rsidRDefault="00025BF2" w:rsidP="00BF5D6E">
            <w:pPr>
              <w:rPr>
                <w:rFonts w:ascii="GHEA Grapalat" w:hAnsi="GHEA Grapalat"/>
                <w:sz w:val="20"/>
                <w:lang w:val="pt-BR"/>
              </w:rPr>
            </w:pPr>
          </w:p>
          <w:p w14:paraId="794E0EC8" w14:textId="77777777" w:rsidR="00025BF2" w:rsidRPr="00E6597C" w:rsidRDefault="00025BF2" w:rsidP="00BF5D6E">
            <w:pPr>
              <w:rPr>
                <w:rFonts w:ascii="GHEA Grapalat" w:hAnsi="GHEA Grapalat"/>
                <w:sz w:val="20"/>
                <w:lang w:val="pt-BR"/>
              </w:rPr>
            </w:pPr>
          </w:p>
          <w:p w14:paraId="4299FE13" w14:textId="77777777" w:rsidR="00025BF2" w:rsidRPr="00E6597C" w:rsidRDefault="00025BF2" w:rsidP="00BF5D6E">
            <w:pPr>
              <w:rPr>
                <w:rFonts w:ascii="GHEA Grapalat" w:hAnsi="GHEA Grapalat"/>
                <w:sz w:val="20"/>
                <w:lang w:val="pt-BR"/>
              </w:rPr>
            </w:pPr>
            <w:r w:rsidRPr="00E6597C">
              <w:rPr>
                <w:rFonts w:ascii="GHEA Grapalat" w:hAnsi="GHEA Grapalat"/>
                <w:sz w:val="20"/>
                <w:lang w:val="pt-BR"/>
              </w:rPr>
              <w:t xml:space="preserve">         --------------------------------------------</w:t>
            </w:r>
          </w:p>
          <w:p w14:paraId="28B4FCA4" w14:textId="77777777" w:rsidR="00025BF2" w:rsidRPr="00E6597C" w:rsidRDefault="00025BF2" w:rsidP="00BF5D6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424CDBF8" w14:textId="77777777" w:rsidR="00025BF2" w:rsidRPr="00E6597C" w:rsidRDefault="00025BF2" w:rsidP="00BF5D6E">
            <w:pPr>
              <w:rPr>
                <w:rFonts w:ascii="GHEA Grapalat" w:hAnsi="GHEA Grapalat"/>
                <w:sz w:val="16"/>
                <w:szCs w:val="16"/>
                <w:lang w:val="pt-BR"/>
              </w:rPr>
            </w:pPr>
            <w:r w:rsidRPr="00E6597C">
              <w:rPr>
                <w:rFonts w:ascii="GHEA Grapalat" w:hAnsi="GHEA Grapalat"/>
                <w:sz w:val="16"/>
                <w:szCs w:val="16"/>
                <w:lang w:val="pt-BR"/>
              </w:rPr>
              <w:t xml:space="preserve">                                  </w:t>
            </w:r>
          </w:p>
          <w:p w14:paraId="199FA25F" w14:textId="77777777" w:rsidR="00025BF2" w:rsidRPr="00E6597C" w:rsidRDefault="00025BF2" w:rsidP="00BF5D6E">
            <w:pPr>
              <w:rPr>
                <w:rFonts w:ascii="GHEA Grapalat" w:hAnsi="GHEA Grapalat"/>
                <w:b/>
                <w:sz w:val="20"/>
                <w:lang w:val="nb-NO"/>
              </w:rPr>
            </w:pPr>
            <w:r w:rsidRPr="00E6597C">
              <w:rPr>
                <w:rFonts w:ascii="GHEA Grapalat" w:hAnsi="GHEA Grapalat"/>
                <w:sz w:val="16"/>
                <w:szCs w:val="16"/>
                <w:lang w:val="pt-BR"/>
              </w:rPr>
              <w:t xml:space="preserve">                                        Կ.Տ.</w:t>
            </w:r>
          </w:p>
        </w:tc>
      </w:tr>
    </w:tbl>
    <w:p w14:paraId="46A080D7" w14:textId="77777777" w:rsidR="000C6D1E" w:rsidRPr="00FB1EC7" w:rsidRDefault="000C6D1E" w:rsidP="000C6D1E">
      <w:pPr>
        <w:ind w:firstLine="709"/>
        <w:jc w:val="both"/>
        <w:rPr>
          <w:rFonts w:ascii="GHEA Grapalat" w:hAnsi="GHEA Grapalat" w:cs="Arial"/>
          <w:b/>
        </w:rPr>
      </w:pPr>
    </w:p>
    <w:p w14:paraId="167BA2CE" w14:textId="77777777" w:rsidR="000C6D1E" w:rsidRPr="00FB1EC7" w:rsidRDefault="000C6D1E" w:rsidP="000C6D1E">
      <w:pPr>
        <w:ind w:firstLine="567"/>
        <w:rPr>
          <w:rFonts w:ascii="GHEA Grapalat" w:hAnsi="GHEA Grapalat"/>
          <w:i/>
        </w:rPr>
      </w:pPr>
    </w:p>
    <w:p w14:paraId="2021857D" w14:textId="77777777" w:rsidR="000C6D1E" w:rsidRPr="00FB1EC7" w:rsidRDefault="000C6D1E" w:rsidP="000C6D1E">
      <w:pPr>
        <w:ind w:firstLine="567"/>
        <w:rPr>
          <w:rFonts w:ascii="GHEA Grapalat" w:hAnsi="GHEA Grapalat"/>
          <w:i/>
        </w:rPr>
      </w:pPr>
    </w:p>
    <w:p w14:paraId="410ADF48" w14:textId="77777777" w:rsidR="000C6D1E" w:rsidRPr="00FB1EC7" w:rsidRDefault="000C6D1E" w:rsidP="000C6D1E">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5924A2F3" w14:textId="77777777" w:rsidR="000C6D1E" w:rsidRPr="00FB1EC7" w:rsidRDefault="000C6D1E" w:rsidP="000C6D1E">
      <w:pPr>
        <w:ind w:firstLine="567"/>
        <w:rPr>
          <w:rFonts w:ascii="GHEA Grapalat" w:hAnsi="GHEA Grapalat"/>
          <w:i/>
          <w:sz w:val="20"/>
          <w:szCs w:val="20"/>
          <w:lang w:val="hy-AM"/>
        </w:rPr>
      </w:pPr>
      <w:r w:rsidRPr="00FB1EC7">
        <w:rPr>
          <w:rFonts w:ascii="GHEA Grapalat" w:hAnsi="GHEA Grapalat"/>
          <w:i/>
          <w:sz w:val="20"/>
          <w:szCs w:val="20"/>
          <w:lang w:val="hy-AM"/>
        </w:rPr>
        <w:br w:type="page"/>
      </w:r>
    </w:p>
    <w:p w14:paraId="6D8C1D4A" w14:textId="77777777" w:rsidR="000C6D1E" w:rsidRDefault="000C6D1E" w:rsidP="000C6D1E">
      <w:pPr>
        <w:ind w:firstLine="567"/>
        <w:jc w:val="right"/>
        <w:rPr>
          <w:rFonts w:ascii="GHEA Grapalat" w:hAnsi="GHEA Grapalat"/>
          <w:i/>
          <w:lang w:val="hy-AM"/>
        </w:rPr>
      </w:pPr>
    </w:p>
    <w:p w14:paraId="180D3297" w14:textId="77777777" w:rsidR="00E30ED9" w:rsidRPr="00FB1EC7" w:rsidRDefault="00E30ED9" w:rsidP="000C6D1E">
      <w:pPr>
        <w:ind w:firstLine="567"/>
        <w:jc w:val="right"/>
        <w:rPr>
          <w:rFonts w:ascii="GHEA Grapalat" w:hAnsi="GHEA Grapalat"/>
          <w:i/>
          <w:lang w:val="hy-AM"/>
        </w:rPr>
      </w:pPr>
    </w:p>
    <w:p w14:paraId="2AEB1010" w14:textId="77777777" w:rsidR="0074099B" w:rsidRPr="00FB1EC7" w:rsidRDefault="0074099B" w:rsidP="0074099B">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16D4126D" w14:textId="0C95D2DA" w:rsidR="0074099B" w:rsidRPr="00FB1EC7" w:rsidRDefault="0074099B" w:rsidP="0074099B">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w:t>
      </w:r>
      <w:r w:rsidR="008203A4">
        <w:rPr>
          <w:rFonts w:ascii="GHEA Grapalat" w:hAnsi="GHEA Grapalat"/>
          <w:i/>
          <w:sz w:val="20"/>
          <w:szCs w:val="20"/>
          <w:lang w:val="pt-BR"/>
        </w:rPr>
        <w:t>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60D3A68E" w14:textId="44299D80" w:rsidR="0074099B" w:rsidRDefault="00EA0291" w:rsidP="00EA0291">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0074099B" w:rsidRPr="00FB1EC7">
        <w:rPr>
          <w:rFonts w:ascii="GHEA Grapalat" w:hAnsi="GHEA Grapalat" w:cs="Sylfaen"/>
          <w:i/>
          <w:sz w:val="20"/>
          <w:szCs w:val="20"/>
          <w:lang w:val="pt-BR"/>
        </w:rPr>
        <w:t>ծածկագրով պայմանագրի</w:t>
      </w:r>
    </w:p>
    <w:p w14:paraId="32A96FF3" w14:textId="77777777" w:rsidR="0074099B" w:rsidRDefault="0074099B" w:rsidP="0074099B">
      <w:pPr>
        <w:jc w:val="right"/>
        <w:rPr>
          <w:rFonts w:ascii="GHEA Grapalat" w:hAnsi="GHEA Grapalat" w:cs="Sylfaen"/>
          <w:i/>
          <w:sz w:val="20"/>
          <w:szCs w:val="20"/>
          <w:lang w:val="pt-BR"/>
        </w:rPr>
      </w:pPr>
    </w:p>
    <w:p w14:paraId="1DE29224" w14:textId="77777777" w:rsidR="00E30ED9" w:rsidRDefault="00E30ED9" w:rsidP="0074099B">
      <w:pPr>
        <w:jc w:val="right"/>
        <w:rPr>
          <w:rFonts w:ascii="GHEA Grapalat" w:hAnsi="GHEA Grapalat" w:cs="Sylfaen"/>
          <w:i/>
          <w:sz w:val="20"/>
          <w:szCs w:val="20"/>
          <w:lang w:val="pt-BR"/>
        </w:rPr>
      </w:pPr>
    </w:p>
    <w:p w14:paraId="2938995E" w14:textId="77777777" w:rsidR="0074099B" w:rsidRPr="00140305" w:rsidRDefault="0074099B" w:rsidP="0074099B">
      <w:pPr>
        <w:jc w:val="center"/>
        <w:rPr>
          <w:rFonts w:ascii="GHEA Grapalat" w:hAnsi="GHEA Grapalat"/>
          <w:b/>
          <w:bCs/>
          <w:color w:val="000000"/>
          <w:lang w:val="pt-BR"/>
        </w:rPr>
      </w:pPr>
      <w:r w:rsidRPr="00BA0618">
        <w:rPr>
          <w:rFonts w:ascii="GHEA Grapalat" w:hAnsi="GHEA Grapalat"/>
          <w:b/>
          <w:bCs/>
          <w:color w:val="000000"/>
        </w:rPr>
        <w:t>ԾԱՎԱԼԱԹԵՐԹ</w:t>
      </w:r>
      <w:r w:rsidRPr="00140305">
        <w:rPr>
          <w:rFonts w:ascii="GHEA Grapalat" w:hAnsi="GHEA Grapalat"/>
          <w:b/>
          <w:bCs/>
          <w:color w:val="000000"/>
          <w:lang w:val="pt-BR"/>
        </w:rPr>
        <w:t>-</w:t>
      </w:r>
      <w:r w:rsidRPr="00BA0618">
        <w:rPr>
          <w:rFonts w:ascii="GHEA Grapalat" w:hAnsi="GHEA Grapalat"/>
          <w:b/>
          <w:bCs/>
          <w:color w:val="000000"/>
        </w:rPr>
        <w:t>ՆԱԽԱՀԱՇԻՎ</w:t>
      </w:r>
    </w:p>
    <w:p w14:paraId="7B6067B0" w14:textId="77777777" w:rsidR="0074099B" w:rsidRPr="00FB1EC7" w:rsidRDefault="0074099B" w:rsidP="0074099B">
      <w:pPr>
        <w:jc w:val="right"/>
        <w:rPr>
          <w:rFonts w:ascii="GHEA Grapalat" w:hAnsi="GHEA Grapalat" w:cs="Arial"/>
          <w:i/>
          <w:sz w:val="20"/>
          <w:szCs w:val="20"/>
          <w:lang w:val="pt-BR"/>
        </w:rPr>
      </w:pPr>
    </w:p>
    <w:p w14:paraId="15F0DD22" w14:textId="122D9D29" w:rsidR="0074099B" w:rsidRDefault="006838F6" w:rsidP="0074099B">
      <w:pPr>
        <w:jc w:val="center"/>
        <w:rPr>
          <w:rFonts w:ascii="GHEA Grapalat" w:hAnsi="GHEA Grapalat"/>
          <w:b/>
          <w:i/>
          <w:lang w:val="af-ZA"/>
        </w:rPr>
      </w:pPr>
      <w:r w:rsidRPr="00E50F15">
        <w:rPr>
          <w:rFonts w:ascii="GHEA Grapalat" w:hAnsi="GHEA Grapalat"/>
          <w:b/>
          <w:i/>
          <w:lang w:val="af-ZA"/>
        </w:rPr>
        <w:t>Երևան քաղաքի արտաքին լուսավորության ցանցի կառավարման համակարգի կառուցման</w:t>
      </w:r>
    </w:p>
    <w:p w14:paraId="0CA5C46A" w14:textId="77777777" w:rsidR="00B766E8" w:rsidRDefault="00B766E8" w:rsidP="0074099B">
      <w:pPr>
        <w:jc w:val="center"/>
        <w:rPr>
          <w:rFonts w:ascii="GHEA Grapalat" w:hAnsi="GHEA Grapalat" w:cs="Arial"/>
          <w:b/>
          <w:lang w:val="hy-AM"/>
        </w:rPr>
      </w:pPr>
    </w:p>
    <w:tbl>
      <w:tblPr>
        <w:tblW w:w="10625" w:type="dxa"/>
        <w:tblLook w:val="04A0" w:firstRow="1" w:lastRow="0" w:firstColumn="1" w:lastColumn="0" w:noHBand="0" w:noVBand="1"/>
      </w:tblPr>
      <w:tblGrid>
        <w:gridCol w:w="638"/>
        <w:gridCol w:w="4071"/>
        <w:gridCol w:w="1173"/>
        <w:gridCol w:w="1190"/>
        <w:gridCol w:w="1418"/>
        <w:gridCol w:w="2225"/>
      </w:tblGrid>
      <w:tr w:rsidR="00E30ED9" w14:paraId="3590685A" w14:textId="77777777" w:rsidTr="00E30ED9">
        <w:trPr>
          <w:trHeight w:val="810"/>
        </w:trPr>
        <w:tc>
          <w:tcPr>
            <w:tcW w:w="6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A6E1A" w14:textId="77777777" w:rsidR="00E30ED9" w:rsidRDefault="00E30ED9">
            <w:pPr>
              <w:rPr>
                <w:rFonts w:ascii="Arial" w:hAnsi="Arial" w:cs="Arial"/>
                <w:b/>
                <w:bCs/>
                <w:sz w:val="20"/>
                <w:szCs w:val="20"/>
              </w:rPr>
            </w:pPr>
            <w:r>
              <w:rPr>
                <w:rFonts w:ascii="Arial" w:hAnsi="Arial" w:cs="Arial"/>
                <w:b/>
                <w:bCs/>
                <w:sz w:val="20"/>
                <w:szCs w:val="20"/>
              </w:rPr>
              <w:t>հհ</w:t>
            </w:r>
          </w:p>
        </w:tc>
        <w:tc>
          <w:tcPr>
            <w:tcW w:w="4071" w:type="dxa"/>
            <w:tcBorders>
              <w:top w:val="single" w:sz="4" w:space="0" w:color="auto"/>
              <w:left w:val="nil"/>
              <w:bottom w:val="single" w:sz="4" w:space="0" w:color="auto"/>
              <w:right w:val="single" w:sz="4" w:space="0" w:color="auto"/>
            </w:tcBorders>
            <w:shd w:val="clear" w:color="000000" w:fill="FFFFFF"/>
            <w:vAlign w:val="center"/>
            <w:hideMark/>
          </w:tcPr>
          <w:p w14:paraId="2A8EBD9A" w14:textId="77777777" w:rsidR="00E30ED9" w:rsidRDefault="00E30ED9">
            <w:pPr>
              <w:jc w:val="center"/>
              <w:rPr>
                <w:rFonts w:ascii="Arial" w:hAnsi="Arial" w:cs="Arial"/>
                <w:b/>
                <w:bCs/>
                <w:sz w:val="20"/>
                <w:szCs w:val="20"/>
              </w:rPr>
            </w:pPr>
            <w:r>
              <w:rPr>
                <w:rFonts w:ascii="Arial" w:hAnsi="Arial" w:cs="Arial"/>
                <w:b/>
                <w:bCs/>
                <w:sz w:val="20"/>
                <w:szCs w:val="20"/>
              </w:rPr>
              <w:t>Անվանումը</w:t>
            </w:r>
          </w:p>
        </w:tc>
        <w:tc>
          <w:tcPr>
            <w:tcW w:w="1173" w:type="dxa"/>
            <w:tcBorders>
              <w:top w:val="single" w:sz="4" w:space="0" w:color="auto"/>
              <w:left w:val="nil"/>
              <w:bottom w:val="single" w:sz="4" w:space="0" w:color="auto"/>
              <w:right w:val="single" w:sz="4" w:space="0" w:color="auto"/>
            </w:tcBorders>
            <w:shd w:val="clear" w:color="000000" w:fill="FFFFFF"/>
            <w:vAlign w:val="center"/>
            <w:hideMark/>
          </w:tcPr>
          <w:p w14:paraId="410C94D6" w14:textId="77777777" w:rsidR="00E30ED9" w:rsidRDefault="00E30ED9">
            <w:pPr>
              <w:jc w:val="center"/>
              <w:rPr>
                <w:rFonts w:ascii="Arial" w:hAnsi="Arial" w:cs="Arial"/>
                <w:b/>
                <w:bCs/>
                <w:sz w:val="20"/>
                <w:szCs w:val="20"/>
              </w:rPr>
            </w:pPr>
            <w:r>
              <w:rPr>
                <w:rFonts w:ascii="Arial" w:hAnsi="Arial" w:cs="Arial"/>
                <w:b/>
                <w:bCs/>
                <w:sz w:val="20"/>
                <w:szCs w:val="20"/>
              </w:rPr>
              <w:t>Չափի միավոր</w:t>
            </w:r>
          </w:p>
        </w:tc>
        <w:tc>
          <w:tcPr>
            <w:tcW w:w="1190" w:type="dxa"/>
            <w:tcBorders>
              <w:top w:val="single" w:sz="4" w:space="0" w:color="auto"/>
              <w:left w:val="nil"/>
              <w:bottom w:val="single" w:sz="4" w:space="0" w:color="auto"/>
              <w:right w:val="single" w:sz="4" w:space="0" w:color="auto"/>
            </w:tcBorders>
            <w:shd w:val="clear" w:color="000000" w:fill="FFFFFF"/>
            <w:vAlign w:val="center"/>
            <w:hideMark/>
          </w:tcPr>
          <w:p w14:paraId="1AB6B20E" w14:textId="77777777" w:rsidR="00E30ED9" w:rsidRDefault="00E30ED9">
            <w:pPr>
              <w:jc w:val="center"/>
              <w:rPr>
                <w:rFonts w:ascii="Arial" w:hAnsi="Arial" w:cs="Arial"/>
                <w:b/>
                <w:bCs/>
                <w:sz w:val="20"/>
                <w:szCs w:val="20"/>
              </w:rPr>
            </w:pPr>
            <w:r>
              <w:rPr>
                <w:rFonts w:ascii="Arial" w:hAnsi="Arial" w:cs="Arial"/>
                <w:b/>
                <w:bCs/>
                <w:sz w:val="20"/>
                <w:szCs w:val="20"/>
              </w:rPr>
              <w:t>քանակ մինչև</w:t>
            </w:r>
          </w:p>
        </w:tc>
        <w:tc>
          <w:tcPr>
            <w:tcW w:w="1328" w:type="dxa"/>
            <w:tcBorders>
              <w:top w:val="single" w:sz="4" w:space="0" w:color="auto"/>
              <w:left w:val="nil"/>
              <w:bottom w:val="single" w:sz="4" w:space="0" w:color="auto"/>
              <w:right w:val="single" w:sz="4" w:space="0" w:color="auto"/>
            </w:tcBorders>
            <w:shd w:val="clear" w:color="000000" w:fill="FFFFFF"/>
            <w:vAlign w:val="center"/>
            <w:hideMark/>
          </w:tcPr>
          <w:p w14:paraId="6DD99488" w14:textId="77777777" w:rsidR="00E30ED9" w:rsidRDefault="00E30ED9">
            <w:pPr>
              <w:jc w:val="center"/>
              <w:rPr>
                <w:rFonts w:ascii="Arial" w:hAnsi="Arial" w:cs="Arial"/>
                <w:b/>
                <w:bCs/>
                <w:sz w:val="20"/>
                <w:szCs w:val="20"/>
              </w:rPr>
            </w:pPr>
            <w:r>
              <w:rPr>
                <w:rFonts w:ascii="Arial" w:hAnsi="Arial" w:cs="Arial"/>
                <w:b/>
                <w:bCs/>
                <w:sz w:val="20"/>
                <w:szCs w:val="20"/>
              </w:rPr>
              <w:t>Միավորի արժեք</w:t>
            </w:r>
            <w:r>
              <w:rPr>
                <w:rFonts w:ascii="Arial" w:hAnsi="Arial" w:cs="Arial"/>
                <w:b/>
                <w:bCs/>
                <w:sz w:val="20"/>
                <w:szCs w:val="20"/>
              </w:rPr>
              <w:br/>
              <w:t xml:space="preserve"> ՀՀ դրամ</w:t>
            </w:r>
          </w:p>
        </w:tc>
        <w:tc>
          <w:tcPr>
            <w:tcW w:w="2225" w:type="dxa"/>
            <w:tcBorders>
              <w:top w:val="single" w:sz="4" w:space="0" w:color="auto"/>
              <w:left w:val="nil"/>
              <w:bottom w:val="single" w:sz="4" w:space="0" w:color="auto"/>
              <w:right w:val="single" w:sz="4" w:space="0" w:color="auto"/>
            </w:tcBorders>
            <w:shd w:val="clear" w:color="000000" w:fill="FFFFFF"/>
            <w:vAlign w:val="center"/>
            <w:hideMark/>
          </w:tcPr>
          <w:p w14:paraId="4F241041" w14:textId="77777777" w:rsidR="00E30ED9" w:rsidRDefault="00E30ED9">
            <w:pPr>
              <w:jc w:val="center"/>
              <w:rPr>
                <w:rFonts w:ascii="Arial" w:hAnsi="Arial" w:cs="Arial"/>
                <w:b/>
                <w:bCs/>
                <w:sz w:val="20"/>
                <w:szCs w:val="20"/>
              </w:rPr>
            </w:pPr>
            <w:r>
              <w:rPr>
                <w:rFonts w:ascii="Arial" w:hAnsi="Arial" w:cs="Arial"/>
                <w:b/>
                <w:bCs/>
                <w:sz w:val="20"/>
                <w:szCs w:val="20"/>
              </w:rPr>
              <w:t>Ընդամենը գինը</w:t>
            </w:r>
            <w:r>
              <w:rPr>
                <w:rFonts w:ascii="Arial" w:hAnsi="Arial" w:cs="Arial"/>
                <w:b/>
                <w:bCs/>
                <w:sz w:val="20"/>
                <w:szCs w:val="20"/>
              </w:rPr>
              <w:br/>
              <w:t xml:space="preserve"> ՀՀ դրամ</w:t>
            </w:r>
          </w:p>
        </w:tc>
      </w:tr>
      <w:tr w:rsidR="00E30ED9" w14:paraId="004B3650" w14:textId="77777777" w:rsidTr="00E30ED9">
        <w:trPr>
          <w:trHeight w:val="915"/>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00001D44" w14:textId="77777777" w:rsidR="00E30ED9" w:rsidRDefault="00E30ED9">
            <w:pPr>
              <w:jc w:val="center"/>
              <w:rPr>
                <w:rFonts w:ascii="Arial" w:hAnsi="Arial" w:cs="Arial"/>
              </w:rPr>
            </w:pPr>
            <w:r>
              <w:rPr>
                <w:rFonts w:ascii="Arial" w:hAnsi="Arial" w:cs="Arial"/>
              </w:rPr>
              <w:t>1</w:t>
            </w:r>
          </w:p>
        </w:tc>
        <w:tc>
          <w:tcPr>
            <w:tcW w:w="4071" w:type="dxa"/>
            <w:tcBorders>
              <w:top w:val="nil"/>
              <w:left w:val="nil"/>
              <w:bottom w:val="single" w:sz="4" w:space="0" w:color="auto"/>
              <w:right w:val="single" w:sz="4" w:space="0" w:color="auto"/>
            </w:tcBorders>
            <w:shd w:val="clear" w:color="000000" w:fill="FFFFFF"/>
            <w:vAlign w:val="center"/>
            <w:hideMark/>
          </w:tcPr>
          <w:p w14:paraId="1F6F61A4" w14:textId="77777777" w:rsidR="00E30ED9" w:rsidRDefault="00E30ED9">
            <w:pPr>
              <w:rPr>
                <w:rFonts w:ascii="Arial" w:hAnsi="Arial" w:cs="Arial"/>
              </w:rPr>
            </w:pPr>
            <w:r>
              <w:rPr>
                <w:rFonts w:ascii="Arial" w:hAnsi="Arial" w:cs="Arial"/>
              </w:rPr>
              <w:t>Կառավարման համակարգի ծրագրային ապահովում, սերվերային համակարգով</w:t>
            </w:r>
          </w:p>
        </w:tc>
        <w:tc>
          <w:tcPr>
            <w:tcW w:w="1173" w:type="dxa"/>
            <w:tcBorders>
              <w:top w:val="nil"/>
              <w:left w:val="nil"/>
              <w:bottom w:val="single" w:sz="4" w:space="0" w:color="auto"/>
              <w:right w:val="single" w:sz="4" w:space="0" w:color="auto"/>
            </w:tcBorders>
            <w:shd w:val="clear" w:color="000000" w:fill="FFFFFF"/>
            <w:vAlign w:val="center"/>
            <w:hideMark/>
          </w:tcPr>
          <w:p w14:paraId="0F01A34E"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4CE2969D" w14:textId="77777777" w:rsidR="00E30ED9" w:rsidRDefault="00E30ED9">
            <w:pPr>
              <w:jc w:val="center"/>
              <w:rPr>
                <w:rFonts w:ascii="Arial" w:hAnsi="Arial" w:cs="Arial"/>
              </w:rPr>
            </w:pPr>
            <w:r>
              <w:rPr>
                <w:rFonts w:ascii="Arial" w:hAnsi="Arial" w:cs="Arial"/>
              </w:rPr>
              <w:t>1</w:t>
            </w:r>
          </w:p>
        </w:tc>
        <w:tc>
          <w:tcPr>
            <w:tcW w:w="1328" w:type="dxa"/>
            <w:tcBorders>
              <w:top w:val="nil"/>
              <w:left w:val="nil"/>
              <w:bottom w:val="single" w:sz="4" w:space="0" w:color="auto"/>
              <w:right w:val="single" w:sz="4" w:space="0" w:color="auto"/>
            </w:tcBorders>
            <w:shd w:val="clear" w:color="000000" w:fill="FFFFFF"/>
            <w:vAlign w:val="center"/>
            <w:hideMark/>
          </w:tcPr>
          <w:p w14:paraId="2BB8F67A" w14:textId="77777777" w:rsidR="00E30ED9" w:rsidRDefault="00E30ED9">
            <w:pPr>
              <w:rPr>
                <w:rFonts w:ascii="Arial" w:hAnsi="Arial" w:cs="Arial"/>
              </w:rPr>
            </w:pPr>
            <w:r>
              <w:rPr>
                <w:rFonts w:ascii="Arial" w:hAnsi="Arial" w:cs="Arial"/>
              </w:rPr>
              <w:t xml:space="preserve">   24,166,667 </w:t>
            </w:r>
          </w:p>
        </w:tc>
        <w:tc>
          <w:tcPr>
            <w:tcW w:w="2225" w:type="dxa"/>
            <w:tcBorders>
              <w:top w:val="nil"/>
              <w:left w:val="nil"/>
              <w:bottom w:val="single" w:sz="4" w:space="0" w:color="auto"/>
              <w:right w:val="single" w:sz="4" w:space="0" w:color="auto"/>
            </w:tcBorders>
            <w:shd w:val="clear" w:color="000000" w:fill="FFFFFF"/>
            <w:vAlign w:val="center"/>
            <w:hideMark/>
          </w:tcPr>
          <w:p w14:paraId="71D4804E" w14:textId="77777777" w:rsidR="00E30ED9" w:rsidRDefault="00E30ED9">
            <w:pPr>
              <w:rPr>
                <w:rFonts w:ascii="Arial" w:hAnsi="Arial" w:cs="Arial"/>
              </w:rPr>
            </w:pPr>
            <w:r>
              <w:rPr>
                <w:rFonts w:ascii="Arial" w:hAnsi="Arial" w:cs="Arial"/>
              </w:rPr>
              <w:t xml:space="preserve">                  24,166,667   </w:t>
            </w:r>
          </w:p>
        </w:tc>
      </w:tr>
      <w:tr w:rsidR="00E30ED9" w14:paraId="7F6E48A6" w14:textId="77777777" w:rsidTr="00E30ED9">
        <w:trPr>
          <w:trHeight w:val="1095"/>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606F45D8" w14:textId="77777777" w:rsidR="00E30ED9" w:rsidRDefault="00E30ED9">
            <w:pPr>
              <w:jc w:val="center"/>
              <w:rPr>
                <w:rFonts w:ascii="Arial" w:hAnsi="Arial" w:cs="Arial"/>
              </w:rPr>
            </w:pPr>
            <w:r>
              <w:rPr>
                <w:rFonts w:ascii="Arial" w:hAnsi="Arial" w:cs="Arial"/>
              </w:rPr>
              <w:t>2</w:t>
            </w:r>
          </w:p>
        </w:tc>
        <w:tc>
          <w:tcPr>
            <w:tcW w:w="4071" w:type="dxa"/>
            <w:tcBorders>
              <w:top w:val="nil"/>
              <w:left w:val="nil"/>
              <w:bottom w:val="single" w:sz="4" w:space="0" w:color="auto"/>
              <w:right w:val="single" w:sz="4" w:space="0" w:color="auto"/>
            </w:tcBorders>
            <w:shd w:val="clear" w:color="000000" w:fill="FFFFFF"/>
            <w:vAlign w:val="center"/>
            <w:hideMark/>
          </w:tcPr>
          <w:p w14:paraId="27D764CF" w14:textId="77777777" w:rsidR="00E30ED9" w:rsidRDefault="00E30ED9">
            <w:pPr>
              <w:rPr>
                <w:rFonts w:ascii="Arial" w:hAnsi="Arial" w:cs="Arial"/>
              </w:rPr>
            </w:pPr>
            <w:r>
              <w:rPr>
                <w:rFonts w:ascii="Arial" w:hAnsi="Arial" w:cs="Arial"/>
              </w:rPr>
              <w:t>Հանգուցային կառավարման և տվյալների մոնիթորինգի մոդուլ,  ֆիդերներով (սնուցիչներ)</w:t>
            </w:r>
          </w:p>
        </w:tc>
        <w:tc>
          <w:tcPr>
            <w:tcW w:w="1173" w:type="dxa"/>
            <w:tcBorders>
              <w:top w:val="nil"/>
              <w:left w:val="nil"/>
              <w:bottom w:val="single" w:sz="4" w:space="0" w:color="auto"/>
              <w:right w:val="single" w:sz="4" w:space="0" w:color="auto"/>
            </w:tcBorders>
            <w:shd w:val="clear" w:color="000000" w:fill="FFFFFF"/>
            <w:vAlign w:val="center"/>
            <w:hideMark/>
          </w:tcPr>
          <w:p w14:paraId="0D432C4C"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vAlign w:val="center"/>
            <w:hideMark/>
          </w:tcPr>
          <w:p w14:paraId="650723F1" w14:textId="77777777" w:rsidR="00E30ED9" w:rsidRDefault="00E30ED9">
            <w:pPr>
              <w:jc w:val="center"/>
              <w:rPr>
                <w:rFonts w:ascii="Arial" w:hAnsi="Arial" w:cs="Arial"/>
              </w:rPr>
            </w:pPr>
            <w:r>
              <w:rPr>
                <w:rFonts w:ascii="Arial" w:hAnsi="Arial" w:cs="Arial"/>
              </w:rPr>
              <w:t>850</w:t>
            </w:r>
          </w:p>
        </w:tc>
        <w:tc>
          <w:tcPr>
            <w:tcW w:w="1328" w:type="dxa"/>
            <w:tcBorders>
              <w:top w:val="nil"/>
              <w:left w:val="nil"/>
              <w:bottom w:val="single" w:sz="4" w:space="0" w:color="auto"/>
              <w:right w:val="single" w:sz="4" w:space="0" w:color="auto"/>
            </w:tcBorders>
            <w:shd w:val="clear" w:color="000000" w:fill="FFFFFF"/>
            <w:vAlign w:val="center"/>
            <w:hideMark/>
          </w:tcPr>
          <w:p w14:paraId="5DFAC790" w14:textId="77777777" w:rsidR="00E30ED9" w:rsidRDefault="00E30ED9">
            <w:pPr>
              <w:rPr>
                <w:rFonts w:ascii="Arial" w:hAnsi="Arial" w:cs="Arial"/>
              </w:rPr>
            </w:pPr>
            <w:r>
              <w:rPr>
                <w:rFonts w:ascii="Arial" w:hAnsi="Arial" w:cs="Arial"/>
              </w:rPr>
              <w:t xml:space="preserve">        575,000 </w:t>
            </w:r>
          </w:p>
        </w:tc>
        <w:tc>
          <w:tcPr>
            <w:tcW w:w="2225" w:type="dxa"/>
            <w:tcBorders>
              <w:top w:val="nil"/>
              <w:left w:val="nil"/>
              <w:bottom w:val="single" w:sz="4" w:space="0" w:color="auto"/>
              <w:right w:val="single" w:sz="4" w:space="0" w:color="auto"/>
            </w:tcBorders>
            <w:shd w:val="clear" w:color="000000" w:fill="FFFFFF"/>
            <w:vAlign w:val="center"/>
            <w:hideMark/>
          </w:tcPr>
          <w:p w14:paraId="78C6D88B" w14:textId="77777777" w:rsidR="00E30ED9" w:rsidRDefault="00E30ED9">
            <w:pPr>
              <w:rPr>
                <w:rFonts w:ascii="Arial" w:hAnsi="Arial" w:cs="Arial"/>
              </w:rPr>
            </w:pPr>
            <w:r>
              <w:rPr>
                <w:rFonts w:ascii="Arial" w:hAnsi="Arial" w:cs="Arial"/>
              </w:rPr>
              <w:t xml:space="preserve">                488,750,000   </w:t>
            </w:r>
          </w:p>
        </w:tc>
      </w:tr>
      <w:tr w:rsidR="00E30ED9" w14:paraId="4A543E4D" w14:textId="77777777" w:rsidTr="00E30ED9">
        <w:trPr>
          <w:trHeight w:val="60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44E607C2" w14:textId="77777777" w:rsidR="00E30ED9" w:rsidRDefault="00E30ED9">
            <w:pPr>
              <w:jc w:val="center"/>
              <w:rPr>
                <w:rFonts w:ascii="Arial" w:hAnsi="Arial" w:cs="Arial"/>
              </w:rPr>
            </w:pPr>
            <w:r>
              <w:rPr>
                <w:rFonts w:ascii="Arial" w:hAnsi="Arial" w:cs="Arial"/>
              </w:rPr>
              <w:t>3</w:t>
            </w:r>
          </w:p>
        </w:tc>
        <w:tc>
          <w:tcPr>
            <w:tcW w:w="4071" w:type="dxa"/>
            <w:tcBorders>
              <w:top w:val="nil"/>
              <w:left w:val="nil"/>
              <w:bottom w:val="single" w:sz="4" w:space="0" w:color="auto"/>
              <w:right w:val="single" w:sz="4" w:space="0" w:color="auto"/>
            </w:tcBorders>
            <w:shd w:val="clear" w:color="000000" w:fill="FFFFFF"/>
            <w:vAlign w:val="center"/>
            <w:hideMark/>
          </w:tcPr>
          <w:p w14:paraId="47C47644" w14:textId="77777777" w:rsidR="00E30ED9" w:rsidRDefault="00E30ED9">
            <w:pPr>
              <w:rPr>
                <w:rFonts w:ascii="Arial" w:hAnsi="Arial" w:cs="Arial"/>
              </w:rPr>
            </w:pPr>
            <w:r>
              <w:rPr>
                <w:rFonts w:ascii="Arial" w:hAnsi="Arial" w:cs="Arial"/>
              </w:rPr>
              <w:t>Տվիչներ</w:t>
            </w:r>
          </w:p>
        </w:tc>
        <w:tc>
          <w:tcPr>
            <w:tcW w:w="1173" w:type="dxa"/>
            <w:tcBorders>
              <w:top w:val="nil"/>
              <w:left w:val="nil"/>
              <w:bottom w:val="single" w:sz="4" w:space="0" w:color="auto"/>
              <w:right w:val="single" w:sz="4" w:space="0" w:color="auto"/>
            </w:tcBorders>
            <w:shd w:val="clear" w:color="000000" w:fill="FFFFFF"/>
            <w:vAlign w:val="center"/>
            <w:hideMark/>
          </w:tcPr>
          <w:p w14:paraId="56F9F1E8"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4DC23E00" w14:textId="77777777" w:rsidR="00E30ED9" w:rsidRDefault="00E30ED9">
            <w:pPr>
              <w:jc w:val="center"/>
              <w:rPr>
                <w:rFonts w:ascii="Arial" w:hAnsi="Arial" w:cs="Arial"/>
              </w:rPr>
            </w:pPr>
            <w:r>
              <w:rPr>
                <w:rFonts w:ascii="Arial" w:hAnsi="Arial" w:cs="Arial"/>
              </w:rPr>
              <w:t>2550</w:t>
            </w:r>
          </w:p>
        </w:tc>
        <w:tc>
          <w:tcPr>
            <w:tcW w:w="1328" w:type="dxa"/>
            <w:tcBorders>
              <w:top w:val="nil"/>
              <w:left w:val="nil"/>
              <w:bottom w:val="single" w:sz="4" w:space="0" w:color="auto"/>
              <w:right w:val="single" w:sz="4" w:space="0" w:color="auto"/>
            </w:tcBorders>
            <w:shd w:val="clear" w:color="000000" w:fill="FFFFFF"/>
            <w:vAlign w:val="center"/>
            <w:hideMark/>
          </w:tcPr>
          <w:p w14:paraId="2FD17558" w14:textId="77777777" w:rsidR="00E30ED9" w:rsidRDefault="00E30ED9">
            <w:pPr>
              <w:rPr>
                <w:rFonts w:ascii="Arial" w:hAnsi="Arial" w:cs="Arial"/>
              </w:rPr>
            </w:pPr>
            <w:r>
              <w:rPr>
                <w:rFonts w:ascii="Arial" w:hAnsi="Arial" w:cs="Arial"/>
              </w:rPr>
              <w:t xml:space="preserve">          23,917 </w:t>
            </w:r>
          </w:p>
        </w:tc>
        <w:tc>
          <w:tcPr>
            <w:tcW w:w="2225" w:type="dxa"/>
            <w:tcBorders>
              <w:top w:val="nil"/>
              <w:left w:val="nil"/>
              <w:bottom w:val="single" w:sz="4" w:space="0" w:color="auto"/>
              <w:right w:val="single" w:sz="4" w:space="0" w:color="auto"/>
            </w:tcBorders>
            <w:shd w:val="clear" w:color="000000" w:fill="FFFFFF"/>
            <w:vAlign w:val="center"/>
            <w:hideMark/>
          </w:tcPr>
          <w:p w14:paraId="118F87AA" w14:textId="77777777" w:rsidR="00E30ED9" w:rsidRDefault="00E30ED9">
            <w:pPr>
              <w:rPr>
                <w:rFonts w:ascii="Arial" w:hAnsi="Arial" w:cs="Arial"/>
              </w:rPr>
            </w:pPr>
            <w:r>
              <w:rPr>
                <w:rFonts w:ascii="Arial" w:hAnsi="Arial" w:cs="Arial"/>
              </w:rPr>
              <w:t xml:space="preserve">                  60,987,500   </w:t>
            </w:r>
          </w:p>
        </w:tc>
      </w:tr>
      <w:tr w:rsidR="00E30ED9" w14:paraId="6A290519" w14:textId="77777777" w:rsidTr="00E30ED9">
        <w:trPr>
          <w:trHeight w:val="141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1CE6FCFF" w14:textId="77777777" w:rsidR="00E30ED9" w:rsidRDefault="00E30ED9">
            <w:pPr>
              <w:jc w:val="center"/>
              <w:rPr>
                <w:rFonts w:ascii="Arial" w:hAnsi="Arial" w:cs="Arial"/>
              </w:rPr>
            </w:pPr>
            <w:r>
              <w:rPr>
                <w:rFonts w:ascii="Arial" w:hAnsi="Arial" w:cs="Arial"/>
              </w:rPr>
              <w:t>4</w:t>
            </w:r>
          </w:p>
        </w:tc>
        <w:tc>
          <w:tcPr>
            <w:tcW w:w="4071" w:type="dxa"/>
            <w:tcBorders>
              <w:top w:val="nil"/>
              <w:left w:val="nil"/>
              <w:bottom w:val="single" w:sz="4" w:space="0" w:color="auto"/>
              <w:right w:val="single" w:sz="4" w:space="0" w:color="auto"/>
            </w:tcBorders>
            <w:shd w:val="clear" w:color="000000" w:fill="FFFFFF"/>
            <w:vAlign w:val="center"/>
            <w:hideMark/>
          </w:tcPr>
          <w:p w14:paraId="64848120" w14:textId="77777777" w:rsidR="00E30ED9" w:rsidRDefault="00E30ED9">
            <w:pPr>
              <w:rPr>
                <w:rFonts w:ascii="Arial" w:hAnsi="Arial" w:cs="Arial"/>
              </w:rPr>
            </w:pPr>
            <w:r>
              <w:rPr>
                <w:rFonts w:ascii="Arial" w:hAnsi="Arial" w:cs="Arial"/>
              </w:rPr>
              <w:t xml:space="preserve">Իրական ժամանակի ներքին ժամացույց՝ մարտկոցի պահուստավորմամբ և աստղագիտական օրացույցի պահպանմամբ </w:t>
            </w:r>
          </w:p>
        </w:tc>
        <w:tc>
          <w:tcPr>
            <w:tcW w:w="1173" w:type="dxa"/>
            <w:tcBorders>
              <w:top w:val="nil"/>
              <w:left w:val="nil"/>
              <w:bottom w:val="single" w:sz="4" w:space="0" w:color="auto"/>
              <w:right w:val="single" w:sz="4" w:space="0" w:color="auto"/>
            </w:tcBorders>
            <w:shd w:val="clear" w:color="000000" w:fill="FFFFFF"/>
            <w:vAlign w:val="center"/>
            <w:hideMark/>
          </w:tcPr>
          <w:p w14:paraId="4A5A9532"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101A8093" w14:textId="77777777" w:rsidR="00E30ED9" w:rsidRDefault="00E30ED9">
            <w:pPr>
              <w:jc w:val="center"/>
              <w:rPr>
                <w:rFonts w:ascii="Arial" w:hAnsi="Arial" w:cs="Arial"/>
              </w:rPr>
            </w:pPr>
            <w:r>
              <w:rPr>
                <w:rFonts w:ascii="Arial" w:hAnsi="Arial" w:cs="Arial"/>
              </w:rPr>
              <w:t>850</w:t>
            </w:r>
          </w:p>
        </w:tc>
        <w:tc>
          <w:tcPr>
            <w:tcW w:w="1328" w:type="dxa"/>
            <w:tcBorders>
              <w:top w:val="nil"/>
              <w:left w:val="nil"/>
              <w:bottom w:val="single" w:sz="4" w:space="0" w:color="auto"/>
              <w:right w:val="single" w:sz="4" w:space="0" w:color="auto"/>
            </w:tcBorders>
            <w:shd w:val="clear" w:color="000000" w:fill="FFFFFF"/>
            <w:vAlign w:val="center"/>
            <w:hideMark/>
          </w:tcPr>
          <w:p w14:paraId="63C33FF9" w14:textId="77777777" w:rsidR="00E30ED9" w:rsidRDefault="00E30ED9">
            <w:pPr>
              <w:rPr>
                <w:rFonts w:ascii="Arial" w:hAnsi="Arial" w:cs="Arial"/>
              </w:rPr>
            </w:pPr>
            <w:r>
              <w:rPr>
                <w:rFonts w:ascii="Arial" w:hAnsi="Arial" w:cs="Arial"/>
              </w:rPr>
              <w:t xml:space="preserve">        122,500 </w:t>
            </w:r>
          </w:p>
        </w:tc>
        <w:tc>
          <w:tcPr>
            <w:tcW w:w="2225" w:type="dxa"/>
            <w:tcBorders>
              <w:top w:val="nil"/>
              <w:left w:val="nil"/>
              <w:bottom w:val="single" w:sz="4" w:space="0" w:color="auto"/>
              <w:right w:val="single" w:sz="4" w:space="0" w:color="auto"/>
            </w:tcBorders>
            <w:shd w:val="clear" w:color="000000" w:fill="FFFFFF"/>
            <w:vAlign w:val="center"/>
            <w:hideMark/>
          </w:tcPr>
          <w:p w14:paraId="547A129D" w14:textId="77777777" w:rsidR="00E30ED9" w:rsidRDefault="00E30ED9">
            <w:pPr>
              <w:rPr>
                <w:rFonts w:ascii="Arial" w:hAnsi="Arial" w:cs="Arial"/>
              </w:rPr>
            </w:pPr>
            <w:r>
              <w:rPr>
                <w:rFonts w:ascii="Arial" w:hAnsi="Arial" w:cs="Arial"/>
              </w:rPr>
              <w:t xml:space="preserve">                104,125,000   </w:t>
            </w:r>
          </w:p>
        </w:tc>
      </w:tr>
      <w:tr w:rsidR="00E30ED9" w14:paraId="0D7B66C3"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42B577C8" w14:textId="77777777" w:rsidR="00E30ED9" w:rsidRDefault="00E30ED9">
            <w:pPr>
              <w:jc w:val="center"/>
              <w:rPr>
                <w:rFonts w:ascii="Arial" w:hAnsi="Arial" w:cs="Arial"/>
              </w:rPr>
            </w:pPr>
            <w:r>
              <w:rPr>
                <w:rFonts w:ascii="Arial" w:hAnsi="Arial" w:cs="Arial"/>
              </w:rPr>
              <w:t>5</w:t>
            </w:r>
          </w:p>
        </w:tc>
        <w:tc>
          <w:tcPr>
            <w:tcW w:w="4071" w:type="dxa"/>
            <w:tcBorders>
              <w:top w:val="nil"/>
              <w:left w:val="nil"/>
              <w:bottom w:val="single" w:sz="4" w:space="0" w:color="auto"/>
              <w:right w:val="single" w:sz="4" w:space="0" w:color="auto"/>
            </w:tcBorders>
            <w:shd w:val="clear" w:color="000000" w:fill="FFFFFF"/>
            <w:vAlign w:val="center"/>
            <w:hideMark/>
          </w:tcPr>
          <w:p w14:paraId="46C11C7B" w14:textId="77777777" w:rsidR="00E30ED9" w:rsidRDefault="00E30ED9">
            <w:pPr>
              <w:rPr>
                <w:rFonts w:ascii="Arial" w:hAnsi="Arial" w:cs="Arial"/>
              </w:rPr>
            </w:pPr>
            <w:r>
              <w:rPr>
                <w:rFonts w:ascii="Arial" w:hAnsi="Arial" w:cs="Arial"/>
              </w:rPr>
              <w:t>Աշխատանքային սեղան</w:t>
            </w:r>
          </w:p>
        </w:tc>
        <w:tc>
          <w:tcPr>
            <w:tcW w:w="1173" w:type="dxa"/>
            <w:tcBorders>
              <w:top w:val="nil"/>
              <w:left w:val="nil"/>
              <w:bottom w:val="single" w:sz="4" w:space="0" w:color="auto"/>
              <w:right w:val="single" w:sz="4" w:space="0" w:color="auto"/>
            </w:tcBorders>
            <w:shd w:val="clear" w:color="000000" w:fill="FFFFFF"/>
            <w:vAlign w:val="center"/>
            <w:hideMark/>
          </w:tcPr>
          <w:p w14:paraId="796E78F1"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1E22A2B9" w14:textId="77777777" w:rsidR="00E30ED9" w:rsidRDefault="00E30ED9">
            <w:pPr>
              <w:jc w:val="center"/>
              <w:rPr>
                <w:rFonts w:ascii="Arial" w:hAnsi="Arial" w:cs="Arial"/>
              </w:rPr>
            </w:pPr>
            <w:r>
              <w:rPr>
                <w:rFonts w:ascii="Arial" w:hAnsi="Arial" w:cs="Arial"/>
              </w:rPr>
              <w:t>1</w:t>
            </w:r>
          </w:p>
        </w:tc>
        <w:tc>
          <w:tcPr>
            <w:tcW w:w="1328" w:type="dxa"/>
            <w:tcBorders>
              <w:top w:val="nil"/>
              <w:left w:val="nil"/>
              <w:bottom w:val="single" w:sz="4" w:space="0" w:color="auto"/>
              <w:right w:val="single" w:sz="4" w:space="0" w:color="auto"/>
            </w:tcBorders>
            <w:shd w:val="clear" w:color="000000" w:fill="FFFFFF"/>
            <w:vAlign w:val="center"/>
            <w:hideMark/>
          </w:tcPr>
          <w:p w14:paraId="31C95FB6" w14:textId="77777777" w:rsidR="00E30ED9" w:rsidRDefault="00E30ED9">
            <w:pPr>
              <w:rPr>
                <w:rFonts w:ascii="Arial" w:hAnsi="Arial" w:cs="Arial"/>
              </w:rPr>
            </w:pPr>
            <w:r>
              <w:rPr>
                <w:rFonts w:ascii="Arial" w:hAnsi="Arial" w:cs="Arial"/>
              </w:rPr>
              <w:t xml:space="preserve">     1,000,000 </w:t>
            </w:r>
          </w:p>
        </w:tc>
        <w:tc>
          <w:tcPr>
            <w:tcW w:w="2225" w:type="dxa"/>
            <w:tcBorders>
              <w:top w:val="nil"/>
              <w:left w:val="nil"/>
              <w:bottom w:val="single" w:sz="4" w:space="0" w:color="auto"/>
              <w:right w:val="single" w:sz="4" w:space="0" w:color="auto"/>
            </w:tcBorders>
            <w:shd w:val="clear" w:color="000000" w:fill="FFFFFF"/>
            <w:vAlign w:val="center"/>
            <w:hideMark/>
          </w:tcPr>
          <w:p w14:paraId="15698E0E" w14:textId="77777777" w:rsidR="00E30ED9" w:rsidRDefault="00E30ED9">
            <w:pPr>
              <w:rPr>
                <w:rFonts w:ascii="Arial" w:hAnsi="Arial" w:cs="Arial"/>
              </w:rPr>
            </w:pPr>
            <w:r>
              <w:rPr>
                <w:rFonts w:ascii="Arial" w:hAnsi="Arial" w:cs="Arial"/>
              </w:rPr>
              <w:t xml:space="preserve">                    1,000,000   </w:t>
            </w:r>
          </w:p>
        </w:tc>
      </w:tr>
      <w:tr w:rsidR="00E30ED9" w14:paraId="4BE786E9"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5221F8BE" w14:textId="77777777" w:rsidR="00E30ED9" w:rsidRDefault="00E30ED9">
            <w:pPr>
              <w:jc w:val="center"/>
              <w:rPr>
                <w:rFonts w:ascii="Arial" w:hAnsi="Arial" w:cs="Arial"/>
              </w:rPr>
            </w:pPr>
            <w:r>
              <w:rPr>
                <w:rFonts w:ascii="Arial" w:hAnsi="Arial" w:cs="Arial"/>
              </w:rPr>
              <w:t>6</w:t>
            </w:r>
          </w:p>
        </w:tc>
        <w:tc>
          <w:tcPr>
            <w:tcW w:w="4071" w:type="dxa"/>
            <w:tcBorders>
              <w:top w:val="nil"/>
              <w:left w:val="nil"/>
              <w:bottom w:val="single" w:sz="4" w:space="0" w:color="auto"/>
              <w:right w:val="single" w:sz="4" w:space="0" w:color="auto"/>
            </w:tcBorders>
            <w:shd w:val="clear" w:color="000000" w:fill="FFFFFF"/>
            <w:vAlign w:val="center"/>
            <w:hideMark/>
          </w:tcPr>
          <w:p w14:paraId="7C5069CF" w14:textId="77777777" w:rsidR="00E30ED9" w:rsidRDefault="00E30ED9">
            <w:pPr>
              <w:rPr>
                <w:rFonts w:ascii="Arial" w:hAnsi="Arial" w:cs="Arial"/>
              </w:rPr>
            </w:pPr>
            <w:r>
              <w:rPr>
                <w:rFonts w:ascii="Arial" w:hAnsi="Arial" w:cs="Arial"/>
              </w:rPr>
              <w:t>Հանգստի բազկաթոռ</w:t>
            </w:r>
          </w:p>
        </w:tc>
        <w:tc>
          <w:tcPr>
            <w:tcW w:w="1173" w:type="dxa"/>
            <w:tcBorders>
              <w:top w:val="nil"/>
              <w:left w:val="nil"/>
              <w:bottom w:val="single" w:sz="4" w:space="0" w:color="auto"/>
              <w:right w:val="single" w:sz="4" w:space="0" w:color="auto"/>
            </w:tcBorders>
            <w:shd w:val="clear" w:color="000000" w:fill="FFFFFF"/>
            <w:vAlign w:val="center"/>
            <w:hideMark/>
          </w:tcPr>
          <w:p w14:paraId="33F833C5"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53E6D2EC" w14:textId="77777777" w:rsidR="00E30ED9" w:rsidRDefault="00E30ED9">
            <w:pPr>
              <w:jc w:val="center"/>
              <w:rPr>
                <w:rFonts w:ascii="Arial" w:hAnsi="Arial" w:cs="Arial"/>
              </w:rPr>
            </w:pPr>
            <w:r>
              <w:rPr>
                <w:rFonts w:ascii="Arial" w:hAnsi="Arial" w:cs="Arial"/>
              </w:rPr>
              <w:t>1</w:t>
            </w:r>
          </w:p>
        </w:tc>
        <w:tc>
          <w:tcPr>
            <w:tcW w:w="1328" w:type="dxa"/>
            <w:tcBorders>
              <w:top w:val="nil"/>
              <w:left w:val="nil"/>
              <w:bottom w:val="single" w:sz="4" w:space="0" w:color="auto"/>
              <w:right w:val="single" w:sz="4" w:space="0" w:color="auto"/>
            </w:tcBorders>
            <w:shd w:val="clear" w:color="000000" w:fill="FFFFFF"/>
            <w:vAlign w:val="center"/>
            <w:hideMark/>
          </w:tcPr>
          <w:p w14:paraId="59369714" w14:textId="77777777" w:rsidR="00E30ED9" w:rsidRDefault="00E30ED9">
            <w:pPr>
              <w:rPr>
                <w:rFonts w:ascii="Arial" w:hAnsi="Arial" w:cs="Arial"/>
              </w:rPr>
            </w:pPr>
            <w:r>
              <w:rPr>
                <w:rFonts w:ascii="Arial" w:hAnsi="Arial" w:cs="Arial"/>
              </w:rPr>
              <w:t xml:space="preserve">        500,000 </w:t>
            </w:r>
          </w:p>
        </w:tc>
        <w:tc>
          <w:tcPr>
            <w:tcW w:w="2225" w:type="dxa"/>
            <w:tcBorders>
              <w:top w:val="nil"/>
              <w:left w:val="nil"/>
              <w:bottom w:val="single" w:sz="4" w:space="0" w:color="auto"/>
              <w:right w:val="single" w:sz="4" w:space="0" w:color="auto"/>
            </w:tcBorders>
            <w:shd w:val="clear" w:color="000000" w:fill="FFFFFF"/>
            <w:vAlign w:val="center"/>
            <w:hideMark/>
          </w:tcPr>
          <w:p w14:paraId="1E4EB0F6" w14:textId="77777777" w:rsidR="00E30ED9" w:rsidRDefault="00E30ED9">
            <w:pPr>
              <w:rPr>
                <w:rFonts w:ascii="Arial" w:hAnsi="Arial" w:cs="Arial"/>
              </w:rPr>
            </w:pPr>
            <w:r>
              <w:rPr>
                <w:rFonts w:ascii="Arial" w:hAnsi="Arial" w:cs="Arial"/>
              </w:rPr>
              <w:t xml:space="preserve">                       500,000   </w:t>
            </w:r>
          </w:p>
        </w:tc>
      </w:tr>
      <w:tr w:rsidR="00E30ED9" w14:paraId="48A61E0C"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0C2F85AB" w14:textId="77777777" w:rsidR="00E30ED9" w:rsidRDefault="00E30ED9">
            <w:pPr>
              <w:jc w:val="center"/>
              <w:rPr>
                <w:rFonts w:ascii="Arial" w:hAnsi="Arial" w:cs="Arial"/>
              </w:rPr>
            </w:pPr>
            <w:r>
              <w:rPr>
                <w:rFonts w:ascii="Arial" w:hAnsi="Arial" w:cs="Arial"/>
              </w:rPr>
              <w:t>7</w:t>
            </w:r>
          </w:p>
        </w:tc>
        <w:tc>
          <w:tcPr>
            <w:tcW w:w="4071" w:type="dxa"/>
            <w:tcBorders>
              <w:top w:val="nil"/>
              <w:left w:val="nil"/>
              <w:bottom w:val="single" w:sz="4" w:space="0" w:color="auto"/>
              <w:right w:val="single" w:sz="4" w:space="0" w:color="auto"/>
            </w:tcBorders>
            <w:shd w:val="clear" w:color="000000" w:fill="FFFFFF"/>
            <w:vAlign w:val="center"/>
            <w:hideMark/>
          </w:tcPr>
          <w:p w14:paraId="1627AF9D" w14:textId="77777777" w:rsidR="00E30ED9" w:rsidRDefault="00E30ED9">
            <w:pPr>
              <w:rPr>
                <w:rFonts w:ascii="Arial" w:hAnsi="Arial" w:cs="Arial"/>
              </w:rPr>
            </w:pPr>
            <w:r>
              <w:rPr>
                <w:rFonts w:ascii="Arial" w:hAnsi="Arial" w:cs="Arial"/>
              </w:rPr>
              <w:t>Ղեկավարի բազկաթոռ</w:t>
            </w:r>
          </w:p>
        </w:tc>
        <w:tc>
          <w:tcPr>
            <w:tcW w:w="1173" w:type="dxa"/>
            <w:tcBorders>
              <w:top w:val="nil"/>
              <w:left w:val="nil"/>
              <w:bottom w:val="single" w:sz="4" w:space="0" w:color="auto"/>
              <w:right w:val="single" w:sz="4" w:space="0" w:color="auto"/>
            </w:tcBorders>
            <w:shd w:val="clear" w:color="000000" w:fill="FFFFFF"/>
            <w:vAlign w:val="center"/>
            <w:hideMark/>
          </w:tcPr>
          <w:p w14:paraId="0B88E03F"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1D0F8BEF" w14:textId="77777777" w:rsidR="00E30ED9" w:rsidRDefault="00E30ED9">
            <w:pPr>
              <w:jc w:val="center"/>
              <w:rPr>
                <w:rFonts w:ascii="Arial" w:hAnsi="Arial" w:cs="Arial"/>
              </w:rPr>
            </w:pPr>
            <w:r>
              <w:rPr>
                <w:rFonts w:ascii="Arial" w:hAnsi="Arial" w:cs="Arial"/>
              </w:rPr>
              <w:t>1</w:t>
            </w:r>
          </w:p>
        </w:tc>
        <w:tc>
          <w:tcPr>
            <w:tcW w:w="1328" w:type="dxa"/>
            <w:tcBorders>
              <w:top w:val="nil"/>
              <w:left w:val="nil"/>
              <w:bottom w:val="single" w:sz="4" w:space="0" w:color="auto"/>
              <w:right w:val="single" w:sz="4" w:space="0" w:color="auto"/>
            </w:tcBorders>
            <w:shd w:val="clear" w:color="000000" w:fill="FFFFFF"/>
            <w:vAlign w:val="center"/>
            <w:hideMark/>
          </w:tcPr>
          <w:p w14:paraId="78780864" w14:textId="77777777" w:rsidR="00E30ED9" w:rsidRDefault="00E30ED9">
            <w:pPr>
              <w:rPr>
                <w:rFonts w:ascii="Arial" w:hAnsi="Arial" w:cs="Arial"/>
              </w:rPr>
            </w:pPr>
            <w:r>
              <w:rPr>
                <w:rFonts w:ascii="Arial" w:hAnsi="Arial" w:cs="Arial"/>
              </w:rPr>
              <w:t xml:space="preserve">        183,333 </w:t>
            </w:r>
          </w:p>
        </w:tc>
        <w:tc>
          <w:tcPr>
            <w:tcW w:w="2225" w:type="dxa"/>
            <w:tcBorders>
              <w:top w:val="nil"/>
              <w:left w:val="nil"/>
              <w:bottom w:val="single" w:sz="4" w:space="0" w:color="auto"/>
              <w:right w:val="single" w:sz="4" w:space="0" w:color="auto"/>
            </w:tcBorders>
            <w:shd w:val="clear" w:color="000000" w:fill="FFFFFF"/>
            <w:vAlign w:val="center"/>
            <w:hideMark/>
          </w:tcPr>
          <w:p w14:paraId="2FE6E9DA" w14:textId="77777777" w:rsidR="00E30ED9" w:rsidRDefault="00E30ED9">
            <w:pPr>
              <w:rPr>
                <w:rFonts w:ascii="Arial" w:hAnsi="Arial" w:cs="Arial"/>
              </w:rPr>
            </w:pPr>
            <w:r>
              <w:rPr>
                <w:rFonts w:ascii="Arial" w:hAnsi="Arial" w:cs="Arial"/>
              </w:rPr>
              <w:t xml:space="preserve">                       183,333   </w:t>
            </w:r>
          </w:p>
        </w:tc>
      </w:tr>
      <w:tr w:rsidR="00E30ED9" w14:paraId="223E5373"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27DB81A3" w14:textId="77777777" w:rsidR="00E30ED9" w:rsidRDefault="00E30ED9">
            <w:pPr>
              <w:jc w:val="center"/>
              <w:rPr>
                <w:rFonts w:ascii="Arial" w:hAnsi="Arial" w:cs="Arial"/>
              </w:rPr>
            </w:pPr>
            <w:r>
              <w:rPr>
                <w:rFonts w:ascii="Arial" w:hAnsi="Arial" w:cs="Arial"/>
              </w:rPr>
              <w:t>8</w:t>
            </w:r>
          </w:p>
        </w:tc>
        <w:tc>
          <w:tcPr>
            <w:tcW w:w="4071" w:type="dxa"/>
            <w:tcBorders>
              <w:top w:val="nil"/>
              <w:left w:val="nil"/>
              <w:bottom w:val="single" w:sz="4" w:space="0" w:color="auto"/>
              <w:right w:val="single" w:sz="4" w:space="0" w:color="auto"/>
            </w:tcBorders>
            <w:shd w:val="clear" w:color="000000" w:fill="FFFFFF"/>
            <w:vAlign w:val="center"/>
            <w:hideMark/>
          </w:tcPr>
          <w:p w14:paraId="2B090470" w14:textId="77777777" w:rsidR="00E30ED9" w:rsidRDefault="00E30ED9">
            <w:pPr>
              <w:rPr>
                <w:rFonts w:ascii="Arial" w:hAnsi="Arial" w:cs="Arial"/>
              </w:rPr>
            </w:pPr>
            <w:r>
              <w:rPr>
                <w:rFonts w:ascii="Arial" w:hAnsi="Arial" w:cs="Arial"/>
              </w:rPr>
              <w:t>Դուռ</w:t>
            </w:r>
          </w:p>
        </w:tc>
        <w:tc>
          <w:tcPr>
            <w:tcW w:w="1173" w:type="dxa"/>
            <w:tcBorders>
              <w:top w:val="nil"/>
              <w:left w:val="nil"/>
              <w:bottom w:val="single" w:sz="4" w:space="0" w:color="auto"/>
              <w:right w:val="single" w:sz="4" w:space="0" w:color="auto"/>
            </w:tcBorders>
            <w:shd w:val="clear" w:color="000000" w:fill="FFFFFF"/>
            <w:vAlign w:val="center"/>
            <w:hideMark/>
          </w:tcPr>
          <w:p w14:paraId="13FBF556"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43FFA402" w14:textId="77777777" w:rsidR="00E30ED9" w:rsidRDefault="00E30ED9">
            <w:pPr>
              <w:jc w:val="center"/>
              <w:rPr>
                <w:rFonts w:ascii="Arial" w:hAnsi="Arial" w:cs="Arial"/>
              </w:rPr>
            </w:pPr>
            <w:r>
              <w:rPr>
                <w:rFonts w:ascii="Arial" w:hAnsi="Arial" w:cs="Arial"/>
              </w:rPr>
              <w:t>2</w:t>
            </w:r>
          </w:p>
        </w:tc>
        <w:tc>
          <w:tcPr>
            <w:tcW w:w="1328" w:type="dxa"/>
            <w:tcBorders>
              <w:top w:val="nil"/>
              <w:left w:val="nil"/>
              <w:bottom w:val="single" w:sz="4" w:space="0" w:color="auto"/>
              <w:right w:val="single" w:sz="4" w:space="0" w:color="auto"/>
            </w:tcBorders>
            <w:shd w:val="clear" w:color="000000" w:fill="FFFFFF"/>
            <w:vAlign w:val="center"/>
            <w:hideMark/>
          </w:tcPr>
          <w:p w14:paraId="4143AA4E" w14:textId="77777777" w:rsidR="00E30ED9" w:rsidRDefault="00E30ED9">
            <w:pPr>
              <w:rPr>
                <w:rFonts w:ascii="Arial" w:hAnsi="Arial" w:cs="Arial"/>
              </w:rPr>
            </w:pPr>
            <w:r>
              <w:rPr>
                <w:rFonts w:ascii="Arial" w:hAnsi="Arial" w:cs="Arial"/>
              </w:rPr>
              <w:t xml:space="preserve">        333,333 </w:t>
            </w:r>
          </w:p>
        </w:tc>
        <w:tc>
          <w:tcPr>
            <w:tcW w:w="2225" w:type="dxa"/>
            <w:tcBorders>
              <w:top w:val="nil"/>
              <w:left w:val="nil"/>
              <w:bottom w:val="single" w:sz="4" w:space="0" w:color="auto"/>
              <w:right w:val="single" w:sz="4" w:space="0" w:color="auto"/>
            </w:tcBorders>
            <w:shd w:val="clear" w:color="000000" w:fill="FFFFFF"/>
            <w:vAlign w:val="center"/>
            <w:hideMark/>
          </w:tcPr>
          <w:p w14:paraId="5BE95A69" w14:textId="77777777" w:rsidR="00E30ED9" w:rsidRDefault="00E30ED9">
            <w:pPr>
              <w:rPr>
                <w:rFonts w:ascii="Arial" w:hAnsi="Arial" w:cs="Arial"/>
              </w:rPr>
            </w:pPr>
            <w:r>
              <w:rPr>
                <w:rFonts w:ascii="Arial" w:hAnsi="Arial" w:cs="Arial"/>
              </w:rPr>
              <w:t xml:space="preserve">                       666,667   </w:t>
            </w:r>
          </w:p>
        </w:tc>
      </w:tr>
      <w:tr w:rsidR="00E30ED9" w14:paraId="17A13277"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4C142C6E" w14:textId="77777777" w:rsidR="00E30ED9" w:rsidRDefault="00E30ED9">
            <w:pPr>
              <w:jc w:val="center"/>
              <w:rPr>
                <w:rFonts w:ascii="Arial" w:hAnsi="Arial" w:cs="Arial"/>
              </w:rPr>
            </w:pPr>
            <w:r>
              <w:rPr>
                <w:rFonts w:ascii="Arial" w:hAnsi="Arial" w:cs="Arial"/>
              </w:rPr>
              <w:t>9</w:t>
            </w:r>
          </w:p>
        </w:tc>
        <w:tc>
          <w:tcPr>
            <w:tcW w:w="4071" w:type="dxa"/>
            <w:tcBorders>
              <w:top w:val="nil"/>
              <w:left w:val="nil"/>
              <w:bottom w:val="single" w:sz="4" w:space="0" w:color="auto"/>
              <w:right w:val="single" w:sz="4" w:space="0" w:color="auto"/>
            </w:tcBorders>
            <w:shd w:val="clear" w:color="000000" w:fill="FFFFFF"/>
            <w:vAlign w:val="center"/>
            <w:hideMark/>
          </w:tcPr>
          <w:p w14:paraId="3CF96701" w14:textId="77777777" w:rsidR="00E30ED9" w:rsidRDefault="00E30ED9">
            <w:pPr>
              <w:rPr>
                <w:rFonts w:ascii="Arial" w:hAnsi="Arial" w:cs="Arial"/>
              </w:rPr>
            </w:pPr>
            <w:r>
              <w:rPr>
                <w:rFonts w:ascii="Arial" w:hAnsi="Arial" w:cs="Arial"/>
              </w:rPr>
              <w:t>Տպիչ</w:t>
            </w:r>
          </w:p>
        </w:tc>
        <w:tc>
          <w:tcPr>
            <w:tcW w:w="1173" w:type="dxa"/>
            <w:tcBorders>
              <w:top w:val="nil"/>
              <w:left w:val="nil"/>
              <w:bottom w:val="single" w:sz="4" w:space="0" w:color="auto"/>
              <w:right w:val="single" w:sz="4" w:space="0" w:color="auto"/>
            </w:tcBorders>
            <w:shd w:val="clear" w:color="000000" w:fill="FFFFFF"/>
            <w:vAlign w:val="center"/>
            <w:hideMark/>
          </w:tcPr>
          <w:p w14:paraId="46F1728C"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37C42EE4" w14:textId="77777777" w:rsidR="00E30ED9" w:rsidRDefault="00E30ED9">
            <w:pPr>
              <w:jc w:val="center"/>
              <w:rPr>
                <w:rFonts w:ascii="Arial" w:hAnsi="Arial" w:cs="Arial"/>
              </w:rPr>
            </w:pPr>
            <w:r>
              <w:rPr>
                <w:rFonts w:ascii="Arial" w:hAnsi="Arial" w:cs="Arial"/>
              </w:rPr>
              <w:t>1</w:t>
            </w:r>
          </w:p>
        </w:tc>
        <w:tc>
          <w:tcPr>
            <w:tcW w:w="1328" w:type="dxa"/>
            <w:tcBorders>
              <w:top w:val="nil"/>
              <w:left w:val="nil"/>
              <w:bottom w:val="single" w:sz="4" w:space="0" w:color="auto"/>
              <w:right w:val="single" w:sz="4" w:space="0" w:color="auto"/>
            </w:tcBorders>
            <w:shd w:val="clear" w:color="000000" w:fill="FFFFFF"/>
            <w:vAlign w:val="center"/>
            <w:hideMark/>
          </w:tcPr>
          <w:p w14:paraId="7C47A5FC" w14:textId="77777777" w:rsidR="00E30ED9" w:rsidRDefault="00E30ED9">
            <w:pPr>
              <w:rPr>
                <w:rFonts w:ascii="Arial" w:hAnsi="Arial" w:cs="Arial"/>
              </w:rPr>
            </w:pPr>
            <w:r>
              <w:rPr>
                <w:rFonts w:ascii="Arial" w:hAnsi="Arial" w:cs="Arial"/>
              </w:rPr>
              <w:t xml:space="preserve">        275,000 </w:t>
            </w:r>
          </w:p>
        </w:tc>
        <w:tc>
          <w:tcPr>
            <w:tcW w:w="2225" w:type="dxa"/>
            <w:tcBorders>
              <w:top w:val="nil"/>
              <w:left w:val="nil"/>
              <w:bottom w:val="single" w:sz="4" w:space="0" w:color="auto"/>
              <w:right w:val="single" w:sz="4" w:space="0" w:color="auto"/>
            </w:tcBorders>
            <w:shd w:val="clear" w:color="000000" w:fill="FFFFFF"/>
            <w:vAlign w:val="center"/>
            <w:hideMark/>
          </w:tcPr>
          <w:p w14:paraId="63B7A77C" w14:textId="77777777" w:rsidR="00E30ED9" w:rsidRDefault="00E30ED9">
            <w:pPr>
              <w:rPr>
                <w:rFonts w:ascii="Arial" w:hAnsi="Arial" w:cs="Arial"/>
              </w:rPr>
            </w:pPr>
            <w:r>
              <w:rPr>
                <w:rFonts w:ascii="Arial" w:hAnsi="Arial" w:cs="Arial"/>
              </w:rPr>
              <w:t xml:space="preserve">                       275,000   </w:t>
            </w:r>
          </w:p>
        </w:tc>
      </w:tr>
      <w:tr w:rsidR="00E30ED9" w14:paraId="79B9E8CD"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1E19C0B8" w14:textId="77777777" w:rsidR="00E30ED9" w:rsidRDefault="00E30ED9">
            <w:pPr>
              <w:jc w:val="center"/>
              <w:rPr>
                <w:rFonts w:ascii="Arial" w:hAnsi="Arial" w:cs="Arial"/>
              </w:rPr>
            </w:pPr>
            <w:r>
              <w:rPr>
                <w:rFonts w:ascii="Arial" w:hAnsi="Arial" w:cs="Arial"/>
              </w:rPr>
              <w:t>10</w:t>
            </w:r>
          </w:p>
        </w:tc>
        <w:tc>
          <w:tcPr>
            <w:tcW w:w="4071" w:type="dxa"/>
            <w:tcBorders>
              <w:top w:val="nil"/>
              <w:left w:val="nil"/>
              <w:bottom w:val="single" w:sz="4" w:space="0" w:color="auto"/>
              <w:right w:val="single" w:sz="4" w:space="0" w:color="auto"/>
            </w:tcBorders>
            <w:shd w:val="clear" w:color="000000" w:fill="FFFFFF"/>
            <w:vAlign w:val="center"/>
            <w:hideMark/>
          </w:tcPr>
          <w:p w14:paraId="5D03233E" w14:textId="77777777" w:rsidR="00E30ED9" w:rsidRDefault="00E30ED9">
            <w:pPr>
              <w:rPr>
                <w:rFonts w:ascii="Arial" w:hAnsi="Arial" w:cs="Arial"/>
              </w:rPr>
            </w:pPr>
            <w:r>
              <w:rPr>
                <w:rFonts w:ascii="Arial" w:hAnsi="Arial" w:cs="Arial"/>
              </w:rPr>
              <w:t>Քաղաքային հեռախոս</w:t>
            </w:r>
          </w:p>
        </w:tc>
        <w:tc>
          <w:tcPr>
            <w:tcW w:w="1173" w:type="dxa"/>
            <w:tcBorders>
              <w:top w:val="nil"/>
              <w:left w:val="nil"/>
              <w:bottom w:val="single" w:sz="4" w:space="0" w:color="auto"/>
              <w:right w:val="single" w:sz="4" w:space="0" w:color="auto"/>
            </w:tcBorders>
            <w:shd w:val="clear" w:color="000000" w:fill="FFFFFF"/>
            <w:vAlign w:val="center"/>
            <w:hideMark/>
          </w:tcPr>
          <w:p w14:paraId="5C6BD78A"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3038B70E" w14:textId="77777777" w:rsidR="00E30ED9" w:rsidRDefault="00E30ED9">
            <w:pPr>
              <w:jc w:val="center"/>
              <w:rPr>
                <w:rFonts w:ascii="Arial" w:hAnsi="Arial" w:cs="Arial"/>
              </w:rPr>
            </w:pPr>
            <w:r>
              <w:rPr>
                <w:rFonts w:ascii="Arial" w:hAnsi="Arial" w:cs="Arial"/>
              </w:rPr>
              <w:t>2</w:t>
            </w:r>
          </w:p>
        </w:tc>
        <w:tc>
          <w:tcPr>
            <w:tcW w:w="1328" w:type="dxa"/>
            <w:tcBorders>
              <w:top w:val="nil"/>
              <w:left w:val="nil"/>
              <w:bottom w:val="single" w:sz="4" w:space="0" w:color="auto"/>
              <w:right w:val="single" w:sz="4" w:space="0" w:color="auto"/>
            </w:tcBorders>
            <w:shd w:val="clear" w:color="000000" w:fill="FFFFFF"/>
            <w:vAlign w:val="center"/>
            <w:hideMark/>
          </w:tcPr>
          <w:p w14:paraId="0AD35979" w14:textId="77777777" w:rsidR="00E30ED9" w:rsidRDefault="00E30ED9">
            <w:pPr>
              <w:rPr>
                <w:rFonts w:ascii="Arial" w:hAnsi="Arial" w:cs="Arial"/>
              </w:rPr>
            </w:pPr>
            <w:r>
              <w:rPr>
                <w:rFonts w:ascii="Arial" w:hAnsi="Arial" w:cs="Arial"/>
              </w:rPr>
              <w:t xml:space="preserve">          45,833 </w:t>
            </w:r>
          </w:p>
        </w:tc>
        <w:tc>
          <w:tcPr>
            <w:tcW w:w="2225" w:type="dxa"/>
            <w:tcBorders>
              <w:top w:val="nil"/>
              <w:left w:val="nil"/>
              <w:bottom w:val="single" w:sz="4" w:space="0" w:color="auto"/>
              <w:right w:val="single" w:sz="4" w:space="0" w:color="auto"/>
            </w:tcBorders>
            <w:shd w:val="clear" w:color="000000" w:fill="FFFFFF"/>
            <w:vAlign w:val="center"/>
            <w:hideMark/>
          </w:tcPr>
          <w:p w14:paraId="691C3213" w14:textId="77777777" w:rsidR="00E30ED9" w:rsidRDefault="00E30ED9">
            <w:pPr>
              <w:rPr>
                <w:rFonts w:ascii="Arial" w:hAnsi="Arial" w:cs="Arial"/>
              </w:rPr>
            </w:pPr>
            <w:r>
              <w:rPr>
                <w:rFonts w:ascii="Arial" w:hAnsi="Arial" w:cs="Arial"/>
              </w:rPr>
              <w:t xml:space="preserve">                          91,667   </w:t>
            </w:r>
          </w:p>
        </w:tc>
      </w:tr>
      <w:tr w:rsidR="00E30ED9" w14:paraId="0230C5E4"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6C2501DF" w14:textId="77777777" w:rsidR="00E30ED9" w:rsidRDefault="00E30ED9">
            <w:pPr>
              <w:jc w:val="center"/>
              <w:rPr>
                <w:rFonts w:ascii="Arial" w:hAnsi="Arial" w:cs="Arial"/>
              </w:rPr>
            </w:pPr>
            <w:r>
              <w:rPr>
                <w:rFonts w:ascii="Arial" w:hAnsi="Arial" w:cs="Arial"/>
              </w:rPr>
              <w:t>11</w:t>
            </w:r>
          </w:p>
        </w:tc>
        <w:tc>
          <w:tcPr>
            <w:tcW w:w="4071" w:type="dxa"/>
            <w:tcBorders>
              <w:top w:val="nil"/>
              <w:left w:val="nil"/>
              <w:bottom w:val="single" w:sz="4" w:space="0" w:color="auto"/>
              <w:right w:val="single" w:sz="4" w:space="0" w:color="auto"/>
            </w:tcBorders>
            <w:shd w:val="clear" w:color="000000" w:fill="FFFFFF"/>
            <w:vAlign w:val="center"/>
            <w:hideMark/>
          </w:tcPr>
          <w:p w14:paraId="62C5BC86" w14:textId="77777777" w:rsidR="00E30ED9" w:rsidRDefault="00E30ED9">
            <w:pPr>
              <w:rPr>
                <w:rFonts w:ascii="Arial" w:hAnsi="Arial" w:cs="Arial"/>
              </w:rPr>
            </w:pPr>
            <w:r>
              <w:rPr>
                <w:rFonts w:ascii="Arial" w:hAnsi="Arial" w:cs="Arial"/>
              </w:rPr>
              <w:t xml:space="preserve">Համակարգիչ </w:t>
            </w:r>
          </w:p>
        </w:tc>
        <w:tc>
          <w:tcPr>
            <w:tcW w:w="1173" w:type="dxa"/>
            <w:tcBorders>
              <w:top w:val="nil"/>
              <w:left w:val="nil"/>
              <w:bottom w:val="single" w:sz="4" w:space="0" w:color="auto"/>
              <w:right w:val="single" w:sz="4" w:space="0" w:color="auto"/>
            </w:tcBorders>
            <w:shd w:val="clear" w:color="000000" w:fill="FFFFFF"/>
            <w:vAlign w:val="center"/>
            <w:hideMark/>
          </w:tcPr>
          <w:p w14:paraId="56DE4BE7"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2912B3FD" w14:textId="77777777" w:rsidR="00E30ED9" w:rsidRDefault="00E30ED9">
            <w:pPr>
              <w:jc w:val="center"/>
              <w:rPr>
                <w:rFonts w:ascii="Arial" w:hAnsi="Arial" w:cs="Arial"/>
              </w:rPr>
            </w:pPr>
            <w:r>
              <w:rPr>
                <w:rFonts w:ascii="Arial" w:hAnsi="Arial" w:cs="Arial"/>
              </w:rPr>
              <w:t>2</w:t>
            </w:r>
          </w:p>
        </w:tc>
        <w:tc>
          <w:tcPr>
            <w:tcW w:w="1328" w:type="dxa"/>
            <w:tcBorders>
              <w:top w:val="nil"/>
              <w:left w:val="nil"/>
              <w:bottom w:val="single" w:sz="4" w:space="0" w:color="auto"/>
              <w:right w:val="single" w:sz="4" w:space="0" w:color="auto"/>
            </w:tcBorders>
            <w:shd w:val="clear" w:color="000000" w:fill="FFFFFF"/>
            <w:vAlign w:val="center"/>
            <w:hideMark/>
          </w:tcPr>
          <w:p w14:paraId="4D8FA6EF" w14:textId="77777777" w:rsidR="00E30ED9" w:rsidRDefault="00E30ED9">
            <w:pPr>
              <w:rPr>
                <w:rFonts w:ascii="Arial" w:hAnsi="Arial" w:cs="Arial"/>
              </w:rPr>
            </w:pPr>
            <w:r>
              <w:rPr>
                <w:rFonts w:ascii="Arial" w:hAnsi="Arial" w:cs="Arial"/>
              </w:rPr>
              <w:t xml:space="preserve">        625,000 </w:t>
            </w:r>
          </w:p>
        </w:tc>
        <w:tc>
          <w:tcPr>
            <w:tcW w:w="2225" w:type="dxa"/>
            <w:tcBorders>
              <w:top w:val="nil"/>
              <w:left w:val="nil"/>
              <w:bottom w:val="single" w:sz="4" w:space="0" w:color="auto"/>
              <w:right w:val="single" w:sz="4" w:space="0" w:color="auto"/>
            </w:tcBorders>
            <w:shd w:val="clear" w:color="000000" w:fill="FFFFFF"/>
            <w:vAlign w:val="center"/>
            <w:hideMark/>
          </w:tcPr>
          <w:p w14:paraId="1B03F73E" w14:textId="77777777" w:rsidR="00E30ED9" w:rsidRDefault="00E30ED9">
            <w:pPr>
              <w:rPr>
                <w:rFonts w:ascii="Arial" w:hAnsi="Arial" w:cs="Arial"/>
              </w:rPr>
            </w:pPr>
            <w:r>
              <w:rPr>
                <w:rFonts w:ascii="Arial" w:hAnsi="Arial" w:cs="Arial"/>
              </w:rPr>
              <w:t xml:space="preserve">                    1,250,000   </w:t>
            </w:r>
          </w:p>
        </w:tc>
      </w:tr>
      <w:tr w:rsidR="00E30ED9" w14:paraId="7270CF75" w14:textId="77777777" w:rsidTr="00E30ED9">
        <w:trPr>
          <w:trHeight w:val="540"/>
        </w:trPr>
        <w:tc>
          <w:tcPr>
            <w:tcW w:w="638" w:type="dxa"/>
            <w:tcBorders>
              <w:top w:val="nil"/>
              <w:left w:val="single" w:sz="4" w:space="0" w:color="auto"/>
              <w:bottom w:val="single" w:sz="4" w:space="0" w:color="auto"/>
              <w:right w:val="single" w:sz="4" w:space="0" w:color="auto"/>
            </w:tcBorders>
            <w:shd w:val="clear" w:color="000000" w:fill="FFFFFF"/>
            <w:vAlign w:val="center"/>
            <w:hideMark/>
          </w:tcPr>
          <w:p w14:paraId="2424706E" w14:textId="77777777" w:rsidR="00E30ED9" w:rsidRDefault="00E30ED9">
            <w:pPr>
              <w:jc w:val="center"/>
              <w:rPr>
                <w:rFonts w:ascii="Arial" w:hAnsi="Arial" w:cs="Arial"/>
              </w:rPr>
            </w:pPr>
            <w:r>
              <w:rPr>
                <w:rFonts w:ascii="Arial" w:hAnsi="Arial" w:cs="Arial"/>
              </w:rPr>
              <w:t>12</w:t>
            </w:r>
          </w:p>
        </w:tc>
        <w:tc>
          <w:tcPr>
            <w:tcW w:w="4071" w:type="dxa"/>
            <w:tcBorders>
              <w:top w:val="nil"/>
              <w:left w:val="nil"/>
              <w:bottom w:val="single" w:sz="4" w:space="0" w:color="auto"/>
              <w:right w:val="single" w:sz="4" w:space="0" w:color="auto"/>
            </w:tcBorders>
            <w:shd w:val="clear" w:color="000000" w:fill="FFFFFF"/>
            <w:vAlign w:val="center"/>
            <w:hideMark/>
          </w:tcPr>
          <w:p w14:paraId="24F9F312" w14:textId="77777777" w:rsidR="00E30ED9" w:rsidRDefault="00E30ED9">
            <w:pPr>
              <w:rPr>
                <w:rFonts w:ascii="Arial" w:hAnsi="Arial" w:cs="Arial"/>
              </w:rPr>
            </w:pPr>
            <w:r>
              <w:rPr>
                <w:rFonts w:ascii="Arial" w:hAnsi="Arial" w:cs="Arial"/>
              </w:rPr>
              <w:t>Պլանշետ</w:t>
            </w:r>
          </w:p>
        </w:tc>
        <w:tc>
          <w:tcPr>
            <w:tcW w:w="1173" w:type="dxa"/>
            <w:tcBorders>
              <w:top w:val="nil"/>
              <w:left w:val="nil"/>
              <w:bottom w:val="single" w:sz="4" w:space="0" w:color="auto"/>
              <w:right w:val="single" w:sz="4" w:space="0" w:color="auto"/>
            </w:tcBorders>
            <w:shd w:val="clear" w:color="000000" w:fill="FFFFFF"/>
            <w:vAlign w:val="center"/>
            <w:hideMark/>
          </w:tcPr>
          <w:p w14:paraId="23EED27B" w14:textId="77777777" w:rsidR="00E30ED9" w:rsidRDefault="00E30ED9">
            <w:pPr>
              <w:jc w:val="center"/>
              <w:rPr>
                <w:rFonts w:ascii="Arial" w:hAnsi="Arial" w:cs="Arial"/>
              </w:rPr>
            </w:pPr>
            <w:r>
              <w:rPr>
                <w:rFonts w:ascii="Arial" w:hAnsi="Arial" w:cs="Arial"/>
              </w:rPr>
              <w:t>հատ</w:t>
            </w:r>
          </w:p>
        </w:tc>
        <w:tc>
          <w:tcPr>
            <w:tcW w:w="1190" w:type="dxa"/>
            <w:tcBorders>
              <w:top w:val="nil"/>
              <w:left w:val="nil"/>
              <w:bottom w:val="single" w:sz="4" w:space="0" w:color="auto"/>
              <w:right w:val="single" w:sz="4" w:space="0" w:color="auto"/>
            </w:tcBorders>
            <w:shd w:val="clear" w:color="000000" w:fill="FFFFFF"/>
            <w:noWrap/>
            <w:vAlign w:val="center"/>
            <w:hideMark/>
          </w:tcPr>
          <w:p w14:paraId="1C0D8377" w14:textId="77777777" w:rsidR="00E30ED9" w:rsidRDefault="00E30ED9">
            <w:pPr>
              <w:jc w:val="center"/>
              <w:rPr>
                <w:rFonts w:ascii="Arial" w:hAnsi="Arial" w:cs="Arial"/>
              </w:rPr>
            </w:pPr>
            <w:r>
              <w:rPr>
                <w:rFonts w:ascii="Arial" w:hAnsi="Arial" w:cs="Arial"/>
              </w:rPr>
              <w:t>4</w:t>
            </w:r>
          </w:p>
        </w:tc>
        <w:tc>
          <w:tcPr>
            <w:tcW w:w="1328" w:type="dxa"/>
            <w:tcBorders>
              <w:top w:val="nil"/>
              <w:left w:val="nil"/>
              <w:bottom w:val="single" w:sz="4" w:space="0" w:color="auto"/>
              <w:right w:val="single" w:sz="4" w:space="0" w:color="auto"/>
            </w:tcBorders>
            <w:shd w:val="clear" w:color="000000" w:fill="FFFFFF"/>
            <w:vAlign w:val="center"/>
            <w:hideMark/>
          </w:tcPr>
          <w:p w14:paraId="4D792A58" w14:textId="77777777" w:rsidR="00E30ED9" w:rsidRDefault="00E30ED9">
            <w:pPr>
              <w:rPr>
                <w:rFonts w:ascii="Arial" w:hAnsi="Arial" w:cs="Arial"/>
              </w:rPr>
            </w:pPr>
            <w:r>
              <w:rPr>
                <w:rFonts w:ascii="Arial" w:hAnsi="Arial" w:cs="Arial"/>
              </w:rPr>
              <w:t xml:space="preserve">        266,667 </w:t>
            </w:r>
          </w:p>
        </w:tc>
        <w:tc>
          <w:tcPr>
            <w:tcW w:w="2225" w:type="dxa"/>
            <w:tcBorders>
              <w:top w:val="nil"/>
              <w:left w:val="nil"/>
              <w:bottom w:val="single" w:sz="4" w:space="0" w:color="auto"/>
              <w:right w:val="single" w:sz="4" w:space="0" w:color="auto"/>
            </w:tcBorders>
            <w:shd w:val="clear" w:color="000000" w:fill="FFFFFF"/>
            <w:vAlign w:val="center"/>
            <w:hideMark/>
          </w:tcPr>
          <w:p w14:paraId="3C5A6210" w14:textId="77777777" w:rsidR="00E30ED9" w:rsidRDefault="00E30ED9">
            <w:pPr>
              <w:rPr>
                <w:rFonts w:ascii="Arial" w:hAnsi="Arial" w:cs="Arial"/>
              </w:rPr>
            </w:pPr>
            <w:r>
              <w:rPr>
                <w:rFonts w:ascii="Arial" w:hAnsi="Arial" w:cs="Arial"/>
              </w:rPr>
              <w:t xml:space="preserve">                    1,066,667   </w:t>
            </w:r>
          </w:p>
        </w:tc>
      </w:tr>
      <w:tr w:rsidR="00E30ED9" w14:paraId="59F8F09D" w14:textId="77777777" w:rsidTr="00E30ED9">
        <w:trPr>
          <w:trHeight w:val="63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6CD3BEED" w14:textId="77777777" w:rsidR="00E30ED9" w:rsidRDefault="00E30ED9">
            <w:pPr>
              <w:rPr>
                <w:rFonts w:ascii="Arial" w:hAnsi="Arial" w:cs="Arial"/>
                <w:sz w:val="18"/>
                <w:szCs w:val="18"/>
              </w:rPr>
            </w:pPr>
            <w:r>
              <w:rPr>
                <w:rFonts w:ascii="Arial" w:hAnsi="Arial" w:cs="Arial"/>
                <w:sz w:val="18"/>
                <w:szCs w:val="18"/>
              </w:rPr>
              <w:t> </w:t>
            </w:r>
          </w:p>
        </w:tc>
        <w:tc>
          <w:tcPr>
            <w:tcW w:w="4071" w:type="dxa"/>
            <w:tcBorders>
              <w:top w:val="nil"/>
              <w:left w:val="nil"/>
              <w:bottom w:val="single" w:sz="4" w:space="0" w:color="auto"/>
              <w:right w:val="single" w:sz="4" w:space="0" w:color="auto"/>
            </w:tcBorders>
            <w:shd w:val="clear" w:color="000000" w:fill="F2F2F2"/>
            <w:noWrap/>
            <w:vAlign w:val="center"/>
            <w:hideMark/>
          </w:tcPr>
          <w:p w14:paraId="12507B05" w14:textId="77777777" w:rsidR="00E30ED9" w:rsidRDefault="00E30ED9">
            <w:pPr>
              <w:rPr>
                <w:rFonts w:ascii="Arial" w:hAnsi="Arial" w:cs="Arial"/>
                <w:b/>
                <w:bCs/>
                <w:i/>
                <w:iCs/>
                <w:color w:val="000000"/>
              </w:rPr>
            </w:pPr>
            <w:r>
              <w:rPr>
                <w:rFonts w:ascii="Arial" w:hAnsi="Arial" w:cs="Arial"/>
                <w:b/>
                <w:bCs/>
                <w:i/>
                <w:iCs/>
                <w:color w:val="000000"/>
              </w:rPr>
              <w:t>Ընդամենը</w:t>
            </w:r>
          </w:p>
        </w:tc>
        <w:tc>
          <w:tcPr>
            <w:tcW w:w="1173" w:type="dxa"/>
            <w:tcBorders>
              <w:top w:val="nil"/>
              <w:left w:val="nil"/>
              <w:bottom w:val="single" w:sz="4" w:space="0" w:color="auto"/>
              <w:right w:val="single" w:sz="4" w:space="0" w:color="auto"/>
            </w:tcBorders>
            <w:shd w:val="clear" w:color="000000" w:fill="F2F2F2"/>
            <w:noWrap/>
            <w:vAlign w:val="center"/>
            <w:hideMark/>
          </w:tcPr>
          <w:p w14:paraId="348C181A" w14:textId="77777777" w:rsidR="00E30ED9" w:rsidRDefault="00E30ED9">
            <w:pPr>
              <w:rPr>
                <w:rFonts w:ascii="Arial" w:hAnsi="Arial" w:cs="Arial"/>
                <w:b/>
                <w:bCs/>
                <w:i/>
                <w:iCs/>
                <w:color w:val="000000"/>
              </w:rPr>
            </w:pPr>
            <w:r>
              <w:rPr>
                <w:rFonts w:ascii="Arial" w:hAnsi="Arial" w:cs="Arial"/>
                <w:b/>
                <w:bCs/>
                <w:i/>
                <w:iCs/>
                <w:color w:val="000000"/>
              </w:rPr>
              <w:t> </w:t>
            </w:r>
          </w:p>
        </w:tc>
        <w:tc>
          <w:tcPr>
            <w:tcW w:w="1190" w:type="dxa"/>
            <w:tcBorders>
              <w:top w:val="nil"/>
              <w:left w:val="nil"/>
              <w:bottom w:val="single" w:sz="4" w:space="0" w:color="auto"/>
              <w:right w:val="single" w:sz="4" w:space="0" w:color="auto"/>
            </w:tcBorders>
            <w:shd w:val="clear" w:color="000000" w:fill="F2F2F2"/>
            <w:noWrap/>
            <w:vAlign w:val="center"/>
            <w:hideMark/>
          </w:tcPr>
          <w:p w14:paraId="7D857A81" w14:textId="77777777" w:rsidR="00E30ED9" w:rsidRDefault="00E30ED9">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1328" w:type="dxa"/>
            <w:tcBorders>
              <w:top w:val="nil"/>
              <w:left w:val="nil"/>
              <w:bottom w:val="single" w:sz="4" w:space="0" w:color="auto"/>
              <w:right w:val="single" w:sz="4" w:space="0" w:color="auto"/>
            </w:tcBorders>
            <w:shd w:val="clear" w:color="000000" w:fill="F2F2F2"/>
            <w:noWrap/>
            <w:vAlign w:val="center"/>
            <w:hideMark/>
          </w:tcPr>
          <w:p w14:paraId="04B997A2" w14:textId="77777777" w:rsidR="00E30ED9" w:rsidRDefault="00E30ED9">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2225" w:type="dxa"/>
            <w:tcBorders>
              <w:top w:val="nil"/>
              <w:left w:val="nil"/>
              <w:bottom w:val="single" w:sz="4" w:space="0" w:color="auto"/>
              <w:right w:val="single" w:sz="4" w:space="0" w:color="auto"/>
            </w:tcBorders>
            <w:shd w:val="clear" w:color="000000" w:fill="F2F2F2"/>
            <w:noWrap/>
            <w:vAlign w:val="center"/>
            <w:hideMark/>
          </w:tcPr>
          <w:p w14:paraId="5EFAE390" w14:textId="77777777" w:rsidR="00E30ED9" w:rsidRDefault="00E30ED9">
            <w:pPr>
              <w:rPr>
                <w:rFonts w:ascii="Arial LatArm" w:hAnsi="Arial LatArm" w:cs="Arial"/>
                <w:b/>
                <w:bCs/>
                <w:i/>
                <w:iCs/>
                <w:color w:val="000000"/>
              </w:rPr>
            </w:pPr>
            <w:r>
              <w:rPr>
                <w:rFonts w:ascii="Arial LatArm" w:hAnsi="Arial LatArm" w:cs="Arial"/>
                <w:b/>
                <w:bCs/>
                <w:i/>
                <w:iCs/>
                <w:color w:val="000000"/>
              </w:rPr>
              <w:t xml:space="preserve">         683,062,500   </w:t>
            </w:r>
          </w:p>
        </w:tc>
      </w:tr>
      <w:tr w:rsidR="00E30ED9" w14:paraId="38F05BD7" w14:textId="77777777" w:rsidTr="00E30ED9">
        <w:trPr>
          <w:trHeight w:val="63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3E33A70E" w14:textId="77777777" w:rsidR="00E30ED9" w:rsidRDefault="00E30ED9">
            <w:pPr>
              <w:rPr>
                <w:rFonts w:ascii="Arial" w:hAnsi="Arial" w:cs="Arial"/>
                <w:sz w:val="18"/>
                <w:szCs w:val="18"/>
              </w:rPr>
            </w:pPr>
            <w:r>
              <w:rPr>
                <w:rFonts w:ascii="Arial" w:hAnsi="Arial" w:cs="Arial"/>
                <w:sz w:val="18"/>
                <w:szCs w:val="18"/>
              </w:rPr>
              <w:t> </w:t>
            </w:r>
          </w:p>
        </w:tc>
        <w:tc>
          <w:tcPr>
            <w:tcW w:w="4071" w:type="dxa"/>
            <w:tcBorders>
              <w:top w:val="nil"/>
              <w:left w:val="nil"/>
              <w:bottom w:val="single" w:sz="4" w:space="0" w:color="auto"/>
              <w:right w:val="single" w:sz="4" w:space="0" w:color="auto"/>
            </w:tcBorders>
            <w:shd w:val="clear" w:color="000000" w:fill="F2F2F2"/>
            <w:noWrap/>
            <w:vAlign w:val="center"/>
            <w:hideMark/>
          </w:tcPr>
          <w:p w14:paraId="5E9C8CC4" w14:textId="77777777" w:rsidR="00E30ED9" w:rsidRDefault="00E30ED9">
            <w:pPr>
              <w:rPr>
                <w:rFonts w:ascii="Arial" w:hAnsi="Arial" w:cs="Arial"/>
                <w:b/>
                <w:bCs/>
                <w:i/>
                <w:iCs/>
                <w:color w:val="000000"/>
              </w:rPr>
            </w:pPr>
            <w:r>
              <w:rPr>
                <w:rFonts w:ascii="Arial" w:hAnsi="Arial" w:cs="Arial"/>
                <w:b/>
                <w:bCs/>
                <w:i/>
                <w:iCs/>
                <w:color w:val="000000"/>
              </w:rPr>
              <w:t>ԱԱՀ</w:t>
            </w:r>
            <w:r>
              <w:rPr>
                <w:rFonts w:ascii="Arial LatArm" w:hAnsi="Arial LatArm" w:cs="Arial"/>
                <w:b/>
                <w:bCs/>
                <w:i/>
                <w:iCs/>
                <w:color w:val="000000"/>
              </w:rPr>
              <w:t xml:space="preserve"> 20%</w:t>
            </w:r>
          </w:p>
        </w:tc>
        <w:tc>
          <w:tcPr>
            <w:tcW w:w="1173" w:type="dxa"/>
            <w:tcBorders>
              <w:top w:val="nil"/>
              <w:left w:val="nil"/>
              <w:bottom w:val="single" w:sz="4" w:space="0" w:color="auto"/>
              <w:right w:val="single" w:sz="4" w:space="0" w:color="auto"/>
            </w:tcBorders>
            <w:shd w:val="clear" w:color="000000" w:fill="F2F2F2"/>
            <w:noWrap/>
            <w:vAlign w:val="center"/>
            <w:hideMark/>
          </w:tcPr>
          <w:p w14:paraId="36D11C63" w14:textId="77777777" w:rsidR="00E30ED9" w:rsidRDefault="00E30ED9">
            <w:pPr>
              <w:rPr>
                <w:rFonts w:ascii="Arial" w:hAnsi="Arial" w:cs="Arial"/>
                <w:b/>
                <w:bCs/>
                <w:i/>
                <w:iCs/>
                <w:color w:val="000000"/>
              </w:rPr>
            </w:pPr>
            <w:r>
              <w:rPr>
                <w:rFonts w:ascii="Arial" w:hAnsi="Arial" w:cs="Arial"/>
                <w:b/>
                <w:bCs/>
                <w:i/>
                <w:iCs/>
                <w:color w:val="000000"/>
              </w:rPr>
              <w:t> </w:t>
            </w:r>
          </w:p>
        </w:tc>
        <w:tc>
          <w:tcPr>
            <w:tcW w:w="1190" w:type="dxa"/>
            <w:tcBorders>
              <w:top w:val="nil"/>
              <w:left w:val="nil"/>
              <w:bottom w:val="single" w:sz="4" w:space="0" w:color="auto"/>
              <w:right w:val="single" w:sz="4" w:space="0" w:color="auto"/>
            </w:tcBorders>
            <w:shd w:val="clear" w:color="000000" w:fill="F2F2F2"/>
            <w:noWrap/>
            <w:vAlign w:val="center"/>
            <w:hideMark/>
          </w:tcPr>
          <w:p w14:paraId="0F3ACBFF" w14:textId="77777777" w:rsidR="00E30ED9" w:rsidRDefault="00E30ED9">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1328" w:type="dxa"/>
            <w:tcBorders>
              <w:top w:val="nil"/>
              <w:left w:val="nil"/>
              <w:bottom w:val="single" w:sz="4" w:space="0" w:color="auto"/>
              <w:right w:val="single" w:sz="4" w:space="0" w:color="auto"/>
            </w:tcBorders>
            <w:shd w:val="clear" w:color="000000" w:fill="F2F2F2"/>
            <w:noWrap/>
            <w:vAlign w:val="center"/>
            <w:hideMark/>
          </w:tcPr>
          <w:p w14:paraId="5DB0BACB" w14:textId="77777777" w:rsidR="00E30ED9" w:rsidRDefault="00E30ED9">
            <w:pPr>
              <w:rPr>
                <w:rFonts w:ascii="Arial LatArm" w:hAnsi="Arial LatArm" w:cs="Arial"/>
                <w:b/>
                <w:bCs/>
                <w:i/>
                <w:iCs/>
                <w:color w:val="000000"/>
                <w:sz w:val="20"/>
                <w:szCs w:val="20"/>
              </w:rPr>
            </w:pPr>
            <w:r>
              <w:rPr>
                <w:rFonts w:ascii="Arial LatArm" w:hAnsi="Arial LatArm" w:cs="Arial"/>
                <w:b/>
                <w:bCs/>
                <w:i/>
                <w:iCs/>
                <w:color w:val="000000"/>
                <w:sz w:val="20"/>
                <w:szCs w:val="20"/>
              </w:rPr>
              <w:t> </w:t>
            </w:r>
          </w:p>
        </w:tc>
        <w:tc>
          <w:tcPr>
            <w:tcW w:w="2225" w:type="dxa"/>
            <w:tcBorders>
              <w:top w:val="nil"/>
              <w:left w:val="nil"/>
              <w:bottom w:val="single" w:sz="4" w:space="0" w:color="auto"/>
              <w:right w:val="single" w:sz="4" w:space="0" w:color="auto"/>
            </w:tcBorders>
            <w:shd w:val="clear" w:color="000000" w:fill="F2F2F2"/>
            <w:noWrap/>
            <w:vAlign w:val="center"/>
            <w:hideMark/>
          </w:tcPr>
          <w:p w14:paraId="5FFAF0AF" w14:textId="77777777" w:rsidR="00E30ED9" w:rsidRDefault="00E30ED9">
            <w:pPr>
              <w:rPr>
                <w:rFonts w:ascii="Arial LatArm" w:hAnsi="Arial LatArm" w:cs="Arial"/>
                <w:b/>
                <w:bCs/>
                <w:i/>
                <w:iCs/>
                <w:color w:val="000000"/>
              </w:rPr>
            </w:pPr>
            <w:r>
              <w:rPr>
                <w:rFonts w:ascii="Arial LatArm" w:hAnsi="Arial LatArm" w:cs="Arial"/>
                <w:b/>
                <w:bCs/>
                <w:i/>
                <w:iCs/>
                <w:color w:val="000000"/>
              </w:rPr>
              <w:t xml:space="preserve">         136,612,500   </w:t>
            </w:r>
          </w:p>
        </w:tc>
      </w:tr>
      <w:tr w:rsidR="00E30ED9" w14:paraId="760A7766" w14:textId="77777777" w:rsidTr="00E30ED9">
        <w:trPr>
          <w:trHeight w:val="63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8002104" w14:textId="77777777" w:rsidR="00E30ED9" w:rsidRDefault="00E30ED9">
            <w:pPr>
              <w:rPr>
                <w:rFonts w:ascii="Arial" w:hAnsi="Arial" w:cs="Arial"/>
                <w:sz w:val="18"/>
                <w:szCs w:val="18"/>
              </w:rPr>
            </w:pPr>
            <w:r>
              <w:rPr>
                <w:rFonts w:ascii="Arial" w:hAnsi="Arial" w:cs="Arial"/>
                <w:sz w:val="18"/>
                <w:szCs w:val="18"/>
              </w:rPr>
              <w:t> </w:t>
            </w:r>
          </w:p>
        </w:tc>
        <w:tc>
          <w:tcPr>
            <w:tcW w:w="4071" w:type="dxa"/>
            <w:tcBorders>
              <w:top w:val="nil"/>
              <w:left w:val="nil"/>
              <w:bottom w:val="single" w:sz="4" w:space="0" w:color="auto"/>
              <w:right w:val="single" w:sz="4" w:space="0" w:color="auto"/>
            </w:tcBorders>
            <w:shd w:val="clear" w:color="000000" w:fill="F2F2F2"/>
            <w:noWrap/>
            <w:vAlign w:val="center"/>
            <w:hideMark/>
          </w:tcPr>
          <w:p w14:paraId="37FF9575" w14:textId="77777777" w:rsidR="00E30ED9" w:rsidRDefault="00E30ED9">
            <w:pPr>
              <w:rPr>
                <w:rFonts w:ascii="Arial" w:hAnsi="Arial" w:cs="Arial"/>
                <w:b/>
                <w:bCs/>
                <w:i/>
                <w:iCs/>
                <w:color w:val="000000"/>
              </w:rPr>
            </w:pPr>
            <w:r>
              <w:rPr>
                <w:rFonts w:ascii="Arial" w:hAnsi="Arial" w:cs="Arial"/>
                <w:b/>
                <w:bCs/>
                <w:i/>
                <w:iCs/>
                <w:color w:val="000000"/>
              </w:rPr>
              <w:t>Ընդամենը</w:t>
            </w:r>
          </w:p>
        </w:tc>
        <w:tc>
          <w:tcPr>
            <w:tcW w:w="1173" w:type="dxa"/>
            <w:tcBorders>
              <w:top w:val="nil"/>
              <w:left w:val="nil"/>
              <w:bottom w:val="single" w:sz="4" w:space="0" w:color="auto"/>
              <w:right w:val="single" w:sz="4" w:space="0" w:color="auto"/>
            </w:tcBorders>
            <w:shd w:val="clear" w:color="000000" w:fill="F2F2F2"/>
            <w:noWrap/>
            <w:vAlign w:val="center"/>
            <w:hideMark/>
          </w:tcPr>
          <w:p w14:paraId="63157ED8" w14:textId="77777777" w:rsidR="00E30ED9" w:rsidRDefault="00E30ED9">
            <w:pPr>
              <w:rPr>
                <w:rFonts w:ascii="Arial" w:hAnsi="Arial" w:cs="Arial"/>
                <w:b/>
                <w:bCs/>
                <w:i/>
                <w:iCs/>
                <w:color w:val="000000"/>
              </w:rPr>
            </w:pPr>
            <w:r>
              <w:rPr>
                <w:rFonts w:ascii="Arial" w:hAnsi="Arial" w:cs="Arial"/>
                <w:b/>
                <w:bCs/>
                <w:i/>
                <w:iCs/>
                <w:color w:val="000000"/>
              </w:rPr>
              <w:t> </w:t>
            </w:r>
          </w:p>
        </w:tc>
        <w:tc>
          <w:tcPr>
            <w:tcW w:w="1190" w:type="dxa"/>
            <w:tcBorders>
              <w:top w:val="nil"/>
              <w:left w:val="nil"/>
              <w:bottom w:val="single" w:sz="4" w:space="0" w:color="auto"/>
              <w:right w:val="single" w:sz="4" w:space="0" w:color="auto"/>
            </w:tcBorders>
            <w:shd w:val="clear" w:color="000000" w:fill="F2F2F2"/>
            <w:noWrap/>
            <w:vAlign w:val="center"/>
            <w:hideMark/>
          </w:tcPr>
          <w:p w14:paraId="4AB02066" w14:textId="77777777" w:rsidR="00E30ED9" w:rsidRDefault="00E30ED9">
            <w:pPr>
              <w:rPr>
                <w:rFonts w:ascii="Arial" w:hAnsi="Arial" w:cs="Arial"/>
                <w:b/>
                <w:bCs/>
                <w:i/>
                <w:iCs/>
                <w:color w:val="000000"/>
              </w:rPr>
            </w:pPr>
            <w:r>
              <w:rPr>
                <w:rFonts w:ascii="Arial" w:hAnsi="Arial" w:cs="Arial"/>
                <w:b/>
                <w:bCs/>
                <w:i/>
                <w:iCs/>
                <w:color w:val="000000"/>
              </w:rPr>
              <w:t> </w:t>
            </w:r>
          </w:p>
        </w:tc>
        <w:tc>
          <w:tcPr>
            <w:tcW w:w="1328" w:type="dxa"/>
            <w:tcBorders>
              <w:top w:val="nil"/>
              <w:left w:val="nil"/>
              <w:bottom w:val="single" w:sz="4" w:space="0" w:color="auto"/>
              <w:right w:val="single" w:sz="4" w:space="0" w:color="auto"/>
            </w:tcBorders>
            <w:shd w:val="clear" w:color="000000" w:fill="F2F2F2"/>
            <w:noWrap/>
            <w:vAlign w:val="center"/>
            <w:hideMark/>
          </w:tcPr>
          <w:p w14:paraId="61D7D387" w14:textId="77777777" w:rsidR="00E30ED9" w:rsidRDefault="00E30ED9">
            <w:pPr>
              <w:rPr>
                <w:rFonts w:ascii="Arial" w:hAnsi="Arial" w:cs="Arial"/>
                <w:b/>
                <w:bCs/>
                <w:i/>
                <w:iCs/>
                <w:color w:val="000000"/>
              </w:rPr>
            </w:pPr>
            <w:r>
              <w:rPr>
                <w:rFonts w:ascii="Arial" w:hAnsi="Arial" w:cs="Arial"/>
                <w:b/>
                <w:bCs/>
                <w:i/>
                <w:iCs/>
                <w:color w:val="000000"/>
              </w:rPr>
              <w:t> </w:t>
            </w:r>
          </w:p>
        </w:tc>
        <w:tc>
          <w:tcPr>
            <w:tcW w:w="2225" w:type="dxa"/>
            <w:tcBorders>
              <w:top w:val="nil"/>
              <w:left w:val="nil"/>
              <w:bottom w:val="single" w:sz="4" w:space="0" w:color="auto"/>
              <w:right w:val="single" w:sz="4" w:space="0" w:color="auto"/>
            </w:tcBorders>
            <w:shd w:val="clear" w:color="000000" w:fill="F2F2F2"/>
            <w:noWrap/>
            <w:vAlign w:val="center"/>
            <w:hideMark/>
          </w:tcPr>
          <w:p w14:paraId="2FDAC027" w14:textId="77777777" w:rsidR="00E30ED9" w:rsidRDefault="00E30ED9">
            <w:pPr>
              <w:rPr>
                <w:rFonts w:ascii="Arial LatArm" w:hAnsi="Arial LatArm" w:cs="Arial"/>
                <w:b/>
                <w:bCs/>
                <w:i/>
                <w:iCs/>
                <w:color w:val="000000"/>
              </w:rPr>
            </w:pPr>
            <w:r>
              <w:rPr>
                <w:rFonts w:ascii="Arial LatArm" w:hAnsi="Arial LatArm" w:cs="Arial"/>
                <w:b/>
                <w:bCs/>
                <w:i/>
                <w:iCs/>
                <w:color w:val="000000"/>
              </w:rPr>
              <w:t xml:space="preserve">         819,675,000   </w:t>
            </w:r>
          </w:p>
        </w:tc>
      </w:tr>
    </w:tbl>
    <w:p w14:paraId="546024DC" w14:textId="77777777" w:rsidR="0074099B" w:rsidRDefault="0074099B" w:rsidP="0074099B">
      <w:pPr>
        <w:jc w:val="center"/>
        <w:rPr>
          <w:rFonts w:ascii="GHEA Grapalat" w:hAnsi="GHEA Grapalat" w:cs="Arial"/>
          <w:b/>
          <w:lang w:val="hy-AM"/>
        </w:rPr>
      </w:pPr>
    </w:p>
    <w:p w14:paraId="61ADEFED" w14:textId="77777777" w:rsidR="0074099B" w:rsidRDefault="0074099B" w:rsidP="0074099B">
      <w:pPr>
        <w:jc w:val="center"/>
        <w:rPr>
          <w:rFonts w:ascii="GHEA Grapalat" w:hAnsi="GHEA Grapalat" w:cs="Arial"/>
          <w:b/>
          <w:lang w:val="hy-AM"/>
        </w:rPr>
      </w:pPr>
    </w:p>
    <w:p w14:paraId="68DA4F21" w14:textId="77777777" w:rsidR="0074099B" w:rsidRDefault="0074099B" w:rsidP="0074099B">
      <w:pPr>
        <w:ind w:left="142"/>
        <w:jc w:val="center"/>
        <w:rPr>
          <w:rFonts w:ascii="GHEA Grapalat" w:hAnsi="GHEA Grapalat"/>
          <w:b/>
          <w:sz w:val="22"/>
          <w:szCs w:val="22"/>
          <w:lang w:val="es-ES"/>
        </w:rPr>
      </w:pPr>
      <w:r>
        <w:rPr>
          <w:rFonts w:ascii="GHEA Grapalat" w:hAnsi="GHEA Grapalat"/>
          <w:b/>
          <w:sz w:val="22"/>
          <w:szCs w:val="22"/>
          <w:lang w:val="es-ES"/>
        </w:rPr>
        <w:lastRenderedPageBreak/>
        <w:t>ՍԱՀՄԱՆՎԱԾ ԱՅԼ ՊԱՅՄԱՆՆԵՐԸ</w:t>
      </w:r>
    </w:p>
    <w:p w14:paraId="1A1AA4BE" w14:textId="77777777" w:rsidR="0074099B" w:rsidRDefault="0074099B" w:rsidP="0074099B">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74099B" w14:paraId="5A9D791A" w14:textId="77777777" w:rsidTr="00977795">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5766D67D" w14:textId="77777777" w:rsidR="0074099B" w:rsidRPr="000F4711" w:rsidRDefault="0074099B" w:rsidP="00977795">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1F3F4DEE" w14:textId="77777777" w:rsidR="0074099B" w:rsidRPr="000F4711" w:rsidRDefault="0074099B" w:rsidP="00977795">
            <w:pPr>
              <w:rPr>
                <w:rFonts w:ascii="GHEA Grapalat" w:hAnsi="GHEA Grapalat"/>
                <w:sz w:val="20"/>
                <w:szCs w:val="20"/>
                <w:lang w:val="hy-AM"/>
              </w:rPr>
            </w:pPr>
            <w:r>
              <w:rPr>
                <w:rFonts w:ascii="GHEA Grapalat" w:hAnsi="GHEA Grapalat"/>
                <w:sz w:val="20"/>
                <w:szCs w:val="20"/>
              </w:rPr>
              <w:t>20</w:t>
            </w:r>
            <w:r>
              <w:rPr>
                <w:rFonts w:ascii="GHEA Grapalat" w:hAnsi="GHEA Grapalat"/>
                <w:sz w:val="20"/>
                <w:szCs w:val="20"/>
                <w:lang w:val="hy-AM"/>
              </w:rPr>
              <w:t xml:space="preserve"> աշխատանքային օրվա ընթացքում</w:t>
            </w:r>
          </w:p>
        </w:tc>
      </w:tr>
      <w:tr w:rsidR="002602AE" w:rsidRPr="00922F6F" w14:paraId="496D1A0F" w14:textId="77777777" w:rsidTr="00977795">
        <w:trPr>
          <w:trHeight w:val="908"/>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5EFF1FBB" w14:textId="335B18E3" w:rsidR="005236A7" w:rsidRPr="00C1539A" w:rsidRDefault="002602AE" w:rsidP="005236A7">
            <w:pPr>
              <w:rPr>
                <w:rFonts w:ascii="GHEA Grapalat" w:hAnsi="GHEA Grapalat" w:cs="Sylfaen"/>
                <w:szCs w:val="22"/>
                <w:lang w:val="af-ZA"/>
              </w:rPr>
            </w:pPr>
            <w:r w:rsidRPr="00E30ED9">
              <w:rPr>
                <w:rFonts w:ascii="GHEA Grapalat" w:hAnsi="GHEA Grapalat"/>
                <w:b/>
                <w:sz w:val="28"/>
                <w:szCs w:val="20"/>
              </w:rPr>
              <w:t>Ծավալաթերթում նշված քանակներն առավելագույն</w:t>
            </w:r>
            <w:r w:rsidR="001107EC">
              <w:rPr>
                <w:rFonts w:ascii="GHEA Grapalat" w:hAnsi="GHEA Grapalat"/>
                <w:b/>
                <w:sz w:val="28"/>
                <w:szCs w:val="20"/>
                <w:lang w:val="hy-AM"/>
              </w:rPr>
              <w:t>ն</w:t>
            </w:r>
            <w:r w:rsidRPr="00E30ED9">
              <w:rPr>
                <w:rFonts w:ascii="GHEA Grapalat" w:hAnsi="GHEA Grapalat"/>
                <w:b/>
                <w:sz w:val="28"/>
                <w:szCs w:val="20"/>
              </w:rPr>
              <w:t xml:space="preserve"> են: </w:t>
            </w:r>
            <w:r w:rsidRPr="00C1539A">
              <w:rPr>
                <w:rFonts w:ascii="GHEA Grapalat" w:hAnsi="GHEA Grapalat"/>
                <w:b/>
                <w:sz w:val="22"/>
                <w:szCs w:val="20"/>
              </w:rPr>
              <w:t>Աշխատանքներն իրականացվելու են Պատվիրատուի պատվերի հիման վրա՝ կնքվելիք համաձայնագրում նշելով ձեռք բերվելիք ծավալներ</w:t>
            </w:r>
            <w:r w:rsidR="00C164BD" w:rsidRPr="00C1539A">
              <w:rPr>
                <w:rFonts w:ascii="GHEA Grapalat" w:hAnsi="GHEA Grapalat"/>
                <w:b/>
                <w:sz w:val="22"/>
                <w:szCs w:val="20"/>
              </w:rPr>
              <w:t>ի քանակները</w:t>
            </w:r>
            <w:r w:rsidRPr="00C1539A">
              <w:rPr>
                <w:rFonts w:ascii="GHEA Grapalat" w:hAnsi="GHEA Grapalat"/>
                <w:b/>
                <w:sz w:val="22"/>
                <w:szCs w:val="20"/>
              </w:rPr>
              <w:t>:</w:t>
            </w:r>
            <w:r w:rsidR="005236A7" w:rsidRPr="00C1539A">
              <w:rPr>
                <w:rFonts w:ascii="GHEA Grapalat" w:hAnsi="GHEA Grapalat"/>
                <w:b/>
                <w:sz w:val="22"/>
                <w:szCs w:val="20"/>
              </w:rPr>
              <w:t xml:space="preserve"> </w:t>
            </w:r>
            <w:r w:rsidR="005236A7" w:rsidRPr="00C1539A">
              <w:rPr>
                <w:rFonts w:ascii="GHEA Grapalat" w:hAnsi="GHEA Grapalat" w:cs="Sylfaen"/>
                <w:szCs w:val="22"/>
                <w:lang w:val="af-ZA"/>
              </w:rPr>
              <w:t xml:space="preserve"> </w:t>
            </w:r>
          </w:p>
          <w:p w14:paraId="088DF7EE" w14:textId="051425B8" w:rsidR="002602AE" w:rsidRPr="00140305" w:rsidRDefault="005236A7" w:rsidP="00F5111C">
            <w:pPr>
              <w:rPr>
                <w:rFonts w:ascii="GHEA Grapalat" w:hAnsi="GHEA Grapalat"/>
                <w:b/>
                <w:sz w:val="20"/>
                <w:szCs w:val="20"/>
                <w:lang w:val="af-ZA"/>
              </w:rPr>
            </w:pPr>
            <w:r w:rsidRPr="005236A7">
              <w:rPr>
                <w:rFonts w:ascii="GHEA Grapalat" w:hAnsi="GHEA Grapalat" w:cs="Sylfaen"/>
                <w:b/>
                <w:sz w:val="22"/>
                <w:szCs w:val="22"/>
                <w:lang w:val="af-ZA"/>
              </w:rPr>
              <w:t>Կապալառուն աշխատանքները կատարելու է   Պատվիրատուի կողմից նշված հասցեում:</w:t>
            </w:r>
          </w:p>
        </w:tc>
      </w:tr>
      <w:tr w:rsidR="0074099B" w:rsidRPr="00922F6F" w14:paraId="1F099D75" w14:textId="77777777" w:rsidTr="00977795">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63BCBE2" w14:textId="77777777" w:rsidR="0074099B" w:rsidRPr="00013015" w:rsidRDefault="0074099B" w:rsidP="00977795">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74099B" w:rsidRPr="00922F6F" w14:paraId="0379CC1F" w14:textId="77777777" w:rsidTr="00977795">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4EEA4AC0" w14:textId="77777777" w:rsidR="0074099B" w:rsidRDefault="0074099B" w:rsidP="00977795">
            <w:pPr>
              <w:rPr>
                <w:rFonts w:ascii="GHEA Grapalat" w:hAnsi="GHEA Grapalat"/>
                <w:sz w:val="20"/>
                <w:szCs w:val="20"/>
                <w:lang w:val="hy-AM"/>
              </w:rPr>
            </w:pPr>
            <w:r w:rsidRPr="003E6D27">
              <w:rPr>
                <w:rFonts w:ascii="Sylfaen" w:hAnsi="Sylfaen"/>
                <w:color w:val="000000"/>
                <w:sz w:val="20"/>
                <w:szCs w:val="17"/>
                <w:lang w:val="hy-AM"/>
              </w:rPr>
              <w:t>*</w:t>
            </w:r>
            <w:r w:rsidRPr="00DD0073">
              <w:rPr>
                <w:rFonts w:ascii="GHEA Grapalat" w:hAnsi="GHEA Grapalat"/>
                <w:sz w:val="20"/>
                <w:szCs w:val="20"/>
                <w:lang w:val="hy-AM"/>
              </w:rPr>
              <w:t xml:space="preserve">Մասնակիցը պետք է </w:t>
            </w:r>
            <w:r>
              <w:rPr>
                <w:rFonts w:ascii="GHEA Grapalat" w:hAnsi="GHEA Grapalat"/>
                <w:sz w:val="20"/>
                <w:szCs w:val="20"/>
                <w:lang w:val="hy-AM"/>
              </w:rPr>
              <w:t>ունենա</w:t>
            </w:r>
            <w:r w:rsidRPr="00DD0073">
              <w:rPr>
                <w:rFonts w:ascii="GHEA Grapalat" w:hAnsi="GHEA Grapalat"/>
                <w:sz w:val="20"/>
                <w:szCs w:val="20"/>
                <w:lang w:val="hy-AM"/>
              </w:rPr>
              <w:t xml:space="preserve"> շինարարության իրականացման գործունեության լիցենզիա՝ ըստ քաղաքաշինության հետևյալ ոլորտների`</w:t>
            </w:r>
          </w:p>
          <w:p w14:paraId="54D976FF" w14:textId="4B656FBB" w:rsidR="005953F6" w:rsidRPr="005953F6" w:rsidRDefault="005953F6" w:rsidP="00977795">
            <w:pPr>
              <w:rPr>
                <w:rFonts w:ascii="GHEA Grapalat" w:hAnsi="GHEA Grapalat"/>
                <w:b/>
                <w:sz w:val="22"/>
                <w:szCs w:val="20"/>
                <w:lang w:val="hy-AM"/>
              </w:rPr>
            </w:pPr>
            <w:r w:rsidRPr="00140305">
              <w:rPr>
                <w:rFonts w:ascii="Arial Unicode" w:hAnsi="Arial Unicode"/>
                <w:b/>
                <w:color w:val="000000"/>
                <w:sz w:val="22"/>
                <w:szCs w:val="20"/>
                <w:shd w:val="clear" w:color="auto" w:fill="FFFFFF"/>
                <w:lang w:val="af-ZA"/>
              </w:rPr>
              <w:t xml:space="preserve">  </w:t>
            </w:r>
            <w:r w:rsidRPr="005953F6">
              <w:rPr>
                <w:rFonts w:ascii="Arial Unicode" w:hAnsi="Arial Unicode"/>
                <w:b/>
                <w:color w:val="000000"/>
                <w:sz w:val="22"/>
                <w:szCs w:val="20"/>
                <w:shd w:val="clear" w:color="auto" w:fill="FFFFFF"/>
              </w:rPr>
              <w:t>էներգետիկ</w:t>
            </w:r>
          </w:p>
          <w:p w14:paraId="4A24DE87" w14:textId="77777777" w:rsidR="0074099B" w:rsidRPr="003E6D27" w:rsidRDefault="0074099B" w:rsidP="00977795">
            <w:pPr>
              <w:rPr>
                <w:rFonts w:ascii="GHEA Grapalat" w:hAnsi="GHEA Grapalat" w:cs="Sylfaen"/>
                <w:bCs/>
                <w:sz w:val="20"/>
                <w:szCs w:val="20"/>
                <w:lang w:val="hy-AM"/>
              </w:rPr>
            </w:pPr>
            <w:r w:rsidRPr="00DD0073">
              <w:rPr>
                <w:rFonts w:ascii="GHEA Grapalat" w:hAnsi="GHEA Grapalat"/>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r w:rsidRPr="003E6D27">
              <w:rPr>
                <w:rFonts w:ascii="Arial Unicode" w:hAnsi="Arial Unicode"/>
                <w:color w:val="000000"/>
                <w:sz w:val="17"/>
                <w:szCs w:val="17"/>
                <w:shd w:val="clear" w:color="auto" w:fill="FFFFFF"/>
                <w:lang w:val="hy-AM"/>
              </w:rPr>
              <w:t>:</w:t>
            </w:r>
          </w:p>
        </w:tc>
      </w:tr>
      <w:tr w:rsidR="0074099B" w:rsidRPr="00922F6F" w14:paraId="62AB2DF2" w14:textId="77777777" w:rsidTr="00977795">
        <w:trPr>
          <w:trHeight w:val="69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86480BA" w14:textId="77777777" w:rsidR="0074099B" w:rsidRDefault="0074099B" w:rsidP="00977795">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r w:rsidR="0074099B" w:rsidRPr="00E321E0" w14:paraId="31E8DC0C" w14:textId="77777777" w:rsidTr="000C4F4C">
        <w:trPr>
          <w:trHeight w:val="579"/>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5C0E769A" w14:textId="77777777" w:rsidR="0074099B" w:rsidRPr="00DA4D43" w:rsidRDefault="0074099B" w:rsidP="00977795">
            <w:pPr>
              <w:tabs>
                <w:tab w:val="left" w:pos="3030"/>
              </w:tabs>
              <w:rPr>
                <w:rFonts w:ascii="GHEA Grapalat" w:hAnsi="GHEA Grapalat" w:cs="Sylfaen"/>
                <w:bCs/>
                <w:sz w:val="20"/>
                <w:szCs w:val="20"/>
                <w:lang w:val="hy-AM"/>
              </w:rPr>
            </w:pPr>
            <w:r>
              <w:rPr>
                <w:rFonts w:ascii="GHEA Grapalat" w:hAnsi="GHEA Grapalat" w:cs="Sylfaen"/>
                <w:bCs/>
                <w:sz w:val="20"/>
                <w:szCs w:val="20"/>
                <w:lang w:val="hy-AM"/>
              </w:rPr>
              <w:t>Տ</w:t>
            </w:r>
            <w:r w:rsidRPr="00DA4D43">
              <w:rPr>
                <w:rFonts w:ascii="GHEA Grapalat" w:hAnsi="GHEA Grapalat" w:cs="Sylfaen"/>
                <w:bCs/>
                <w:sz w:val="20"/>
                <w:szCs w:val="20"/>
                <w:lang w:val="hy-AM"/>
              </w:rPr>
              <w:t>եսաձայնագրման սարքերի</w:t>
            </w:r>
            <w:r>
              <w:rPr>
                <w:rFonts w:ascii="GHEA Grapalat" w:hAnsi="GHEA Grapalat" w:cs="Sylfaen"/>
                <w:bCs/>
                <w:sz w:val="20"/>
                <w:szCs w:val="20"/>
                <w:lang w:val="hy-AM"/>
              </w:rPr>
              <w:t xml:space="preserve"> առկայություն</w:t>
            </w:r>
          </w:p>
        </w:tc>
      </w:tr>
    </w:tbl>
    <w:p w14:paraId="4D4E73A1" w14:textId="77777777" w:rsidR="0074099B" w:rsidRPr="00514AAC" w:rsidRDefault="0074099B" w:rsidP="0074099B">
      <w:pPr>
        <w:ind w:left="142"/>
        <w:jc w:val="right"/>
        <w:rPr>
          <w:rFonts w:ascii="GHEA Grapalat" w:hAnsi="GHEA Grapalat"/>
          <w:b/>
          <w:lang w:val="hy-AM"/>
        </w:rPr>
      </w:pPr>
    </w:p>
    <w:p w14:paraId="55B6B4F7" w14:textId="77777777" w:rsidR="0074099B" w:rsidRDefault="0074099B" w:rsidP="0074099B">
      <w:pPr>
        <w:pStyle w:val="NormalWeb"/>
        <w:shd w:val="clear" w:color="auto" w:fill="FFFFFF"/>
        <w:spacing w:after="0"/>
        <w:ind w:left="-450" w:firstLine="450"/>
        <w:jc w:val="both"/>
        <w:rPr>
          <w:rFonts w:ascii="GHEA Grapalat" w:hAnsi="GHEA Grapalat"/>
          <w:color w:val="000000"/>
          <w:lang w:val="hy-AM"/>
        </w:rPr>
      </w:pPr>
      <w:r>
        <w:rPr>
          <w:rFonts w:ascii="GHEA Grapalat" w:hAnsi="GHEA Grapalat" w:cs="Sylfaen"/>
          <w:sz w:val="20"/>
          <w:szCs w:val="20"/>
          <w:lang w:val="hy-AM"/>
        </w:rPr>
        <w:t>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Fonts w:ascii="GHEA Grapalat" w:hAnsi="GHEA Grapalat" w:cs="Sylfaen"/>
          <w:sz w:val="20"/>
          <w:szCs w:val="20"/>
          <w:vertAlign w:val="superscript"/>
          <w:lang w:val="hy-AM"/>
        </w:rPr>
        <w:t>31</w:t>
      </w:r>
      <w:r>
        <w:rPr>
          <w:rFonts w:ascii="GHEA Grapalat" w:hAnsi="GHEA Grapalat"/>
          <w:color w:val="000000"/>
          <w:vertAlign w:val="superscript"/>
          <w:lang w:val="hy-AM"/>
        </w:rPr>
        <w:t>.1</w:t>
      </w:r>
      <w:r>
        <w:rPr>
          <w:rFonts w:ascii="GHEA Grapalat" w:hAnsi="GHEA Grapalat"/>
          <w:color w:val="000000"/>
          <w:lang w:val="hy-AM"/>
        </w:rPr>
        <w:t>.</w:t>
      </w:r>
    </w:p>
    <w:tbl>
      <w:tblPr>
        <w:tblW w:w="0" w:type="auto"/>
        <w:tblInd w:w="931" w:type="dxa"/>
        <w:tblLayout w:type="fixed"/>
        <w:tblLook w:val="0000" w:firstRow="0" w:lastRow="0" w:firstColumn="0" w:lastColumn="0" w:noHBand="0" w:noVBand="0"/>
      </w:tblPr>
      <w:tblGrid>
        <w:gridCol w:w="4536"/>
        <w:gridCol w:w="4111"/>
      </w:tblGrid>
      <w:tr w:rsidR="005C1BFC" w:rsidRPr="00E6597C" w14:paraId="23168DEB" w14:textId="77777777" w:rsidTr="00BF5D6E">
        <w:tc>
          <w:tcPr>
            <w:tcW w:w="4536" w:type="dxa"/>
          </w:tcPr>
          <w:p w14:paraId="5684D639" w14:textId="77777777" w:rsidR="005C1BFC" w:rsidRPr="00E6597C" w:rsidRDefault="005C1BFC" w:rsidP="00BF5D6E">
            <w:pPr>
              <w:jc w:val="center"/>
              <w:rPr>
                <w:rFonts w:ascii="GHEA Grapalat" w:hAnsi="GHEA Grapalat"/>
                <w:b/>
                <w:sz w:val="20"/>
                <w:lang w:val="hy-AM"/>
              </w:rPr>
            </w:pPr>
            <w:r w:rsidRPr="00E6597C">
              <w:rPr>
                <w:rFonts w:ascii="GHEA Grapalat" w:hAnsi="GHEA Grapalat"/>
                <w:b/>
                <w:sz w:val="20"/>
                <w:lang w:val="hy-AM"/>
              </w:rPr>
              <w:t>Պ Ա Տ Վ Ի Ր Ա Տ ՈՒ</w:t>
            </w:r>
          </w:p>
          <w:p w14:paraId="411B3E1F" w14:textId="77777777" w:rsidR="005C1BFC" w:rsidRPr="00E6597C" w:rsidRDefault="005C1BFC" w:rsidP="00BF5D6E">
            <w:pPr>
              <w:jc w:val="center"/>
              <w:rPr>
                <w:rFonts w:ascii="GHEA Grapalat" w:hAnsi="GHEA Grapalat"/>
                <w:b/>
                <w:sz w:val="20"/>
                <w:lang w:val="hy-AM"/>
              </w:rPr>
            </w:pPr>
          </w:p>
          <w:p w14:paraId="4D2AF6F0" w14:textId="77777777" w:rsidR="005C1BFC" w:rsidRPr="000A0060" w:rsidRDefault="005C1BFC" w:rsidP="00BF5D6E">
            <w:pPr>
              <w:jc w:val="center"/>
              <w:rPr>
                <w:rFonts w:ascii="Arial LatArm" w:hAnsi="Arial LatArm" w:cs="Sylfaen"/>
                <w:b/>
                <w:bCs/>
                <w:sz w:val="20"/>
                <w:lang w:val="pt-BR"/>
              </w:rPr>
            </w:pPr>
            <w:r w:rsidRPr="000A0060">
              <w:rPr>
                <w:rFonts w:ascii="Arial LatArm" w:hAnsi="Arial LatArm" w:cs="Sylfaen"/>
                <w:b/>
                <w:bCs/>
                <w:lang w:val="pt-BR"/>
              </w:rPr>
              <w:t>§</w:t>
            </w:r>
            <w:r w:rsidRPr="000A0060">
              <w:rPr>
                <w:rFonts w:ascii="Arial LatArm" w:hAnsi="Arial LatArm" w:cs="Sylfaen"/>
                <w:b/>
                <w:bCs/>
                <w:sz w:val="20"/>
                <w:lang w:val="pt-BR"/>
              </w:rPr>
              <w:t xml:space="preserve">ºñù³ÕÉáõÛë¦ ö´À </w:t>
            </w:r>
          </w:p>
          <w:p w14:paraId="04504090" w14:textId="77777777" w:rsidR="005C1BFC" w:rsidRPr="000A0060" w:rsidRDefault="005C1BFC" w:rsidP="00BF5D6E">
            <w:pPr>
              <w:jc w:val="center"/>
              <w:rPr>
                <w:rFonts w:ascii="Arial LatArm" w:hAnsi="Arial LatArm" w:cs="Sylfaen"/>
                <w:bCs/>
                <w:sz w:val="20"/>
                <w:lang w:val="pt-BR"/>
              </w:rPr>
            </w:pPr>
            <w:r w:rsidRPr="000A0060">
              <w:rPr>
                <w:rFonts w:ascii="Arial LatArm" w:hAnsi="Arial LatArm" w:cs="Sylfaen"/>
                <w:bCs/>
                <w:sz w:val="20"/>
                <w:lang w:val="pt-BR"/>
              </w:rPr>
              <w:t>ù. ºñ¨³Ý ´áõ½³Ý¹Ç 1/4, ÎáÙÇï³ë 28</w:t>
            </w:r>
          </w:p>
          <w:p w14:paraId="15C992F5" w14:textId="77777777" w:rsidR="005C1BFC" w:rsidRPr="000A0060" w:rsidRDefault="005C1BFC" w:rsidP="00BF5D6E">
            <w:pPr>
              <w:jc w:val="center"/>
              <w:rPr>
                <w:rFonts w:ascii="Arial LatArm" w:hAnsi="Arial LatArm" w:cs="Sylfaen"/>
                <w:bCs/>
                <w:sz w:val="20"/>
                <w:lang w:val="pt-BR"/>
              </w:rPr>
            </w:pPr>
            <w:r w:rsidRPr="000A0060">
              <w:rPr>
                <w:rFonts w:ascii="Arial LatArm" w:hAnsi="Arial LatArm" w:cs="Sylfaen"/>
                <w:bCs/>
                <w:sz w:val="20"/>
                <w:lang w:val="pt-BR"/>
              </w:rPr>
              <w:t xml:space="preserve">    §²ð²ð²î´²ÜÎ¦ ´´À</w:t>
            </w:r>
          </w:p>
          <w:p w14:paraId="71176EC8" w14:textId="77777777" w:rsidR="005C1BFC" w:rsidRPr="000A0060" w:rsidRDefault="005C1BFC" w:rsidP="00BF5D6E">
            <w:pPr>
              <w:jc w:val="center"/>
              <w:rPr>
                <w:rFonts w:ascii="Arial LatArm" w:hAnsi="Arial LatArm" w:cs="Sylfaen"/>
                <w:bCs/>
                <w:sz w:val="20"/>
                <w:lang w:val="pt-BR"/>
              </w:rPr>
            </w:pPr>
            <w:r w:rsidRPr="000A0060">
              <w:rPr>
                <w:rFonts w:ascii="Arial LatArm" w:hAnsi="Arial LatArm" w:cs="Sylfaen"/>
                <w:bCs/>
                <w:sz w:val="20"/>
                <w:lang w:val="pt-BR"/>
              </w:rPr>
              <w:t xml:space="preserve">     Ð/Ð 1510004597930100 ÐìÐÐ 02504913 </w:t>
            </w:r>
          </w:p>
          <w:p w14:paraId="2B01EE30" w14:textId="77777777" w:rsidR="005C1BFC" w:rsidRPr="000A0060" w:rsidRDefault="005C1BFC" w:rsidP="00BF5D6E">
            <w:pPr>
              <w:jc w:val="center"/>
              <w:rPr>
                <w:rFonts w:ascii="Sylfaen" w:hAnsi="Sylfaen"/>
                <w:lang w:val="pt-BR"/>
              </w:rPr>
            </w:pPr>
            <w:r w:rsidRPr="000A0060">
              <w:rPr>
                <w:rFonts w:ascii="Arial LatArm" w:hAnsi="Arial LatArm" w:cs="Sylfaen"/>
                <w:bCs/>
                <w:sz w:val="20"/>
                <w:lang w:val="pt-BR"/>
              </w:rPr>
              <w:t>¾É. ÷áëï.</w:t>
            </w:r>
            <w:r w:rsidRPr="000A0060">
              <w:rPr>
                <w:rFonts w:ascii="GHEA Grapalat" w:hAnsi="GHEA Grapalat" w:cs="Sylfaen"/>
                <w:lang w:val="pt-BR"/>
              </w:rPr>
              <w:t xml:space="preserve"> </w:t>
            </w:r>
            <w:r w:rsidRPr="000A0060">
              <w:rPr>
                <w:lang w:val="pt-BR"/>
              </w:rPr>
              <w:t>y</w:t>
            </w:r>
            <w:hyperlink r:id="rId12" w:history="1">
              <w:r w:rsidRPr="000A0060">
                <w:rPr>
                  <w:lang w:val="pt-BR"/>
                </w:rPr>
                <w:t>erqaxluys@yerevan.am</w:t>
              </w:r>
            </w:hyperlink>
            <w:r w:rsidRPr="000A0060">
              <w:rPr>
                <w:rFonts w:ascii="Sylfaen" w:hAnsi="Sylfaen"/>
                <w:lang w:val="pt-BR"/>
              </w:rPr>
              <w:t xml:space="preserve">,       </w:t>
            </w:r>
          </w:p>
          <w:p w14:paraId="041B60E9" w14:textId="77777777" w:rsidR="005C1BFC" w:rsidRPr="000A0060" w:rsidRDefault="005C1BFC" w:rsidP="00BF5D6E">
            <w:pPr>
              <w:jc w:val="center"/>
              <w:rPr>
                <w:rFonts w:ascii="Arial LatArm" w:hAnsi="Arial LatArm" w:cs="Sylfaen"/>
                <w:bCs/>
                <w:sz w:val="20"/>
                <w:lang w:val="pt-BR"/>
              </w:rPr>
            </w:pPr>
          </w:p>
          <w:p w14:paraId="29618A56" w14:textId="77777777" w:rsidR="005C1BFC" w:rsidRPr="000A0060" w:rsidRDefault="005C1BFC" w:rsidP="00BF5D6E">
            <w:pPr>
              <w:jc w:val="center"/>
              <w:rPr>
                <w:rFonts w:ascii="Arial LatArm" w:hAnsi="Arial LatArm" w:cs="Sylfaen"/>
                <w:bCs/>
                <w:sz w:val="20"/>
                <w:lang w:val="pt-BR"/>
              </w:rPr>
            </w:pPr>
          </w:p>
          <w:p w14:paraId="1E04C7DB" w14:textId="77777777" w:rsidR="005C1BFC" w:rsidRPr="000A0060" w:rsidRDefault="005C1BFC" w:rsidP="00BF5D6E">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3873E264" w14:textId="03CBB3AF" w:rsidR="005C1BFC" w:rsidRPr="00DF6EBB" w:rsidRDefault="005C1BFC" w:rsidP="00BF5D6E">
            <w:pPr>
              <w:rPr>
                <w:rFonts w:ascii="Arial LatArm" w:hAnsi="Arial LatArm" w:cs="Sylfaen"/>
                <w:bCs/>
                <w:sz w:val="20"/>
              </w:rPr>
            </w:pPr>
            <w:r w:rsidRPr="000A0060">
              <w:rPr>
                <w:rFonts w:ascii="Arial LatArm" w:hAnsi="Arial LatArm" w:cs="Sylfaen"/>
                <w:bCs/>
                <w:sz w:val="20"/>
                <w:lang w:val="pt-BR"/>
              </w:rPr>
              <w:t xml:space="preserve">          </w:t>
            </w:r>
            <w:r w:rsidR="00F5111C">
              <w:rPr>
                <w:rFonts w:ascii="Arial LatArm" w:hAnsi="Arial LatArm" w:cs="Sylfaen"/>
                <w:bCs/>
                <w:sz w:val="20"/>
                <w:lang w:val="pt-BR"/>
              </w:rPr>
              <w:t xml:space="preserve">               </w:t>
            </w:r>
            <w:r w:rsidRPr="00DF6EBB">
              <w:rPr>
                <w:rFonts w:ascii="Arial LatArm" w:hAnsi="Arial LatArm" w:cs="Sylfaen"/>
                <w:bCs/>
                <w:sz w:val="16"/>
              </w:rPr>
              <w:t>ëïáñ³·ñáõÃÛáõÝ</w:t>
            </w:r>
          </w:p>
          <w:p w14:paraId="766B1573" w14:textId="70BB1B7E" w:rsidR="005C1BFC" w:rsidRPr="00E6597C" w:rsidRDefault="005C1BFC" w:rsidP="002F502F">
            <w:pPr>
              <w:jc w:val="center"/>
              <w:rPr>
                <w:rFonts w:ascii="GHEA Grapalat" w:hAnsi="GHEA Grapalat"/>
                <w:sz w:val="20"/>
                <w:lang w:val="pt-BR"/>
              </w:rPr>
            </w:pPr>
            <w:r w:rsidRPr="00DF6EBB">
              <w:rPr>
                <w:rFonts w:ascii="Arial LatArm" w:hAnsi="Arial LatArm" w:cs="Sylfaen"/>
                <w:bCs/>
                <w:sz w:val="20"/>
              </w:rPr>
              <w:t xml:space="preserve">                                       Î©î</w:t>
            </w:r>
          </w:p>
        </w:tc>
        <w:tc>
          <w:tcPr>
            <w:tcW w:w="4111" w:type="dxa"/>
          </w:tcPr>
          <w:p w14:paraId="0522E274" w14:textId="77777777" w:rsidR="005C1BFC" w:rsidRPr="00E6597C" w:rsidRDefault="005C1BFC" w:rsidP="00BF5D6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2656316B" w14:textId="77777777" w:rsidR="005C1BFC" w:rsidRPr="00E6597C" w:rsidRDefault="005C1BFC" w:rsidP="00BF5D6E">
            <w:pPr>
              <w:spacing w:line="360" w:lineRule="auto"/>
              <w:jc w:val="center"/>
              <w:rPr>
                <w:rFonts w:ascii="GHEA Grapalat" w:hAnsi="GHEA Grapalat"/>
                <w:b/>
                <w:sz w:val="20"/>
                <w:lang w:val="nb-NO"/>
              </w:rPr>
            </w:pPr>
          </w:p>
          <w:p w14:paraId="53B28EF7" w14:textId="77777777" w:rsidR="005C1BFC" w:rsidRDefault="005C1BFC" w:rsidP="00BF5D6E">
            <w:pPr>
              <w:rPr>
                <w:rFonts w:ascii="GHEA Grapalat" w:hAnsi="GHEA Grapalat"/>
                <w:sz w:val="20"/>
                <w:lang w:val="pt-BR"/>
              </w:rPr>
            </w:pPr>
            <w:r w:rsidRPr="00E6597C">
              <w:rPr>
                <w:rFonts w:ascii="GHEA Grapalat" w:hAnsi="GHEA Grapalat"/>
                <w:sz w:val="20"/>
                <w:lang w:val="pt-BR"/>
              </w:rPr>
              <w:t xml:space="preserve">          </w:t>
            </w:r>
          </w:p>
          <w:p w14:paraId="0423834F" w14:textId="77777777" w:rsidR="005C1BFC" w:rsidRDefault="005C1BFC" w:rsidP="00BF5D6E">
            <w:pPr>
              <w:rPr>
                <w:rFonts w:ascii="GHEA Grapalat" w:hAnsi="GHEA Grapalat"/>
                <w:sz w:val="20"/>
                <w:lang w:val="pt-BR"/>
              </w:rPr>
            </w:pPr>
          </w:p>
          <w:p w14:paraId="61711E8D" w14:textId="77777777" w:rsidR="005C1BFC" w:rsidRDefault="005C1BFC" w:rsidP="00BF5D6E">
            <w:pPr>
              <w:rPr>
                <w:rFonts w:ascii="GHEA Grapalat" w:hAnsi="GHEA Grapalat"/>
                <w:sz w:val="20"/>
                <w:lang w:val="pt-BR"/>
              </w:rPr>
            </w:pPr>
          </w:p>
          <w:p w14:paraId="4BADF18C" w14:textId="77777777" w:rsidR="005C1BFC" w:rsidRDefault="005C1BFC" w:rsidP="00BF5D6E">
            <w:pPr>
              <w:rPr>
                <w:rFonts w:ascii="GHEA Grapalat" w:hAnsi="GHEA Grapalat"/>
                <w:sz w:val="20"/>
                <w:lang w:val="pt-BR"/>
              </w:rPr>
            </w:pPr>
          </w:p>
          <w:p w14:paraId="6B185808" w14:textId="77777777" w:rsidR="005C1BFC" w:rsidRDefault="005C1BFC" w:rsidP="00BF5D6E">
            <w:pPr>
              <w:rPr>
                <w:rFonts w:ascii="GHEA Grapalat" w:hAnsi="GHEA Grapalat"/>
                <w:sz w:val="20"/>
                <w:lang w:val="pt-BR"/>
              </w:rPr>
            </w:pPr>
          </w:p>
          <w:p w14:paraId="3B1271D0" w14:textId="77777777" w:rsidR="005C1BFC" w:rsidRPr="00E6597C" w:rsidRDefault="005C1BFC" w:rsidP="00BF5D6E">
            <w:pPr>
              <w:rPr>
                <w:rFonts w:ascii="GHEA Grapalat" w:hAnsi="GHEA Grapalat"/>
                <w:sz w:val="20"/>
                <w:lang w:val="pt-BR"/>
              </w:rPr>
            </w:pPr>
            <w:r w:rsidRPr="00E6597C">
              <w:rPr>
                <w:rFonts w:ascii="GHEA Grapalat" w:hAnsi="GHEA Grapalat"/>
                <w:sz w:val="20"/>
                <w:lang w:val="pt-BR"/>
              </w:rPr>
              <w:t xml:space="preserve">         --------------------------------------------</w:t>
            </w:r>
          </w:p>
          <w:p w14:paraId="4DA4FA20" w14:textId="77777777" w:rsidR="005C1BFC" w:rsidRPr="00E6597C" w:rsidRDefault="005C1BFC" w:rsidP="00BF5D6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4D1C74FE" w14:textId="77777777" w:rsidR="005C1BFC" w:rsidRPr="00E6597C" w:rsidRDefault="005C1BFC" w:rsidP="00BF5D6E">
            <w:pPr>
              <w:rPr>
                <w:rFonts w:ascii="GHEA Grapalat" w:hAnsi="GHEA Grapalat"/>
                <w:sz w:val="16"/>
                <w:szCs w:val="16"/>
                <w:lang w:val="pt-BR"/>
              </w:rPr>
            </w:pPr>
            <w:r w:rsidRPr="00E6597C">
              <w:rPr>
                <w:rFonts w:ascii="GHEA Grapalat" w:hAnsi="GHEA Grapalat"/>
                <w:sz w:val="16"/>
                <w:szCs w:val="16"/>
                <w:lang w:val="pt-BR"/>
              </w:rPr>
              <w:t xml:space="preserve">                                  </w:t>
            </w:r>
          </w:p>
          <w:p w14:paraId="57C1062B" w14:textId="77777777" w:rsidR="005C1BFC" w:rsidRPr="00E6597C" w:rsidRDefault="005C1BFC" w:rsidP="00BF5D6E">
            <w:pPr>
              <w:rPr>
                <w:rFonts w:ascii="GHEA Grapalat" w:hAnsi="GHEA Grapalat"/>
                <w:b/>
                <w:sz w:val="20"/>
                <w:lang w:val="nb-NO"/>
              </w:rPr>
            </w:pPr>
            <w:r w:rsidRPr="00E6597C">
              <w:rPr>
                <w:rFonts w:ascii="GHEA Grapalat" w:hAnsi="GHEA Grapalat"/>
                <w:sz w:val="16"/>
                <w:szCs w:val="16"/>
                <w:lang w:val="pt-BR"/>
              </w:rPr>
              <w:t xml:space="preserve">                                        Կ.Տ.</w:t>
            </w:r>
          </w:p>
        </w:tc>
      </w:tr>
    </w:tbl>
    <w:p w14:paraId="3957E50C" w14:textId="77777777" w:rsidR="00F5111C" w:rsidRDefault="00F5111C" w:rsidP="00FC0CBC">
      <w:pPr>
        <w:ind w:firstLine="567"/>
        <w:jc w:val="right"/>
        <w:rPr>
          <w:rFonts w:ascii="GHEA Grapalat" w:hAnsi="GHEA Grapalat" w:cs="Sylfaen"/>
          <w:i/>
          <w:sz w:val="20"/>
          <w:szCs w:val="20"/>
          <w:lang w:val="pt-BR"/>
        </w:rPr>
      </w:pPr>
    </w:p>
    <w:p w14:paraId="7BFAD6F8" w14:textId="77777777" w:rsidR="00F5111C" w:rsidRDefault="00F5111C" w:rsidP="00FC0CBC">
      <w:pPr>
        <w:ind w:firstLine="567"/>
        <w:jc w:val="right"/>
        <w:rPr>
          <w:rFonts w:ascii="GHEA Grapalat" w:hAnsi="GHEA Grapalat" w:cs="Sylfaen"/>
          <w:i/>
          <w:sz w:val="20"/>
          <w:szCs w:val="20"/>
          <w:lang w:val="pt-BR"/>
        </w:rPr>
      </w:pPr>
    </w:p>
    <w:p w14:paraId="6115F196" w14:textId="77777777" w:rsidR="00F5111C" w:rsidRDefault="00F5111C" w:rsidP="00FC0CBC">
      <w:pPr>
        <w:ind w:firstLine="567"/>
        <w:jc w:val="right"/>
        <w:rPr>
          <w:rFonts w:ascii="GHEA Grapalat" w:hAnsi="GHEA Grapalat" w:cs="Sylfaen"/>
          <w:i/>
          <w:sz w:val="20"/>
          <w:szCs w:val="20"/>
          <w:lang w:val="pt-BR"/>
        </w:rPr>
      </w:pPr>
    </w:p>
    <w:p w14:paraId="21E1ED52" w14:textId="77777777" w:rsidR="00F5111C" w:rsidRDefault="00F5111C" w:rsidP="00FC0CBC">
      <w:pPr>
        <w:ind w:firstLine="567"/>
        <w:jc w:val="right"/>
        <w:rPr>
          <w:rFonts w:ascii="GHEA Grapalat" w:hAnsi="GHEA Grapalat" w:cs="Sylfaen"/>
          <w:i/>
          <w:sz w:val="20"/>
          <w:szCs w:val="20"/>
          <w:lang w:val="pt-BR"/>
        </w:rPr>
      </w:pPr>
    </w:p>
    <w:p w14:paraId="735A36DB" w14:textId="77777777" w:rsidR="00F5111C" w:rsidRDefault="00F5111C" w:rsidP="00FC0CBC">
      <w:pPr>
        <w:ind w:firstLine="567"/>
        <w:jc w:val="right"/>
        <w:rPr>
          <w:rFonts w:ascii="GHEA Grapalat" w:hAnsi="GHEA Grapalat" w:cs="Sylfaen"/>
          <w:i/>
          <w:sz w:val="20"/>
          <w:szCs w:val="20"/>
          <w:lang w:val="pt-BR"/>
        </w:rPr>
      </w:pPr>
    </w:p>
    <w:p w14:paraId="66F7681E" w14:textId="77777777" w:rsidR="00F5111C" w:rsidRDefault="00F5111C" w:rsidP="00FC0CBC">
      <w:pPr>
        <w:ind w:firstLine="567"/>
        <w:jc w:val="right"/>
        <w:rPr>
          <w:rFonts w:ascii="GHEA Grapalat" w:hAnsi="GHEA Grapalat" w:cs="Sylfaen"/>
          <w:i/>
          <w:sz w:val="20"/>
          <w:szCs w:val="20"/>
          <w:lang w:val="pt-BR"/>
        </w:rPr>
      </w:pPr>
    </w:p>
    <w:p w14:paraId="3C622AC7" w14:textId="77777777" w:rsidR="00F5111C" w:rsidRDefault="00F5111C" w:rsidP="00FC0CBC">
      <w:pPr>
        <w:ind w:firstLine="567"/>
        <w:jc w:val="right"/>
        <w:rPr>
          <w:rFonts w:ascii="GHEA Grapalat" w:hAnsi="GHEA Grapalat" w:cs="Sylfaen"/>
          <w:i/>
          <w:sz w:val="20"/>
          <w:szCs w:val="20"/>
          <w:lang w:val="pt-BR"/>
        </w:rPr>
      </w:pPr>
    </w:p>
    <w:p w14:paraId="1D0FF301" w14:textId="77777777" w:rsidR="00F5111C" w:rsidRDefault="00F5111C" w:rsidP="00FC0CBC">
      <w:pPr>
        <w:ind w:firstLine="567"/>
        <w:jc w:val="right"/>
        <w:rPr>
          <w:rFonts w:ascii="GHEA Grapalat" w:hAnsi="GHEA Grapalat" w:cs="Sylfaen"/>
          <w:i/>
          <w:sz w:val="20"/>
          <w:szCs w:val="20"/>
          <w:lang w:val="pt-BR"/>
        </w:rPr>
      </w:pPr>
    </w:p>
    <w:p w14:paraId="07EA379F" w14:textId="77777777" w:rsidR="00F5111C" w:rsidRDefault="00F5111C" w:rsidP="00FC0CBC">
      <w:pPr>
        <w:ind w:firstLine="567"/>
        <w:jc w:val="right"/>
        <w:rPr>
          <w:rFonts w:ascii="GHEA Grapalat" w:hAnsi="GHEA Grapalat" w:cs="Sylfaen"/>
          <w:i/>
          <w:sz w:val="20"/>
          <w:szCs w:val="20"/>
          <w:lang w:val="pt-BR"/>
        </w:rPr>
      </w:pPr>
    </w:p>
    <w:p w14:paraId="3F648276" w14:textId="77777777" w:rsidR="00F5111C" w:rsidRDefault="00F5111C" w:rsidP="00FC0CBC">
      <w:pPr>
        <w:ind w:firstLine="567"/>
        <w:jc w:val="right"/>
        <w:rPr>
          <w:rFonts w:ascii="GHEA Grapalat" w:hAnsi="GHEA Grapalat" w:cs="Sylfaen"/>
          <w:i/>
          <w:sz w:val="20"/>
          <w:szCs w:val="20"/>
          <w:lang w:val="pt-BR"/>
        </w:rPr>
      </w:pPr>
    </w:p>
    <w:p w14:paraId="0DEDCF73" w14:textId="77777777" w:rsidR="00F5111C" w:rsidRDefault="00F5111C" w:rsidP="00FC0CBC">
      <w:pPr>
        <w:ind w:firstLine="567"/>
        <w:jc w:val="right"/>
        <w:rPr>
          <w:rFonts w:ascii="GHEA Grapalat" w:hAnsi="GHEA Grapalat" w:cs="Sylfaen"/>
          <w:i/>
          <w:sz w:val="20"/>
          <w:szCs w:val="20"/>
          <w:lang w:val="pt-BR"/>
        </w:rPr>
      </w:pPr>
    </w:p>
    <w:p w14:paraId="773C1570" w14:textId="77777777" w:rsidR="00F5111C" w:rsidRDefault="00F5111C" w:rsidP="00FC0CBC">
      <w:pPr>
        <w:ind w:firstLine="567"/>
        <w:jc w:val="right"/>
        <w:rPr>
          <w:rFonts w:ascii="GHEA Grapalat" w:hAnsi="GHEA Grapalat" w:cs="Sylfaen"/>
          <w:i/>
          <w:sz w:val="20"/>
          <w:szCs w:val="20"/>
          <w:lang w:val="pt-BR"/>
        </w:rPr>
      </w:pPr>
    </w:p>
    <w:p w14:paraId="181EB3FA" w14:textId="5468E06D" w:rsidR="00FC0CBC" w:rsidRPr="00FB1EC7" w:rsidRDefault="00FC0CBC" w:rsidP="00FC0CBC">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Pr>
          <w:rFonts w:ascii="GHEA Grapalat" w:hAnsi="GHEA Grapalat" w:cs="Arial"/>
          <w:i/>
          <w:sz w:val="20"/>
          <w:szCs w:val="20"/>
          <w:lang w:val="pt-BR"/>
        </w:rPr>
        <w:t xml:space="preserve"> 1-1</w:t>
      </w:r>
    </w:p>
    <w:p w14:paraId="6F7F6C45" w14:textId="77777777" w:rsidR="00EA0291" w:rsidRPr="00FB1EC7" w:rsidRDefault="00EA0291" w:rsidP="00EA0291">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6697EF8" w14:textId="77777777" w:rsidR="00EA0291" w:rsidRDefault="00EA0291" w:rsidP="00EA0291">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183892CA" w14:textId="77777777" w:rsidR="00EA0291" w:rsidRDefault="00EA0291" w:rsidP="00EA0291">
      <w:pPr>
        <w:jc w:val="right"/>
        <w:rPr>
          <w:rFonts w:ascii="GHEA Grapalat" w:hAnsi="GHEA Grapalat" w:cs="Sylfaen"/>
          <w:i/>
          <w:sz w:val="20"/>
          <w:szCs w:val="20"/>
          <w:lang w:val="pt-BR"/>
        </w:rPr>
      </w:pPr>
    </w:p>
    <w:p w14:paraId="7FFEBB9C" w14:textId="77777777" w:rsidR="00FC0CBC" w:rsidRDefault="00FC0CBC" w:rsidP="000C6D1E">
      <w:pPr>
        <w:ind w:firstLine="567"/>
        <w:jc w:val="right"/>
        <w:rPr>
          <w:rFonts w:ascii="GHEA Grapalat" w:hAnsi="GHEA Grapalat" w:cs="Sylfaen"/>
          <w:i/>
          <w:sz w:val="20"/>
          <w:szCs w:val="20"/>
          <w:lang w:val="pt-BR"/>
        </w:rPr>
      </w:pPr>
    </w:p>
    <w:p w14:paraId="51F56202" w14:textId="77777777" w:rsidR="00441F14" w:rsidRPr="0042056D" w:rsidRDefault="00441F14" w:rsidP="00441F14">
      <w:pPr>
        <w:widowControl w:val="0"/>
        <w:tabs>
          <w:tab w:val="left" w:pos="567"/>
        </w:tabs>
        <w:autoSpaceDE w:val="0"/>
        <w:autoSpaceDN w:val="0"/>
        <w:adjustRightInd w:val="0"/>
        <w:spacing w:line="276" w:lineRule="auto"/>
        <w:jc w:val="center"/>
        <w:rPr>
          <w:rFonts w:ascii="GHEA Grapalat" w:hAnsi="GHEA Grapalat"/>
          <w:b/>
          <w:sz w:val="28"/>
          <w:szCs w:val="28"/>
          <w:lang w:val="hy-AM"/>
        </w:rPr>
      </w:pPr>
      <w:r w:rsidRPr="0042056D">
        <w:rPr>
          <w:rFonts w:ascii="GHEA Grapalat" w:hAnsi="GHEA Grapalat"/>
          <w:b/>
          <w:sz w:val="28"/>
          <w:szCs w:val="28"/>
          <w:lang w:val="lv-LV"/>
        </w:rPr>
        <w:t xml:space="preserve">ՏԵԽՆԻԿԱԿԱՆ </w:t>
      </w:r>
      <w:r w:rsidRPr="0042056D">
        <w:rPr>
          <w:rFonts w:ascii="GHEA Grapalat" w:hAnsi="GHEA Grapalat"/>
          <w:b/>
          <w:sz w:val="28"/>
          <w:szCs w:val="28"/>
          <w:lang w:val="hy-AM"/>
        </w:rPr>
        <w:t>ԲՆՈՒԹԱԳԻՐ</w:t>
      </w:r>
    </w:p>
    <w:p w14:paraId="4DBDD193" w14:textId="77777777" w:rsidR="00441F14" w:rsidRPr="0042056D" w:rsidRDefault="00441F14" w:rsidP="00441F14">
      <w:pPr>
        <w:widowControl w:val="0"/>
        <w:tabs>
          <w:tab w:val="left" w:pos="567"/>
        </w:tabs>
        <w:autoSpaceDE w:val="0"/>
        <w:autoSpaceDN w:val="0"/>
        <w:adjustRightInd w:val="0"/>
        <w:spacing w:line="276" w:lineRule="auto"/>
        <w:jc w:val="center"/>
        <w:rPr>
          <w:rFonts w:ascii="GHEA Grapalat" w:hAnsi="GHEA Grapalat"/>
          <w:lang w:val="lv-LV"/>
        </w:rPr>
      </w:pPr>
      <w:r w:rsidRPr="0042056D">
        <w:rPr>
          <w:rFonts w:ascii="GHEA Grapalat" w:hAnsi="GHEA Grapalat"/>
          <w:lang w:val="lv-LV"/>
        </w:rPr>
        <w:t>Երևան քաղաքի արտաքին լուսավորության ցանցի  կառավարման համակարգի կառուցման աշխատանքների</w:t>
      </w:r>
    </w:p>
    <w:p w14:paraId="061DCEFF" w14:textId="77777777" w:rsidR="00441F14" w:rsidRDefault="00441F14" w:rsidP="00441F14">
      <w:pPr>
        <w:spacing w:line="276" w:lineRule="auto"/>
        <w:jc w:val="center"/>
        <w:rPr>
          <w:rFonts w:ascii="GHEA Grapalat" w:hAnsi="GHEA Grapalat"/>
          <w:b/>
          <w:lang w:val="hy-AM"/>
        </w:rPr>
      </w:pPr>
      <w:r>
        <w:rPr>
          <w:rFonts w:ascii="GHEA Grapalat" w:hAnsi="GHEA Grapalat"/>
          <w:b/>
        </w:rPr>
        <w:t>ԼՈՒՍԱՏՈՒՆԵՐԻ</w:t>
      </w:r>
      <w:r w:rsidRPr="00140305">
        <w:rPr>
          <w:rFonts w:ascii="GHEA Grapalat" w:hAnsi="GHEA Grapalat"/>
          <w:b/>
          <w:lang w:val="lv-LV"/>
        </w:rPr>
        <w:t xml:space="preserve"> </w:t>
      </w:r>
      <w:r w:rsidRPr="0042056D">
        <w:rPr>
          <w:rFonts w:ascii="GHEA Grapalat" w:hAnsi="GHEA Grapalat"/>
          <w:b/>
          <w:lang w:val="hy-AM"/>
        </w:rPr>
        <w:t xml:space="preserve">ԵՎ ԿԱՌԱՎԱՐՄԱՆ ՊԱՀԱՐԱՆՆԵՐԻ ՍԱՐՔԱՎՈՐՈՒՄՆԵՐԻ ԱՆՀԱՏԱԿԱՆ ԿԱՌԱՎԱՐՄԱՄԲ </w:t>
      </w:r>
      <w:r w:rsidRPr="0042056D">
        <w:rPr>
          <w:rFonts w:ascii="GHEA Grapalat" w:hAnsi="GHEA Grapalat"/>
          <w:b/>
          <w:lang w:val="lv-LV"/>
        </w:rPr>
        <w:t>ՓՈՂՈՑՆԵՐԻ ԼՈՒՍԱՎՈՐՄԱՆ</w:t>
      </w:r>
      <w:r w:rsidRPr="0042056D">
        <w:rPr>
          <w:rFonts w:ascii="GHEA Grapalat" w:hAnsi="GHEA Grapalat"/>
          <w:b/>
          <w:lang w:val="hy-AM"/>
        </w:rPr>
        <w:t xml:space="preserve"> ՀԱՄԱՐ</w:t>
      </w:r>
      <w:r w:rsidRPr="0042056D">
        <w:rPr>
          <w:rFonts w:ascii="GHEA Grapalat" w:hAnsi="GHEA Grapalat"/>
          <w:b/>
          <w:lang w:val="lv-LV"/>
        </w:rPr>
        <w:t xml:space="preserve"> </w:t>
      </w:r>
      <w:r w:rsidRPr="0042056D">
        <w:rPr>
          <w:rFonts w:ascii="GHEA Grapalat" w:hAnsi="GHEA Grapalat"/>
          <w:b/>
          <w:lang w:val="hy-AM"/>
        </w:rPr>
        <w:t xml:space="preserve">ՀԵՌԱԿԱՌԱՎԱՐՄԱՆ ԵՎ ՂԵԿԱՎԱՐՄԱՆ ՀԱՄԱԿԱՐԳԵՐԻ </w:t>
      </w:r>
    </w:p>
    <w:p w14:paraId="3E42DC11" w14:textId="77777777" w:rsidR="006D6BC1" w:rsidRDefault="006D6BC1" w:rsidP="00441F14">
      <w:pPr>
        <w:spacing w:line="276" w:lineRule="auto"/>
        <w:jc w:val="center"/>
        <w:rPr>
          <w:rFonts w:ascii="GHEA Grapalat" w:hAnsi="GHEA Grapalat"/>
          <w:b/>
          <w:lang w:val="hy-AM"/>
        </w:rPr>
      </w:pPr>
    </w:p>
    <w:p w14:paraId="738DB670" w14:textId="77777777" w:rsidR="006D6BC1" w:rsidRPr="0042056D" w:rsidRDefault="006D6BC1" w:rsidP="006D6BC1">
      <w:pPr>
        <w:widowControl w:val="0"/>
        <w:tabs>
          <w:tab w:val="left" w:pos="567"/>
        </w:tabs>
        <w:autoSpaceDE w:val="0"/>
        <w:autoSpaceDN w:val="0"/>
        <w:adjustRightInd w:val="0"/>
        <w:spacing w:line="276" w:lineRule="auto"/>
        <w:jc w:val="center"/>
        <w:rPr>
          <w:rFonts w:ascii="GHEA Grapalat" w:hAnsi="GHEA Grapalat"/>
          <w:b/>
          <w:lang w:val="lv-LV"/>
        </w:rPr>
      </w:pPr>
      <w:r w:rsidRPr="0042056D">
        <w:rPr>
          <w:rFonts w:ascii="GHEA Grapalat" w:hAnsi="GHEA Grapalat"/>
          <w:b/>
          <w:lang w:val="lv-LV"/>
        </w:rPr>
        <w:t xml:space="preserve">Կառավարման և </w:t>
      </w:r>
      <w:r w:rsidRPr="0042056D">
        <w:rPr>
          <w:rFonts w:ascii="GHEA Grapalat" w:hAnsi="GHEA Grapalat"/>
          <w:b/>
          <w:lang w:val="hy-AM"/>
        </w:rPr>
        <w:t>ղեկավարման</w:t>
      </w:r>
      <w:r w:rsidRPr="0042056D">
        <w:rPr>
          <w:rFonts w:ascii="GHEA Grapalat" w:hAnsi="GHEA Grapalat"/>
          <w:b/>
          <w:lang w:val="lv-LV"/>
        </w:rPr>
        <w:t xml:space="preserve"> համակարգի ծրագրային ապահովման և ֆունկցիոնալության պահանջներ</w:t>
      </w:r>
    </w:p>
    <w:p w14:paraId="1E9CD97B" w14:textId="77777777" w:rsidR="006D6BC1" w:rsidRPr="0042056D" w:rsidRDefault="006D6BC1" w:rsidP="006D6BC1">
      <w:pPr>
        <w:widowControl w:val="0"/>
        <w:tabs>
          <w:tab w:val="left" w:pos="567"/>
        </w:tabs>
        <w:autoSpaceDE w:val="0"/>
        <w:autoSpaceDN w:val="0"/>
        <w:adjustRightInd w:val="0"/>
        <w:spacing w:line="276" w:lineRule="auto"/>
        <w:rPr>
          <w:rFonts w:ascii="GHEA Grapalat" w:hAnsi="GHEA Grapalat"/>
          <w:b/>
          <w:lang w:val="lv-LV"/>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gridCol w:w="680"/>
      </w:tblGrid>
      <w:tr w:rsidR="006D6BC1" w:rsidRPr="00922F6F" w14:paraId="525C1F76" w14:textId="77777777" w:rsidTr="00513C4D">
        <w:tc>
          <w:tcPr>
            <w:tcW w:w="10456" w:type="dxa"/>
            <w:gridSpan w:val="2"/>
            <w:shd w:val="clear" w:color="auto" w:fill="auto"/>
          </w:tcPr>
          <w:p w14:paraId="025001A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b/>
                <w:lang w:val="lv-LV"/>
              </w:rPr>
            </w:pPr>
            <w:r w:rsidRPr="0042056D">
              <w:rPr>
                <w:rFonts w:ascii="GHEA Grapalat" w:hAnsi="GHEA Grapalat"/>
                <w:b/>
                <w:lang w:val="lv-LV"/>
              </w:rPr>
              <w:t xml:space="preserve">2.1. Լուսավորման կառավարման և ղեկավարման համակարգի ծրագրային ապահովումը պետք է լինի հետևյալ կերպ՝ </w:t>
            </w:r>
          </w:p>
        </w:tc>
      </w:tr>
      <w:tr w:rsidR="006D6BC1" w:rsidRPr="00922F6F" w14:paraId="2516D621" w14:textId="77777777" w:rsidTr="00FE3659">
        <w:tc>
          <w:tcPr>
            <w:tcW w:w="9776" w:type="dxa"/>
            <w:shd w:val="clear" w:color="auto" w:fill="auto"/>
          </w:tcPr>
          <w:p w14:paraId="332FC9C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2.1.1. </w:t>
            </w:r>
            <w:r w:rsidRPr="0042056D">
              <w:rPr>
                <w:rFonts w:ascii="GHEA Grapalat" w:hAnsi="GHEA Grapalat"/>
                <w:lang w:val="hy-AM"/>
              </w:rPr>
              <w:t>Անհրաժեշտ է</w:t>
            </w:r>
            <w:r w:rsidRPr="0042056D">
              <w:rPr>
                <w:rFonts w:ascii="GHEA Grapalat" w:hAnsi="GHEA Grapalat"/>
                <w:lang w:val="lv-LV"/>
              </w:rPr>
              <w:t xml:space="preserve"> ինտերնետ հավելված և դրա բջջային տարբերակը կամ ծրագիր (խորհուրդ է տրվում Android հարթակ) սպասարկող անձնակազմի համար փողոցում աշխատելու</w:t>
            </w:r>
            <w:r w:rsidRPr="0042056D">
              <w:rPr>
                <w:rFonts w:ascii="GHEA Grapalat" w:hAnsi="GHEA Grapalat"/>
                <w:lang w:val="hy-AM"/>
              </w:rPr>
              <w:t xml:space="preserve"> նպատակով</w:t>
            </w:r>
            <w:r w:rsidRPr="0042056D">
              <w:rPr>
                <w:rFonts w:ascii="GHEA Grapalat" w:hAnsi="GHEA Grapalat"/>
                <w:lang w:val="lv-LV"/>
              </w:rPr>
              <w:t xml:space="preserve"> և պետք է հասանելի լինի ցանկացած համակարգչից՝ օգտագործելով տարբեր տեսակի բրաուզերներ, այդ թվում՝ Microsoft Internet Explorer, Edge, Safari, Firefox և Chrome</w:t>
            </w:r>
            <w:r w:rsidRPr="0042056D">
              <w:rPr>
                <w:rFonts w:ascii="GHEA Grapalat" w:hAnsi="GHEA Grapalat"/>
                <w:lang w:val="hy-AM"/>
              </w:rPr>
              <w:t>, իսկ ե</w:t>
            </w:r>
            <w:r w:rsidRPr="0042056D">
              <w:rPr>
                <w:rFonts w:ascii="GHEA Grapalat" w:hAnsi="GHEA Grapalat"/>
                <w:lang w:val="lv-LV"/>
              </w:rPr>
              <w:t xml:space="preserve">թե </w:t>
            </w:r>
            <w:r w:rsidRPr="0042056D">
              <w:rPr>
                <w:rFonts w:ascii="Cambria Math" w:hAnsi="Cambria Math" w:cs="Cambria Math"/>
                <w:lang w:val="lv-LV"/>
              </w:rPr>
              <w:t>​​</w:t>
            </w:r>
            <w:r w:rsidRPr="0042056D">
              <w:rPr>
                <w:rFonts w:ascii="GHEA Grapalat" w:hAnsi="GHEA Grapalat" w:cs="GHEA Grapalat"/>
                <w:lang w:val="lv-LV"/>
              </w:rPr>
              <w:t>ավելի</w:t>
            </w:r>
            <w:r w:rsidRPr="0042056D">
              <w:rPr>
                <w:rFonts w:ascii="GHEA Grapalat" w:hAnsi="GHEA Grapalat"/>
                <w:lang w:val="lv-LV"/>
              </w:rPr>
              <w:t xml:space="preserve"> </w:t>
            </w:r>
            <w:r w:rsidRPr="0042056D">
              <w:rPr>
                <w:rFonts w:ascii="GHEA Grapalat" w:hAnsi="GHEA Grapalat" w:cs="GHEA Grapalat"/>
                <w:lang w:val="lv-LV"/>
              </w:rPr>
              <w:t>նոր</w:t>
            </w:r>
            <w:r w:rsidRPr="0042056D">
              <w:rPr>
                <w:rFonts w:ascii="GHEA Grapalat" w:hAnsi="GHEA Grapalat"/>
                <w:lang w:val="lv-LV"/>
              </w:rPr>
              <w:t xml:space="preserve"> </w:t>
            </w:r>
            <w:r w:rsidRPr="0042056D">
              <w:rPr>
                <w:rFonts w:ascii="GHEA Grapalat" w:hAnsi="GHEA Grapalat" w:cs="GHEA Grapalat"/>
                <w:lang w:val="lv-LV"/>
              </w:rPr>
              <w:t>տարբերակ</w:t>
            </w:r>
            <w:r w:rsidRPr="0042056D">
              <w:rPr>
                <w:rFonts w:ascii="GHEA Grapalat" w:hAnsi="GHEA Grapalat"/>
                <w:lang w:val="lv-LV"/>
              </w:rPr>
              <w:t xml:space="preserve"> </w:t>
            </w:r>
            <w:r w:rsidRPr="0042056D">
              <w:rPr>
                <w:rFonts w:ascii="GHEA Grapalat" w:hAnsi="GHEA Grapalat" w:cs="GHEA Grapalat"/>
                <w:lang w:val="lv-LV"/>
              </w:rPr>
              <w:t>հայտնվի</w:t>
            </w:r>
            <w:r w:rsidRPr="0042056D">
              <w:rPr>
                <w:rFonts w:ascii="GHEA Grapalat" w:hAnsi="GHEA Grapalat"/>
                <w:lang w:val="lv-LV"/>
              </w:rPr>
              <w:t xml:space="preserve">, </w:t>
            </w:r>
            <w:r w:rsidRPr="0042056D">
              <w:rPr>
                <w:rFonts w:ascii="GHEA Grapalat" w:hAnsi="GHEA Grapalat" w:cs="GHEA Grapalat"/>
                <w:lang w:val="lv-LV"/>
              </w:rPr>
              <w:t>ապա</w:t>
            </w:r>
            <w:r w:rsidRPr="0042056D">
              <w:rPr>
                <w:rFonts w:ascii="GHEA Grapalat" w:hAnsi="GHEA Grapalat"/>
                <w:lang w:val="lv-LV"/>
              </w:rPr>
              <w:t xml:space="preserve"> </w:t>
            </w:r>
            <w:r w:rsidRPr="0042056D">
              <w:rPr>
                <w:rFonts w:ascii="GHEA Grapalat" w:hAnsi="GHEA Grapalat" w:cs="GHEA Grapalat"/>
                <w:lang w:val="lv-LV"/>
              </w:rPr>
              <w:t>այս</w:t>
            </w:r>
            <w:r w:rsidRPr="0042056D">
              <w:rPr>
                <w:rFonts w:ascii="GHEA Grapalat" w:hAnsi="GHEA Grapalat"/>
                <w:lang w:val="lv-LV"/>
              </w:rPr>
              <w:t xml:space="preserve"> </w:t>
            </w:r>
            <w:r w:rsidRPr="0042056D">
              <w:rPr>
                <w:rFonts w:ascii="GHEA Grapalat" w:hAnsi="GHEA Grapalat" w:cs="GHEA Grapalat"/>
                <w:lang w:val="lv-LV"/>
              </w:rPr>
              <w:t>տարբերակի</w:t>
            </w:r>
            <w:r w:rsidRPr="0042056D">
              <w:rPr>
                <w:rFonts w:ascii="GHEA Grapalat" w:hAnsi="GHEA Grapalat"/>
                <w:lang w:val="lv-LV"/>
              </w:rPr>
              <w:t xml:space="preserve"> </w:t>
            </w:r>
            <w:r w:rsidRPr="0042056D">
              <w:rPr>
                <w:rFonts w:ascii="GHEA Grapalat" w:hAnsi="GHEA Grapalat" w:cs="GHEA Grapalat"/>
                <w:lang w:val="lv-LV"/>
              </w:rPr>
              <w:t>տարածման</w:t>
            </w:r>
            <w:r w:rsidRPr="0042056D">
              <w:rPr>
                <w:rFonts w:ascii="GHEA Grapalat" w:hAnsi="GHEA Grapalat"/>
                <w:lang w:val="lv-LV"/>
              </w:rPr>
              <w:t xml:space="preserve"> </w:t>
            </w:r>
            <w:r w:rsidRPr="0042056D">
              <w:rPr>
                <w:rFonts w:ascii="GHEA Grapalat" w:hAnsi="GHEA Grapalat" w:cs="GHEA Grapalat"/>
                <w:lang w:val="lv-LV"/>
              </w:rPr>
              <w:t>օրվանից</w:t>
            </w:r>
            <w:r w:rsidRPr="0042056D">
              <w:rPr>
                <w:rFonts w:ascii="GHEA Grapalat" w:hAnsi="GHEA Grapalat"/>
                <w:lang w:val="lv-LV"/>
              </w:rPr>
              <w:t xml:space="preserve"> </w:t>
            </w:r>
            <w:r w:rsidRPr="0042056D">
              <w:rPr>
                <w:rFonts w:ascii="GHEA Grapalat" w:hAnsi="GHEA Grapalat" w:cs="GHEA Grapalat"/>
                <w:lang w:val="lv-LV"/>
              </w:rPr>
              <w:t>ոչ</w:t>
            </w:r>
            <w:r w:rsidRPr="0042056D">
              <w:rPr>
                <w:rFonts w:ascii="GHEA Grapalat" w:hAnsi="GHEA Grapalat"/>
                <w:lang w:val="lv-LV"/>
              </w:rPr>
              <w:t xml:space="preserve"> </w:t>
            </w:r>
            <w:r w:rsidRPr="0042056D">
              <w:rPr>
                <w:rFonts w:ascii="GHEA Grapalat" w:hAnsi="GHEA Grapalat" w:cs="GHEA Grapalat"/>
                <w:lang w:val="lv-LV"/>
              </w:rPr>
              <w:t>ո</w:t>
            </w:r>
            <w:r w:rsidRPr="0042056D">
              <w:rPr>
                <w:rFonts w:ascii="GHEA Grapalat" w:hAnsi="GHEA Grapalat"/>
                <w:lang w:val="lv-LV"/>
              </w:rPr>
              <w:t>ւշ, քան 1 (մեկ) ամսվա ընթացքում ծրագիրը պետք է թարմացվի:</w:t>
            </w:r>
          </w:p>
        </w:tc>
        <w:tc>
          <w:tcPr>
            <w:tcW w:w="680" w:type="dxa"/>
            <w:shd w:val="clear" w:color="auto" w:fill="auto"/>
          </w:tcPr>
          <w:p w14:paraId="4B5C0ACA"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p>
        </w:tc>
      </w:tr>
      <w:tr w:rsidR="006D6BC1" w:rsidRPr="00922F6F" w14:paraId="5CB9F249" w14:textId="77777777" w:rsidTr="00FE3659">
        <w:tc>
          <w:tcPr>
            <w:tcW w:w="9776" w:type="dxa"/>
            <w:shd w:val="clear" w:color="auto" w:fill="auto"/>
          </w:tcPr>
          <w:p w14:paraId="7821754B"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2.1.2. </w:t>
            </w:r>
            <w:r w:rsidRPr="0042056D">
              <w:rPr>
                <w:rFonts w:ascii="GHEA Grapalat" w:hAnsi="GHEA Grapalat"/>
                <w:lang w:val="hy-AM"/>
              </w:rPr>
              <w:t>Պ</w:t>
            </w:r>
            <w:r w:rsidRPr="0042056D">
              <w:rPr>
                <w:rFonts w:ascii="GHEA Grapalat" w:hAnsi="GHEA Grapalat"/>
                <w:lang w:val="lv-LV"/>
              </w:rPr>
              <w:t xml:space="preserve">ետք է տեղադրվի </w:t>
            </w:r>
            <w:r w:rsidRPr="0042056D">
              <w:rPr>
                <w:rFonts w:ascii="GHEA Grapalat" w:hAnsi="GHEA Grapalat"/>
                <w:lang w:val="hy-AM"/>
              </w:rPr>
              <w:t>Պատվիրատու</w:t>
            </w:r>
            <w:r w:rsidRPr="0042056D">
              <w:rPr>
                <w:rFonts w:ascii="GHEA Grapalat" w:hAnsi="GHEA Grapalat"/>
                <w:lang w:val="lv-LV"/>
              </w:rPr>
              <w:t>ի սերվերում: Սերվերի ֆիզիկական գտնվելու վայրը պետք է լինի Պատվիրատուի մոտ: Արտադրողը պետք է ապահովի անվտանգ հեռահար մուտք, որի միջոցով սպասարկման և համակարգի սպասարկման աշխատանքները կկատարվեն SLA-ի պահանջներին համապատասխան: Պատվիրատուն հատկաց</w:t>
            </w:r>
            <w:r w:rsidRPr="0042056D">
              <w:rPr>
                <w:rFonts w:ascii="GHEA Grapalat" w:hAnsi="GHEA Grapalat"/>
                <w:lang w:val="hy-AM"/>
              </w:rPr>
              <w:t>նու</w:t>
            </w:r>
            <w:r w:rsidRPr="0042056D">
              <w:rPr>
                <w:rFonts w:ascii="GHEA Grapalat" w:hAnsi="GHEA Grapalat"/>
                <w:lang w:val="lv-LV"/>
              </w:rPr>
              <w:t xml:space="preserve">մ է սենյակ, որտեղ Արտադրողը պետք է ստեղծի սերվերի սենյակ, որը կհամապատասխանի այդպիսի սենյակների համար սահմանված պահանջներին: Արտադրողը պետք է ապահովի սերվերի կայուն աշխատանքը և անվտանգությունը ներխուժումից: </w:t>
            </w:r>
            <w:r w:rsidRPr="0042056D">
              <w:rPr>
                <w:rFonts w:ascii="GHEA Grapalat" w:hAnsi="GHEA Grapalat"/>
                <w:lang w:val="hy-AM"/>
              </w:rPr>
              <w:t>Կառավարման</w:t>
            </w:r>
            <w:r w:rsidRPr="0042056D">
              <w:rPr>
                <w:rFonts w:ascii="GHEA Grapalat" w:hAnsi="GHEA Grapalat"/>
                <w:lang w:val="lv-LV"/>
              </w:rPr>
              <w:t xml:space="preserve"> և ղեկավարման համակարգերի սպասարկման և երաշխիքային սպասարկման ժամկետի ավարտից հետո բոլոր ծրագրաշարերը</w:t>
            </w:r>
            <w:r w:rsidRPr="0042056D">
              <w:rPr>
                <w:rFonts w:ascii="GHEA Grapalat" w:hAnsi="GHEA Grapalat"/>
                <w:lang w:val="hy-AM"/>
              </w:rPr>
              <w:t xml:space="preserve"> և այլ գույքորը հանձնվում են </w:t>
            </w:r>
            <w:r w:rsidRPr="0042056D">
              <w:rPr>
                <w:rFonts w:ascii="GHEA Grapalat" w:hAnsi="GHEA Grapalat"/>
                <w:lang w:val="lv-LV"/>
              </w:rPr>
              <w:t>Պատվիրատուի սեփականությունը:</w:t>
            </w:r>
          </w:p>
        </w:tc>
        <w:tc>
          <w:tcPr>
            <w:tcW w:w="680" w:type="dxa"/>
            <w:shd w:val="clear" w:color="auto" w:fill="auto"/>
          </w:tcPr>
          <w:p w14:paraId="369DBF20"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3A44A1E8" w14:textId="77777777" w:rsidTr="00FE3659">
        <w:tc>
          <w:tcPr>
            <w:tcW w:w="9776" w:type="dxa"/>
            <w:shd w:val="clear" w:color="auto" w:fill="auto"/>
          </w:tcPr>
          <w:p w14:paraId="6490B52E"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2.1.3. </w:t>
            </w:r>
            <w:r w:rsidRPr="0042056D">
              <w:rPr>
                <w:rFonts w:ascii="GHEA Grapalat" w:hAnsi="GHEA Grapalat"/>
                <w:lang w:val="hy-AM"/>
              </w:rPr>
              <w:t>Պ</w:t>
            </w:r>
            <w:r w:rsidRPr="0042056D">
              <w:rPr>
                <w:rFonts w:ascii="GHEA Grapalat" w:hAnsi="GHEA Grapalat"/>
                <w:lang w:val="lv-LV"/>
              </w:rPr>
              <w:t xml:space="preserve">ետք է ունենա երկփուլային հաստատման հասանելիություն և </w:t>
            </w:r>
            <w:r w:rsidRPr="0042056D">
              <w:rPr>
                <w:rFonts w:ascii="GHEA Grapalat" w:hAnsi="GHEA Grapalat"/>
                <w:lang w:val="hy-AM"/>
              </w:rPr>
              <w:t>ապահովի</w:t>
            </w:r>
            <w:r w:rsidRPr="0042056D">
              <w:rPr>
                <w:rFonts w:ascii="GHEA Grapalat" w:hAnsi="GHEA Grapalat"/>
                <w:lang w:val="lv-LV"/>
              </w:rPr>
              <w:t xml:space="preserve"> HTTPS տվյալների փոխանցման պրոտոկոլ լրացուցիչ անվտանգության համար</w:t>
            </w:r>
            <w:r w:rsidRPr="0042056D">
              <w:rPr>
                <w:rFonts w:ascii="GHEA Grapalat" w:hAnsi="GHEA Grapalat"/>
                <w:lang w:val="hy-AM"/>
              </w:rPr>
              <w:t>։</w:t>
            </w:r>
          </w:p>
        </w:tc>
        <w:tc>
          <w:tcPr>
            <w:tcW w:w="680" w:type="dxa"/>
            <w:shd w:val="clear" w:color="auto" w:fill="auto"/>
          </w:tcPr>
          <w:p w14:paraId="1E839DA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4AB35E4C" w14:textId="77777777" w:rsidTr="00FE3659">
        <w:tc>
          <w:tcPr>
            <w:tcW w:w="9776" w:type="dxa"/>
            <w:shd w:val="clear" w:color="auto" w:fill="auto"/>
          </w:tcPr>
          <w:p w14:paraId="760413A0"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2.1.4. </w:t>
            </w:r>
            <w:r w:rsidRPr="0042056D">
              <w:rPr>
                <w:rFonts w:ascii="GHEA Grapalat" w:hAnsi="GHEA Grapalat"/>
                <w:lang w:val="hy-AM"/>
              </w:rPr>
              <w:t>Բ</w:t>
            </w:r>
            <w:r w:rsidRPr="0042056D">
              <w:rPr>
                <w:rFonts w:ascii="GHEA Grapalat" w:hAnsi="GHEA Grapalat"/>
                <w:lang w:val="lv-LV"/>
              </w:rPr>
              <w:t xml:space="preserve">ոլոր տվյալները պետք է մուտքագրվեն կենտրոնացված SQL տվյալների բազայում, որը պետք է լայնորեն օգտագործվի (Oracle, MySQL, MS SQL, PostgreSQL), որպեսզի Գնորդը խնդիր չունենա ետերաշխիքային սպասարկման համար </w:t>
            </w:r>
            <w:r w:rsidRPr="0042056D">
              <w:rPr>
                <w:rFonts w:ascii="GHEA Grapalat" w:hAnsi="GHEA Grapalat"/>
                <w:lang w:val="hy-AM"/>
              </w:rPr>
              <w:t xml:space="preserve">տվյալների բազայի </w:t>
            </w:r>
            <w:r w:rsidRPr="00140305">
              <w:rPr>
                <w:rFonts w:ascii="GHEA Grapalat" w:hAnsi="GHEA Grapalat"/>
                <w:lang w:val="lv-LV"/>
              </w:rPr>
              <w:t>(</w:t>
            </w:r>
            <w:r w:rsidRPr="0042056D">
              <w:rPr>
                <w:rFonts w:ascii="GHEA Grapalat" w:hAnsi="GHEA Grapalat"/>
                <w:lang w:val="hy-AM"/>
              </w:rPr>
              <w:t>ՏԲ</w:t>
            </w:r>
            <w:r w:rsidRPr="00140305">
              <w:rPr>
                <w:rFonts w:ascii="GHEA Grapalat" w:hAnsi="GHEA Grapalat"/>
                <w:lang w:val="lv-LV"/>
              </w:rPr>
              <w:t>)</w:t>
            </w:r>
            <w:r w:rsidRPr="0042056D">
              <w:rPr>
                <w:rFonts w:ascii="GHEA Grapalat" w:hAnsi="GHEA Grapalat"/>
                <w:lang w:val="lv-LV"/>
              </w:rPr>
              <w:t xml:space="preserve"> մասնագետ</w:t>
            </w:r>
            <w:r w:rsidRPr="0042056D">
              <w:rPr>
                <w:rFonts w:ascii="GHEA Grapalat" w:hAnsi="GHEA Grapalat"/>
                <w:lang w:val="hy-AM"/>
              </w:rPr>
              <w:t xml:space="preserve"> գտնելու</w:t>
            </w:r>
            <w:r w:rsidRPr="0042056D">
              <w:rPr>
                <w:rFonts w:ascii="GHEA Grapalat" w:hAnsi="GHEA Grapalat"/>
                <w:lang w:val="lv-LV"/>
              </w:rPr>
              <w:t xml:space="preserve"> </w:t>
            </w:r>
            <w:r w:rsidRPr="0042056D">
              <w:rPr>
                <w:rFonts w:ascii="GHEA Grapalat" w:hAnsi="GHEA Grapalat"/>
                <w:lang w:val="hy-AM"/>
              </w:rPr>
              <w:t>դեպքում</w:t>
            </w:r>
            <w:r w:rsidRPr="0042056D">
              <w:rPr>
                <w:rFonts w:ascii="GHEA Grapalat" w:hAnsi="GHEA Grapalat"/>
                <w:lang w:val="lv-LV"/>
              </w:rPr>
              <w:t xml:space="preserve">: </w:t>
            </w:r>
            <w:r w:rsidRPr="0042056D">
              <w:rPr>
                <w:rFonts w:ascii="GHEA Grapalat" w:hAnsi="GHEA Grapalat"/>
                <w:lang w:val="hy-AM"/>
              </w:rPr>
              <w:t>Մ</w:t>
            </w:r>
            <w:r w:rsidRPr="0042056D">
              <w:rPr>
                <w:rFonts w:ascii="GHEA Grapalat" w:hAnsi="GHEA Grapalat"/>
                <w:lang w:val="lv-LV"/>
              </w:rPr>
              <w:t>ատակարարը տրամադրում է</w:t>
            </w:r>
            <w:r w:rsidRPr="0042056D">
              <w:rPr>
                <w:rFonts w:ascii="GHEA Grapalat" w:hAnsi="GHEA Grapalat"/>
                <w:lang w:val="hy-AM"/>
              </w:rPr>
              <w:t xml:space="preserve"> նաև</w:t>
            </w:r>
            <w:r w:rsidRPr="0042056D">
              <w:rPr>
                <w:rFonts w:ascii="GHEA Grapalat" w:hAnsi="GHEA Grapalat"/>
                <w:lang w:val="lv-LV"/>
              </w:rPr>
              <w:t xml:space="preserve"> բոլոր անհրաժեշտ </w:t>
            </w:r>
            <w:r w:rsidRPr="0042056D">
              <w:rPr>
                <w:rFonts w:ascii="GHEA Grapalat" w:hAnsi="GHEA Grapalat"/>
                <w:lang w:val="hy-AM"/>
              </w:rPr>
              <w:t>ՏԲ</w:t>
            </w:r>
            <w:r w:rsidRPr="0042056D">
              <w:rPr>
                <w:rFonts w:ascii="GHEA Grapalat" w:hAnsi="GHEA Grapalat"/>
                <w:lang w:val="lv-LV"/>
              </w:rPr>
              <w:t xml:space="preserve"> լիցենզիաները, որոնք պետք է վավեր լինեն VKS-ի </w:t>
            </w:r>
            <w:r w:rsidRPr="0042056D">
              <w:rPr>
                <w:rFonts w:ascii="GHEA Grapalat" w:hAnsi="GHEA Grapalat"/>
                <w:lang w:val="hy-AM"/>
              </w:rPr>
              <w:t>շահագործման</w:t>
            </w:r>
            <w:r w:rsidRPr="0042056D">
              <w:rPr>
                <w:rFonts w:ascii="GHEA Grapalat" w:hAnsi="GHEA Grapalat"/>
                <w:lang w:val="lv-LV"/>
              </w:rPr>
              <w:t xml:space="preserve"> ողջ ժամանակահատվածի համար և վավեր լինեն անսահմանափակ թվով սերվերային պրոցեսորների կամ համակարգի օգտագործողների թվի համար:</w:t>
            </w:r>
            <w:r w:rsidRPr="0042056D">
              <w:rPr>
                <w:rFonts w:ascii="GHEA Grapalat" w:hAnsi="GHEA Grapalat"/>
                <w:lang w:val="hy-AM"/>
              </w:rPr>
              <w:t xml:space="preserve"> </w:t>
            </w:r>
          </w:p>
        </w:tc>
        <w:tc>
          <w:tcPr>
            <w:tcW w:w="680" w:type="dxa"/>
            <w:shd w:val="clear" w:color="auto" w:fill="auto"/>
          </w:tcPr>
          <w:p w14:paraId="1571D2D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3B12751E" w14:textId="77777777" w:rsidTr="00FE3659">
        <w:trPr>
          <w:trHeight w:val="842"/>
        </w:trPr>
        <w:tc>
          <w:tcPr>
            <w:tcW w:w="9776" w:type="dxa"/>
            <w:shd w:val="clear" w:color="auto" w:fill="auto"/>
          </w:tcPr>
          <w:p w14:paraId="5E3566AB"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lastRenderedPageBreak/>
              <w:t xml:space="preserve">2.1.5. Ադմինիստրատորի համար պետք է հնարավոր լինի ստեղծել, փոփոխել, ջնջել՝ օգտատերեր, գաղտնաբառեր, խմբեր, կառավարման </w:t>
            </w:r>
            <w:r w:rsidRPr="0042056D">
              <w:rPr>
                <w:rFonts w:ascii="GHEA Grapalat" w:hAnsi="GHEA Grapalat"/>
                <w:lang w:val="hy-AM"/>
              </w:rPr>
              <w:t>պահարաններ</w:t>
            </w:r>
            <w:r w:rsidRPr="0042056D">
              <w:rPr>
                <w:rFonts w:ascii="GHEA Grapalat" w:hAnsi="GHEA Grapalat"/>
                <w:lang w:val="lv-LV"/>
              </w:rPr>
              <w:t>, լույսեր և այլն։ Պետք է սահմանվեն անձնակազմի հասանելիության 3 մակարդակ՝</w:t>
            </w:r>
            <w:r w:rsidRPr="0042056D">
              <w:rPr>
                <w:rFonts w:ascii="GHEA Grapalat" w:hAnsi="GHEA Grapalat"/>
                <w:lang w:val="hy-AM"/>
              </w:rPr>
              <w:t xml:space="preserve"> </w:t>
            </w:r>
          </w:p>
          <w:p w14:paraId="41B09EE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ադմինիստրատոր - բոլոր իրավունքները</w:t>
            </w:r>
          </w:p>
          <w:p w14:paraId="2FCC5277"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 </w:t>
            </w:r>
            <w:r w:rsidRPr="0042056D">
              <w:rPr>
                <w:rFonts w:ascii="GHEA Grapalat" w:hAnsi="GHEA Grapalat"/>
                <w:lang w:val="hy-AM"/>
              </w:rPr>
              <w:t>ճարտարագետ</w:t>
            </w:r>
            <w:r w:rsidRPr="0042056D">
              <w:rPr>
                <w:rFonts w:ascii="GHEA Grapalat" w:hAnsi="GHEA Grapalat"/>
                <w:lang w:val="lv-LV"/>
              </w:rPr>
              <w:t xml:space="preserve">, որը լիազորված է նախագծել և կարգավորել կառավարման </w:t>
            </w:r>
            <w:r w:rsidRPr="0042056D">
              <w:rPr>
                <w:rFonts w:ascii="GHEA Grapalat" w:hAnsi="GHEA Grapalat"/>
                <w:lang w:val="hy-AM"/>
              </w:rPr>
              <w:t>պահարանները</w:t>
            </w:r>
            <w:r w:rsidRPr="0042056D">
              <w:rPr>
                <w:rFonts w:ascii="GHEA Grapalat" w:hAnsi="GHEA Grapalat"/>
                <w:lang w:val="lv-LV"/>
              </w:rPr>
              <w:t xml:space="preserve"> և այլ սարքերը, սակայն չի կարող ծրագրային փոփոխություններ կատարել</w:t>
            </w:r>
          </w:p>
          <w:p w14:paraId="4C847D9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օգտատեր, ով կարող է վերահսկել համակարգի աշխատանքը, պարամետրերը:</w:t>
            </w:r>
          </w:p>
          <w:p w14:paraId="11D1F17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Արտադրողը պետք է վերապատրաստի </w:t>
            </w:r>
            <w:r w:rsidRPr="0042056D">
              <w:rPr>
                <w:rFonts w:ascii="GHEA Grapalat" w:hAnsi="GHEA Grapalat"/>
                <w:lang w:val="hy-AM"/>
              </w:rPr>
              <w:t>Պատվիրատուի</w:t>
            </w:r>
            <w:r w:rsidRPr="0042056D">
              <w:rPr>
                <w:rFonts w:ascii="GHEA Grapalat" w:hAnsi="GHEA Grapalat"/>
                <w:lang w:val="lv-LV"/>
              </w:rPr>
              <w:t xml:space="preserve"> անձնակազմին և տրամադրի դա հաստատող փաստաթղթեր:</w:t>
            </w:r>
            <w:r w:rsidRPr="0042056D">
              <w:rPr>
                <w:rFonts w:ascii="GHEA Grapalat" w:hAnsi="GHEA Grapalat"/>
                <w:lang w:val="hy-AM"/>
              </w:rPr>
              <w:t xml:space="preserve"> Վերապատրաստումը պետք է լինի ոչ առցանց եղանակով, հայերեն կամ ռուսերեն լեզվով, առնվազն 10 հոգու համար /որը ենթակա է համաձայնեցման պատվիրատուի հետ/:</w:t>
            </w:r>
          </w:p>
        </w:tc>
        <w:tc>
          <w:tcPr>
            <w:tcW w:w="680" w:type="dxa"/>
            <w:shd w:val="clear" w:color="auto" w:fill="auto"/>
          </w:tcPr>
          <w:p w14:paraId="3E28B772"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5E588445" w14:textId="77777777" w:rsidTr="00FE3659">
        <w:trPr>
          <w:trHeight w:val="938"/>
        </w:trPr>
        <w:tc>
          <w:tcPr>
            <w:tcW w:w="9776" w:type="dxa"/>
            <w:shd w:val="clear" w:color="auto" w:fill="auto"/>
          </w:tcPr>
          <w:p w14:paraId="4E23DE88"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2.1.6. </w:t>
            </w:r>
            <w:r w:rsidRPr="0042056D">
              <w:rPr>
                <w:rFonts w:ascii="GHEA Grapalat" w:hAnsi="GHEA Grapalat"/>
                <w:lang w:val="hy-AM"/>
              </w:rPr>
              <w:t>Պ</w:t>
            </w:r>
            <w:r w:rsidRPr="0042056D">
              <w:rPr>
                <w:rFonts w:ascii="GHEA Grapalat" w:hAnsi="GHEA Grapalat"/>
                <w:lang w:val="lv-LV"/>
              </w:rPr>
              <w:t>ետք է ապահովի API (</w:t>
            </w:r>
            <w:r w:rsidRPr="0042056D">
              <w:rPr>
                <w:rFonts w:ascii="GHEA Grapalat" w:hAnsi="GHEA Grapalat"/>
                <w:lang w:val="hy-AM"/>
              </w:rPr>
              <w:t>Հավելվածի ծրագրավորման ինտերֆեյս</w:t>
            </w:r>
            <w:r w:rsidRPr="0042056D">
              <w:rPr>
                <w:rFonts w:ascii="GHEA Grapalat" w:hAnsi="GHEA Grapalat"/>
                <w:lang w:val="lv-LV"/>
              </w:rPr>
              <w:t>)՝ կապված երրորդ կողմի ծրագրաշարի հետ (API-ի միացման ֆունկցիոնալ նվազագույն պահանջները տրված են 2.5 կետում)</w:t>
            </w:r>
            <w:r w:rsidRPr="0042056D">
              <w:rPr>
                <w:rFonts w:ascii="GHEA Grapalat" w:hAnsi="GHEA Grapalat"/>
                <w:lang w:val="hy-AM"/>
              </w:rPr>
              <w:t>։</w:t>
            </w:r>
          </w:p>
        </w:tc>
        <w:tc>
          <w:tcPr>
            <w:tcW w:w="680" w:type="dxa"/>
            <w:shd w:val="clear" w:color="auto" w:fill="auto"/>
          </w:tcPr>
          <w:p w14:paraId="511CF10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1D7A0EFE" w14:textId="77777777" w:rsidTr="00FE3659">
        <w:trPr>
          <w:trHeight w:val="1429"/>
        </w:trPr>
        <w:tc>
          <w:tcPr>
            <w:tcW w:w="9776" w:type="dxa"/>
            <w:shd w:val="clear" w:color="auto" w:fill="auto"/>
          </w:tcPr>
          <w:p w14:paraId="04D73146"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2.1.7. </w:t>
            </w:r>
            <w:r w:rsidRPr="0042056D">
              <w:rPr>
                <w:rFonts w:ascii="GHEA Grapalat" w:hAnsi="GHEA Grapalat"/>
                <w:lang w:val="hy-AM"/>
              </w:rPr>
              <w:t>Պ</w:t>
            </w:r>
            <w:r w:rsidRPr="0042056D">
              <w:rPr>
                <w:rFonts w:ascii="GHEA Grapalat" w:hAnsi="GHEA Grapalat"/>
                <w:lang w:val="lv-LV"/>
              </w:rPr>
              <w:t>ետք է պահ</w:t>
            </w:r>
            <w:r w:rsidRPr="0042056D">
              <w:rPr>
                <w:rFonts w:ascii="GHEA Grapalat" w:hAnsi="GHEA Grapalat"/>
                <w:lang w:val="hy-AM"/>
              </w:rPr>
              <w:t>պան</w:t>
            </w:r>
            <w:r w:rsidRPr="0042056D">
              <w:rPr>
                <w:rFonts w:ascii="GHEA Grapalat" w:hAnsi="GHEA Grapalat"/>
                <w:lang w:val="lv-LV"/>
              </w:rPr>
              <w:t xml:space="preserve">ի առնվազն </w:t>
            </w:r>
            <w:r w:rsidRPr="0042056D">
              <w:rPr>
                <w:rFonts w:ascii="GHEA Grapalat" w:hAnsi="GHEA Grapalat"/>
                <w:lang w:val="hy-AM"/>
              </w:rPr>
              <w:t xml:space="preserve">նախորդ </w:t>
            </w:r>
            <w:r w:rsidRPr="0042056D">
              <w:rPr>
                <w:rFonts w:ascii="GHEA Grapalat" w:hAnsi="GHEA Grapalat"/>
                <w:lang w:val="lv-LV"/>
              </w:rPr>
              <w:t>1  տար</w:t>
            </w:r>
            <w:r w:rsidRPr="0042056D">
              <w:rPr>
                <w:rFonts w:ascii="GHEA Grapalat" w:hAnsi="GHEA Grapalat"/>
                <w:lang w:val="hy-AM"/>
              </w:rPr>
              <w:t>վա</w:t>
            </w:r>
            <w:r w:rsidRPr="0042056D">
              <w:rPr>
                <w:rFonts w:ascii="GHEA Grapalat" w:hAnsi="GHEA Grapalat"/>
                <w:lang w:val="lv-LV"/>
              </w:rPr>
              <w:t xml:space="preserve"> հավաքագրված տեղեկատվությունը: Ավելի երկար ժամանակով տվյալներ կուտակելիս ավելորդ տեղեկատվությունը պետք է փոխանցվի Պատվիրատուին </w:t>
            </w:r>
            <w:r w:rsidRPr="0042056D">
              <w:rPr>
                <w:rFonts w:ascii="GHEA Grapalat" w:hAnsi="GHEA Grapalat"/>
                <w:lang w:val="hy-AM"/>
              </w:rPr>
              <w:t xml:space="preserve"> </w:t>
            </w:r>
            <w:r w:rsidRPr="0042056D">
              <w:rPr>
                <w:rFonts w:ascii="GHEA Grapalat" w:hAnsi="GHEA Grapalat"/>
                <w:lang w:val="lv-LV"/>
              </w:rPr>
              <w:t>ամսական հաշվետվությունների տեսքով (օրինակ՝ xlsx), միայն դրանից հետո տեղեկատվությունը կարող է ջնջվել։</w:t>
            </w:r>
          </w:p>
        </w:tc>
        <w:tc>
          <w:tcPr>
            <w:tcW w:w="680" w:type="dxa"/>
            <w:shd w:val="clear" w:color="auto" w:fill="auto"/>
          </w:tcPr>
          <w:p w14:paraId="4E89F49D"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7F3C9F58" w14:textId="77777777" w:rsidTr="00FE3659">
        <w:trPr>
          <w:trHeight w:val="1151"/>
        </w:trPr>
        <w:tc>
          <w:tcPr>
            <w:tcW w:w="9776" w:type="dxa"/>
            <w:shd w:val="clear" w:color="auto" w:fill="auto"/>
          </w:tcPr>
          <w:p w14:paraId="6E9DE596"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2.1.8. </w:t>
            </w:r>
            <w:r w:rsidRPr="0042056D">
              <w:rPr>
                <w:rFonts w:ascii="GHEA Grapalat" w:hAnsi="GHEA Grapalat"/>
                <w:lang w:val="hy-AM"/>
              </w:rPr>
              <w:t>Պ</w:t>
            </w:r>
            <w:r w:rsidRPr="0042056D">
              <w:rPr>
                <w:rFonts w:ascii="GHEA Grapalat" w:hAnsi="GHEA Grapalat"/>
                <w:lang w:val="lv-LV"/>
              </w:rPr>
              <w:t>ետք է ա</w:t>
            </w:r>
            <w:r w:rsidRPr="0042056D">
              <w:rPr>
                <w:rFonts w:ascii="GHEA Grapalat" w:hAnsi="GHEA Grapalat"/>
                <w:lang w:val="hy-AM"/>
              </w:rPr>
              <w:t>պահովեն</w:t>
            </w:r>
            <w:r w:rsidRPr="0042056D">
              <w:rPr>
                <w:rFonts w:ascii="GHEA Grapalat" w:hAnsi="GHEA Grapalat"/>
                <w:lang w:val="lv-LV"/>
              </w:rPr>
              <w:t xml:space="preserve"> մի քանի լեզուներ, ներառյալ </w:t>
            </w:r>
            <w:r w:rsidRPr="0042056D">
              <w:rPr>
                <w:rFonts w:ascii="GHEA Grapalat" w:hAnsi="GHEA Grapalat"/>
                <w:lang w:val="hy-AM"/>
              </w:rPr>
              <w:t>ռուսերեն</w:t>
            </w:r>
            <w:r w:rsidRPr="0042056D">
              <w:rPr>
                <w:rFonts w:ascii="GHEA Grapalat" w:hAnsi="GHEA Grapalat"/>
                <w:lang w:val="lv-LV"/>
              </w:rPr>
              <w:t>ը և անգլերենը, բառարանները կարող են օգտագործվել և փոփոխվել, համակարգի ադմինիստրատորը կամ մատակարարը ապահովում է բառարանի արագ խմբագրումը՝ ըստ Պատվիրատուի խնդրանքի:</w:t>
            </w:r>
          </w:p>
        </w:tc>
        <w:tc>
          <w:tcPr>
            <w:tcW w:w="680" w:type="dxa"/>
            <w:shd w:val="clear" w:color="auto" w:fill="auto"/>
          </w:tcPr>
          <w:p w14:paraId="3A7D97FD"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210A96B7" w14:textId="77777777" w:rsidTr="00FE3659">
        <w:tc>
          <w:tcPr>
            <w:tcW w:w="9776" w:type="dxa"/>
            <w:shd w:val="clear" w:color="auto" w:fill="auto"/>
          </w:tcPr>
          <w:p w14:paraId="53B9FC6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2.1.9. </w:t>
            </w:r>
            <w:r w:rsidRPr="0042056D">
              <w:rPr>
                <w:rFonts w:ascii="GHEA Grapalat" w:hAnsi="GHEA Grapalat"/>
                <w:lang w:val="hy-AM"/>
              </w:rPr>
              <w:t>Պ</w:t>
            </w:r>
            <w:r w:rsidRPr="0042056D">
              <w:rPr>
                <w:rFonts w:ascii="GHEA Grapalat" w:hAnsi="GHEA Grapalat"/>
                <w:lang w:val="lv-LV"/>
              </w:rPr>
              <w:t xml:space="preserve">ետք է ունենա ինտերակտիվ աշխարհագրական քարտեզ՝ պահարաններով և լույսերով, դրանք ընտրելու, տեղեկատվական պատուհան կանչելու, կարգավորումները խմբագրելու, նոր օբյեկտներ ստեղծելու, օբյեկտներ փոխանցելու, ջնջելու, խմբավորելու և կրկնօրինակելու հնարավորությամբ, ինչպես նաև դրանք </w:t>
            </w:r>
            <w:r w:rsidRPr="0042056D">
              <w:rPr>
                <w:rFonts w:ascii="GHEA Grapalat" w:hAnsi="GHEA Grapalat"/>
                <w:lang w:val="hy-AM"/>
              </w:rPr>
              <w:t xml:space="preserve">ըստ վիճակի, </w:t>
            </w:r>
            <w:r w:rsidRPr="0042056D">
              <w:rPr>
                <w:rFonts w:ascii="GHEA Grapalat" w:hAnsi="GHEA Grapalat"/>
                <w:lang w:val="lv-LV"/>
              </w:rPr>
              <w:t>պրոֆիլ</w:t>
            </w:r>
            <w:r w:rsidRPr="0042056D">
              <w:rPr>
                <w:rFonts w:ascii="GHEA Grapalat" w:hAnsi="GHEA Grapalat"/>
                <w:lang w:val="hy-AM"/>
              </w:rPr>
              <w:t>ի</w:t>
            </w:r>
            <w:r w:rsidRPr="0042056D">
              <w:rPr>
                <w:rFonts w:ascii="GHEA Grapalat" w:hAnsi="GHEA Grapalat"/>
                <w:lang w:val="lv-LV"/>
              </w:rPr>
              <w:t>, խմբ</w:t>
            </w:r>
            <w:r w:rsidRPr="0042056D">
              <w:rPr>
                <w:rFonts w:ascii="GHEA Grapalat" w:hAnsi="GHEA Grapalat"/>
                <w:lang w:val="hy-AM"/>
              </w:rPr>
              <w:t>ի</w:t>
            </w:r>
            <w:r w:rsidRPr="0042056D">
              <w:rPr>
                <w:rFonts w:ascii="GHEA Grapalat" w:hAnsi="GHEA Grapalat"/>
                <w:lang w:val="lv-LV"/>
              </w:rPr>
              <w:t xml:space="preserve"> զտելու հնարավորությամբ։</w:t>
            </w:r>
            <w:r w:rsidRPr="0042056D">
              <w:rPr>
                <w:rFonts w:ascii="GHEA Grapalat" w:hAnsi="GHEA Grapalat"/>
                <w:lang w:val="hy-AM"/>
              </w:rPr>
              <w:t xml:space="preserve"> Քարտեզի ճշտգրտությունը պետք է լինի</w:t>
            </w:r>
          </w:p>
        </w:tc>
        <w:tc>
          <w:tcPr>
            <w:tcW w:w="680" w:type="dxa"/>
            <w:shd w:val="clear" w:color="auto" w:fill="auto"/>
          </w:tcPr>
          <w:p w14:paraId="211440E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396238F8" w14:textId="77777777" w:rsidTr="00FE3659">
        <w:tc>
          <w:tcPr>
            <w:tcW w:w="9776" w:type="dxa"/>
            <w:shd w:val="clear" w:color="auto" w:fill="auto"/>
          </w:tcPr>
          <w:p w14:paraId="2E44B82F"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2.1.10. </w:t>
            </w:r>
            <w:r w:rsidRPr="0042056D">
              <w:rPr>
                <w:rFonts w:ascii="GHEA Grapalat" w:hAnsi="GHEA Grapalat"/>
                <w:lang w:val="hy-AM"/>
              </w:rPr>
              <w:t>Պ</w:t>
            </w:r>
            <w:r w:rsidRPr="0042056D">
              <w:rPr>
                <w:rFonts w:ascii="GHEA Grapalat" w:hAnsi="GHEA Grapalat"/>
                <w:lang w:val="lv-LV"/>
              </w:rPr>
              <w:t>ետք է համատեղելի լինի քարտեզի բազմաթիվ աղբյուրների (օրինակ՝ Microsoft Bing, Google, Yandex, ARC GIS և այլն) և տեսակների հետ (քարտեզ, արբանյակ և այլն)</w:t>
            </w:r>
            <w:r w:rsidRPr="0042056D">
              <w:rPr>
                <w:rFonts w:ascii="GHEA Grapalat" w:hAnsi="GHEA Grapalat"/>
                <w:lang w:val="hy-AM"/>
              </w:rPr>
              <w:t>։</w:t>
            </w:r>
            <w:r w:rsidRPr="0042056D">
              <w:rPr>
                <w:rFonts w:ascii="GHEA Grapalat" w:hAnsi="GHEA Grapalat"/>
                <w:lang w:val="lv-LV"/>
              </w:rPr>
              <w:t xml:space="preserve"> </w:t>
            </w:r>
          </w:p>
        </w:tc>
        <w:tc>
          <w:tcPr>
            <w:tcW w:w="680" w:type="dxa"/>
            <w:shd w:val="clear" w:color="auto" w:fill="auto"/>
          </w:tcPr>
          <w:p w14:paraId="1D5AA46A"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24379614" w14:textId="77777777" w:rsidTr="00FE3659">
        <w:tc>
          <w:tcPr>
            <w:tcW w:w="9776" w:type="dxa"/>
            <w:shd w:val="clear" w:color="auto" w:fill="auto"/>
          </w:tcPr>
          <w:p w14:paraId="79B9D2F2" w14:textId="77777777" w:rsidR="006D6BC1"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2.1.11. </w:t>
            </w:r>
            <w:r w:rsidRPr="0042056D">
              <w:rPr>
                <w:rFonts w:ascii="GHEA Grapalat" w:hAnsi="GHEA Grapalat"/>
                <w:lang w:val="hy-AM"/>
              </w:rPr>
              <w:t>Պ</w:t>
            </w:r>
            <w:r w:rsidRPr="0042056D">
              <w:rPr>
                <w:rFonts w:ascii="GHEA Grapalat" w:hAnsi="GHEA Grapalat"/>
                <w:lang w:val="lv-LV"/>
              </w:rPr>
              <w:t xml:space="preserve">ետք է հարմարեցված լինի մեկ կամ մի քանի օգտատերերի կողմից օգտագործելու համար՝ տալով նրանց օգտատիրոջ տարբեր իրավունքներ (ներառյալ </w:t>
            </w:r>
            <w:r w:rsidRPr="0042056D">
              <w:rPr>
                <w:rFonts w:ascii="GHEA Grapalat" w:hAnsi="GHEA Grapalat"/>
                <w:lang w:val="hy-AM"/>
              </w:rPr>
              <w:t>ադմինիստրատորի</w:t>
            </w:r>
            <w:r w:rsidRPr="0042056D">
              <w:rPr>
                <w:rFonts w:ascii="GHEA Grapalat" w:hAnsi="GHEA Grapalat"/>
                <w:lang w:val="lv-LV"/>
              </w:rPr>
              <w:t>), կապի լեզուն և ազդանշանի ծանուցման կարգավորումները</w:t>
            </w:r>
            <w:r w:rsidRPr="0042056D">
              <w:rPr>
                <w:rFonts w:ascii="GHEA Grapalat" w:hAnsi="GHEA Grapalat"/>
                <w:lang w:val="hy-AM"/>
              </w:rPr>
              <w:t>։</w:t>
            </w:r>
          </w:p>
          <w:p w14:paraId="0830605B" w14:textId="77777777" w:rsidR="002F502F" w:rsidRPr="0042056D" w:rsidRDefault="002F502F" w:rsidP="00513C4D">
            <w:pPr>
              <w:widowControl w:val="0"/>
              <w:tabs>
                <w:tab w:val="left" w:pos="567"/>
              </w:tabs>
              <w:autoSpaceDE w:val="0"/>
              <w:autoSpaceDN w:val="0"/>
              <w:adjustRightInd w:val="0"/>
              <w:spacing w:line="276" w:lineRule="auto"/>
              <w:jc w:val="both"/>
              <w:rPr>
                <w:rFonts w:ascii="GHEA Grapalat" w:hAnsi="GHEA Grapalat"/>
                <w:lang w:val="hy-AM"/>
              </w:rPr>
            </w:pPr>
          </w:p>
        </w:tc>
        <w:tc>
          <w:tcPr>
            <w:tcW w:w="680" w:type="dxa"/>
            <w:shd w:val="clear" w:color="auto" w:fill="auto"/>
          </w:tcPr>
          <w:p w14:paraId="42ED49D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50A800BF" w14:textId="77777777" w:rsidTr="00FE3659">
        <w:tc>
          <w:tcPr>
            <w:tcW w:w="9776" w:type="dxa"/>
            <w:shd w:val="clear" w:color="auto" w:fill="auto"/>
          </w:tcPr>
          <w:p w14:paraId="03853B3C" w14:textId="088962A4" w:rsidR="002F502F" w:rsidRPr="0042056D" w:rsidRDefault="006D6BC1" w:rsidP="00FE3659">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2.1.12. </w:t>
            </w:r>
            <w:r w:rsidRPr="0042056D">
              <w:rPr>
                <w:rFonts w:ascii="GHEA Grapalat" w:hAnsi="GHEA Grapalat"/>
                <w:lang w:val="hy-AM"/>
              </w:rPr>
              <w:t>Մ</w:t>
            </w:r>
            <w:r w:rsidRPr="0042056D">
              <w:rPr>
                <w:rFonts w:ascii="GHEA Grapalat" w:hAnsi="GHEA Grapalat"/>
                <w:lang w:val="lv-LV"/>
              </w:rPr>
              <w:t>իացնել/անջատել ֆոտոտվիչի միջոցով լուսավորության</w:t>
            </w:r>
            <w:r w:rsidRPr="0042056D">
              <w:rPr>
                <w:rFonts w:ascii="GHEA Grapalat" w:hAnsi="GHEA Grapalat"/>
                <w:lang w:val="hy-AM"/>
              </w:rPr>
              <w:t xml:space="preserve"> կառավարում,</w:t>
            </w:r>
            <w:r w:rsidRPr="0042056D">
              <w:rPr>
                <w:rFonts w:ascii="GHEA Grapalat" w:hAnsi="GHEA Grapalat"/>
                <w:lang w:val="lv-LV"/>
              </w:rPr>
              <w:t xml:space="preserve"> որը պետք է ակտիվ լինի արևածագից/մայրամուտից կես ժամ առաջ՝ ակտիվության միջակայքը փոխելու և տեղափոխելու հնարավորությամբ։</w:t>
            </w:r>
          </w:p>
        </w:tc>
        <w:tc>
          <w:tcPr>
            <w:tcW w:w="680" w:type="dxa"/>
            <w:shd w:val="clear" w:color="auto" w:fill="auto"/>
          </w:tcPr>
          <w:p w14:paraId="293E289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668633CE" w14:textId="77777777" w:rsidTr="00FE3659">
        <w:tc>
          <w:tcPr>
            <w:tcW w:w="9776" w:type="dxa"/>
            <w:shd w:val="clear" w:color="auto" w:fill="auto"/>
          </w:tcPr>
          <w:p w14:paraId="58317BB2"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2.1.13. </w:t>
            </w:r>
            <w:r w:rsidRPr="0042056D">
              <w:rPr>
                <w:rFonts w:ascii="GHEA Grapalat" w:hAnsi="GHEA Grapalat"/>
                <w:lang w:val="hy-AM"/>
              </w:rPr>
              <w:t>Պ</w:t>
            </w:r>
            <w:r w:rsidRPr="0042056D">
              <w:rPr>
                <w:rFonts w:ascii="GHEA Grapalat" w:hAnsi="GHEA Grapalat"/>
                <w:lang w:val="lv-LV"/>
              </w:rPr>
              <w:t>ետք է լինի ինտերակտիվ սլայդների օգնությամբ լուսատուների մթնեցնող պրոֆիլներ սահմանելու ֆունկցիա՝ մեկ լուսատուի կամ դրանց մի խմբի համար առնվազն 10 մթ</w:t>
            </w:r>
            <w:r w:rsidRPr="0042056D">
              <w:rPr>
                <w:rFonts w:ascii="GHEA Grapalat" w:hAnsi="GHEA Grapalat"/>
                <w:lang w:val="hy-AM"/>
              </w:rPr>
              <w:t>նեցնող</w:t>
            </w:r>
            <w:r w:rsidRPr="0042056D">
              <w:rPr>
                <w:rFonts w:ascii="GHEA Grapalat" w:hAnsi="GHEA Grapalat"/>
                <w:lang w:val="lv-LV"/>
              </w:rPr>
              <w:t xml:space="preserve"> մակարդակ։</w:t>
            </w:r>
          </w:p>
        </w:tc>
        <w:tc>
          <w:tcPr>
            <w:tcW w:w="680" w:type="dxa"/>
            <w:shd w:val="clear" w:color="auto" w:fill="auto"/>
          </w:tcPr>
          <w:p w14:paraId="7D63537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29573B65" w14:textId="77777777" w:rsidTr="00FE3659">
        <w:tc>
          <w:tcPr>
            <w:tcW w:w="9776" w:type="dxa"/>
            <w:shd w:val="clear" w:color="auto" w:fill="auto"/>
          </w:tcPr>
          <w:p w14:paraId="457E409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lastRenderedPageBreak/>
              <w:t xml:space="preserve">2.1.14. </w:t>
            </w:r>
            <w:r w:rsidRPr="0042056D">
              <w:rPr>
                <w:rFonts w:ascii="GHEA Grapalat" w:hAnsi="GHEA Grapalat"/>
                <w:lang w:val="hy-AM"/>
              </w:rPr>
              <w:t>Պ</w:t>
            </w:r>
            <w:r w:rsidRPr="0042056D">
              <w:rPr>
                <w:rFonts w:ascii="GHEA Grapalat" w:hAnsi="GHEA Grapalat"/>
                <w:lang w:val="lv-LV"/>
              </w:rPr>
              <w:t xml:space="preserve">ետք է հնարավոր լինի հեռակառավարմամբ կարգավորել և փոխել լույսի մակարդակը (lx) լուսավորության միացման/անջատման համար, ինչպես նաև մեկ ֆոտոտվիչ հատկացնել մի քանի կառավարման </w:t>
            </w:r>
            <w:r w:rsidRPr="0042056D">
              <w:rPr>
                <w:rFonts w:ascii="GHEA Grapalat" w:hAnsi="GHEA Grapalat"/>
                <w:lang w:val="hy-AM"/>
              </w:rPr>
              <w:t>պահարաններին</w:t>
            </w:r>
            <w:r w:rsidRPr="0042056D">
              <w:rPr>
                <w:rFonts w:ascii="GHEA Grapalat" w:hAnsi="GHEA Grapalat"/>
                <w:lang w:val="lv-LV"/>
              </w:rPr>
              <w:t>:</w:t>
            </w:r>
            <w:r w:rsidRPr="0042056D">
              <w:rPr>
                <w:rFonts w:ascii="GHEA Grapalat" w:hAnsi="GHEA Grapalat"/>
                <w:lang w:val="hy-AM"/>
              </w:rPr>
              <w:t xml:space="preserve"> </w:t>
            </w:r>
          </w:p>
        </w:tc>
        <w:tc>
          <w:tcPr>
            <w:tcW w:w="680" w:type="dxa"/>
            <w:shd w:val="clear" w:color="auto" w:fill="auto"/>
          </w:tcPr>
          <w:p w14:paraId="17801FF8"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3EBDD225" w14:textId="77777777" w:rsidTr="00FE3659">
        <w:tc>
          <w:tcPr>
            <w:tcW w:w="9776" w:type="dxa"/>
            <w:shd w:val="clear" w:color="auto" w:fill="auto"/>
          </w:tcPr>
          <w:p w14:paraId="7BAEFE5C" w14:textId="1999D1D9" w:rsidR="006D6BC1" w:rsidRPr="0042056D" w:rsidRDefault="006D6BC1" w:rsidP="00FE3659">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2.1.15. </w:t>
            </w:r>
            <w:r w:rsidRPr="0042056D">
              <w:rPr>
                <w:rFonts w:ascii="GHEA Grapalat" w:hAnsi="GHEA Grapalat"/>
                <w:lang w:val="hy-AM"/>
              </w:rPr>
              <w:t>Հ</w:t>
            </w:r>
            <w:r w:rsidRPr="0042056D">
              <w:rPr>
                <w:rFonts w:ascii="GHEA Grapalat" w:hAnsi="GHEA Grapalat"/>
                <w:lang w:val="lv-LV"/>
              </w:rPr>
              <w:t xml:space="preserve">այտնաբերել </w:t>
            </w:r>
            <w:r w:rsidRPr="0042056D">
              <w:rPr>
                <w:rFonts w:ascii="GHEA Grapalat" w:hAnsi="GHEA Grapalat"/>
                <w:lang w:val="hy-AM"/>
              </w:rPr>
              <w:t>ֆազեր</w:t>
            </w:r>
            <w:r w:rsidRPr="0042056D">
              <w:rPr>
                <w:rFonts w:ascii="GHEA Grapalat" w:hAnsi="GHEA Grapalat"/>
                <w:lang w:val="lv-LV"/>
              </w:rPr>
              <w:t xml:space="preserve">ի, ելքային գծերի, կոնտակտորների, գերլարման սահմանափակիչների, լույսերի և </w:t>
            </w:r>
            <w:r w:rsidRPr="0042056D">
              <w:rPr>
                <w:rFonts w:ascii="GHEA Grapalat" w:hAnsi="GHEA Grapalat"/>
                <w:lang w:val="hy-AM"/>
              </w:rPr>
              <w:t>ֆոտոտվիչների</w:t>
            </w:r>
            <w:r w:rsidRPr="0042056D">
              <w:rPr>
                <w:rFonts w:ascii="GHEA Grapalat" w:hAnsi="GHEA Grapalat"/>
                <w:lang w:val="lv-LV"/>
              </w:rPr>
              <w:t xml:space="preserve"> վնասը</w:t>
            </w:r>
            <w:r w:rsidRPr="0042056D">
              <w:rPr>
                <w:rFonts w:ascii="GHEA Grapalat" w:hAnsi="GHEA Grapalat"/>
                <w:lang w:val="hy-AM"/>
              </w:rPr>
              <w:t>։</w:t>
            </w:r>
          </w:p>
        </w:tc>
        <w:tc>
          <w:tcPr>
            <w:tcW w:w="680" w:type="dxa"/>
            <w:shd w:val="clear" w:color="auto" w:fill="auto"/>
          </w:tcPr>
          <w:p w14:paraId="0361170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4AA75A42" w14:textId="77777777" w:rsidTr="00FE3659">
        <w:tc>
          <w:tcPr>
            <w:tcW w:w="9776" w:type="dxa"/>
            <w:shd w:val="clear" w:color="auto" w:fill="auto"/>
          </w:tcPr>
          <w:p w14:paraId="1333A46B"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2.1.16. </w:t>
            </w:r>
            <w:r w:rsidRPr="0042056D">
              <w:rPr>
                <w:rFonts w:ascii="GHEA Grapalat" w:hAnsi="GHEA Grapalat"/>
                <w:lang w:val="hy-AM"/>
              </w:rPr>
              <w:t>Ս</w:t>
            </w:r>
            <w:r w:rsidRPr="0042056D">
              <w:rPr>
                <w:rFonts w:ascii="GHEA Grapalat" w:hAnsi="GHEA Grapalat"/>
                <w:lang w:val="lv-LV"/>
              </w:rPr>
              <w:t>տուգե</w:t>
            </w:r>
            <w:r w:rsidRPr="0042056D">
              <w:rPr>
                <w:rFonts w:ascii="GHEA Grapalat" w:hAnsi="GHEA Grapalat"/>
                <w:lang w:val="hy-AM"/>
              </w:rPr>
              <w:t>լ</w:t>
            </w:r>
            <w:r w:rsidRPr="0042056D">
              <w:rPr>
                <w:rFonts w:ascii="GHEA Grapalat" w:hAnsi="GHEA Grapalat"/>
                <w:lang w:val="lv-LV"/>
              </w:rPr>
              <w:t xml:space="preserve"> և պահել լարման, հոսանքի</w:t>
            </w:r>
            <w:r w:rsidRPr="0042056D">
              <w:rPr>
                <w:rFonts w:ascii="GHEA Grapalat" w:hAnsi="GHEA Grapalat"/>
                <w:lang w:val="hy-AM"/>
              </w:rPr>
              <w:t xml:space="preserve"> ծախսը</w:t>
            </w:r>
            <w:r w:rsidRPr="0042056D">
              <w:rPr>
                <w:rFonts w:ascii="GHEA Grapalat" w:hAnsi="GHEA Grapalat"/>
              </w:rPr>
              <w:t xml:space="preserve"> </w:t>
            </w:r>
            <w:r w:rsidRPr="0042056D">
              <w:rPr>
                <w:rFonts w:ascii="GHEA Grapalat" w:hAnsi="GHEA Grapalat"/>
                <w:lang w:val="hy-AM"/>
              </w:rPr>
              <w:t>և</w:t>
            </w:r>
            <w:r w:rsidRPr="0042056D">
              <w:rPr>
                <w:rFonts w:ascii="GHEA Grapalat" w:hAnsi="GHEA Grapalat"/>
                <w:lang w:val="lv-LV"/>
              </w:rPr>
              <w:t xml:space="preserve"> սնուցման ֆազերի ելքային գծի արժեքները և լուսավորության մակարդակի արժեքները, ոչ պակաս, քան յուրաքանչյուր 5 րոպեն մեկ: Ցուցադրել այս պարամետրերը դռան տվիչների և կոնտակտորների վիճակի փոփոխման ազդանշանների հետ՝ ընտրված ժամանակահատվածի ինտերակտիվ </w:t>
            </w:r>
            <w:r w:rsidRPr="0042056D">
              <w:rPr>
                <w:rFonts w:ascii="GHEA Grapalat" w:hAnsi="GHEA Grapalat"/>
                <w:lang w:val="hy-AM"/>
              </w:rPr>
              <w:t>գծապատկերների</w:t>
            </w:r>
            <w:r w:rsidRPr="0042056D">
              <w:rPr>
                <w:rFonts w:ascii="GHEA Grapalat" w:hAnsi="GHEA Grapalat"/>
                <w:lang w:val="lv-LV"/>
              </w:rPr>
              <w:t xml:space="preserve"> օգնությամբ</w:t>
            </w:r>
            <w:r w:rsidRPr="0042056D">
              <w:rPr>
                <w:rFonts w:ascii="GHEA Grapalat" w:hAnsi="GHEA Grapalat"/>
                <w:lang w:val="hy-AM"/>
              </w:rPr>
              <w:t>։</w:t>
            </w:r>
          </w:p>
        </w:tc>
        <w:tc>
          <w:tcPr>
            <w:tcW w:w="680" w:type="dxa"/>
            <w:shd w:val="clear" w:color="auto" w:fill="auto"/>
          </w:tcPr>
          <w:p w14:paraId="3F376195"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01F2353B" w14:textId="77777777" w:rsidTr="00FE3659">
        <w:tc>
          <w:tcPr>
            <w:tcW w:w="9776" w:type="dxa"/>
            <w:shd w:val="clear" w:color="auto" w:fill="auto"/>
          </w:tcPr>
          <w:p w14:paraId="113E7A9C"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2.1.17. </w:t>
            </w:r>
            <w:r w:rsidRPr="0042056D">
              <w:rPr>
                <w:rFonts w:ascii="GHEA Grapalat" w:hAnsi="GHEA Grapalat"/>
                <w:lang w:val="hy-AM"/>
              </w:rPr>
              <w:t>Պ</w:t>
            </w:r>
            <w:r w:rsidRPr="0042056D">
              <w:rPr>
                <w:rFonts w:ascii="GHEA Grapalat" w:hAnsi="GHEA Grapalat"/>
                <w:lang w:val="lv-LV"/>
              </w:rPr>
              <w:t xml:space="preserve">ետք է հնարավոր լինի ինտերակտիվ կերպով որոշել </w:t>
            </w:r>
            <w:r w:rsidRPr="0042056D">
              <w:rPr>
                <w:rFonts w:ascii="GHEA Grapalat" w:hAnsi="GHEA Grapalat"/>
                <w:lang w:val="hy-AM"/>
              </w:rPr>
              <w:t>հոսանքի</w:t>
            </w:r>
            <w:r w:rsidRPr="0042056D">
              <w:rPr>
                <w:rFonts w:ascii="GHEA Grapalat" w:hAnsi="GHEA Grapalat"/>
                <w:lang w:val="lv-LV"/>
              </w:rPr>
              <w:t xml:space="preserve"> սահմանային արժեքները էներգիայի</w:t>
            </w:r>
            <w:r w:rsidRPr="0042056D">
              <w:rPr>
                <w:rFonts w:ascii="GHEA Grapalat" w:hAnsi="GHEA Grapalat"/>
                <w:lang w:val="hy-AM"/>
              </w:rPr>
              <w:t xml:space="preserve"> </w:t>
            </w:r>
            <w:r w:rsidRPr="0042056D">
              <w:rPr>
                <w:rFonts w:ascii="GHEA Grapalat" w:hAnsi="GHEA Grapalat"/>
                <w:lang w:val="lv-LV"/>
              </w:rPr>
              <w:t>(</w:t>
            </w:r>
            <w:r w:rsidRPr="0042056D">
              <w:rPr>
                <w:rFonts w:ascii="GHEA Grapalat" w:hAnsi="GHEA Grapalat"/>
                <w:lang w:val="hy-AM"/>
              </w:rPr>
              <w:t>հզորության</w:t>
            </w:r>
            <w:r w:rsidRPr="0042056D">
              <w:rPr>
                <w:rFonts w:ascii="GHEA Grapalat" w:hAnsi="GHEA Grapalat"/>
                <w:lang w:val="lv-LV"/>
              </w:rPr>
              <w:t xml:space="preserve">) սպառման ինտերակտիվ գծապատկերներում (օրինակ՝ ինտերակտիվ </w:t>
            </w:r>
            <w:r w:rsidRPr="0042056D">
              <w:rPr>
                <w:rFonts w:ascii="GHEA Grapalat" w:hAnsi="GHEA Grapalat"/>
                <w:lang w:val="hy-AM"/>
              </w:rPr>
              <w:t>սահիկաշարի</w:t>
            </w:r>
            <w:r w:rsidRPr="0042056D">
              <w:rPr>
                <w:rFonts w:ascii="GHEA Grapalat" w:hAnsi="GHEA Grapalat"/>
                <w:lang w:val="lv-LV"/>
              </w:rPr>
              <w:t xml:space="preserve"> (</w:t>
            </w:r>
            <w:r w:rsidRPr="0042056D">
              <w:rPr>
                <w:rFonts w:ascii="GHEA Grapalat" w:hAnsi="GHEA Grapalat"/>
                <w:lang w:val="hy-AM"/>
              </w:rPr>
              <w:t>սլայդների</w:t>
            </w:r>
            <w:r w:rsidRPr="0042056D">
              <w:rPr>
                <w:rFonts w:ascii="GHEA Grapalat" w:hAnsi="GHEA Grapalat"/>
                <w:lang w:val="lv-LV"/>
              </w:rPr>
              <w:t xml:space="preserve">) օգնությամբ) և ազդանշանային հաղորդագրություններ ցուցադրել համակարգում, եթե </w:t>
            </w:r>
            <w:r w:rsidRPr="0042056D">
              <w:rPr>
                <w:rFonts w:ascii="GHEA Grapalat" w:hAnsi="GHEA Grapalat"/>
                <w:lang w:val="hy-AM"/>
              </w:rPr>
              <w:t>հոսանքի</w:t>
            </w:r>
            <w:r w:rsidRPr="0042056D">
              <w:rPr>
                <w:rFonts w:ascii="GHEA Grapalat" w:hAnsi="GHEA Grapalat"/>
                <w:lang w:val="lv-LV"/>
              </w:rPr>
              <w:t xml:space="preserve"> սպառման արժեքները շեղվում են նշված սահմաններից (սահմանները որոշված </w:t>
            </w:r>
            <w:r w:rsidRPr="0042056D">
              <w:rPr>
                <w:rFonts w:ascii="Cambria Math" w:hAnsi="Cambria Math" w:cs="Cambria Math"/>
                <w:lang w:val="lv-LV"/>
              </w:rPr>
              <w:t>​​</w:t>
            </w:r>
            <w:r w:rsidRPr="0042056D">
              <w:rPr>
                <w:rFonts w:ascii="GHEA Grapalat" w:hAnsi="GHEA Grapalat" w:cs="GHEA Grapalat"/>
                <w:lang w:val="lv-LV"/>
              </w:rPr>
              <w:t>են</w:t>
            </w:r>
            <w:r w:rsidRPr="0042056D">
              <w:rPr>
                <w:rFonts w:ascii="GHEA Grapalat" w:hAnsi="GHEA Grapalat"/>
                <w:lang w:val="lv-LV"/>
              </w:rPr>
              <w:t xml:space="preserve"> </w:t>
            </w:r>
            <w:r w:rsidRPr="0042056D">
              <w:rPr>
                <w:rFonts w:ascii="GHEA Grapalat" w:hAnsi="GHEA Grapalat" w:cs="GHEA Grapalat"/>
                <w:lang w:val="lv-LV"/>
              </w:rPr>
              <w:t>մատակարարի</w:t>
            </w:r>
            <w:r w:rsidRPr="0042056D">
              <w:rPr>
                <w:rFonts w:ascii="GHEA Grapalat" w:hAnsi="GHEA Grapalat"/>
                <w:lang w:val="lv-LV"/>
              </w:rPr>
              <w:t xml:space="preserve"> </w:t>
            </w:r>
            <w:r w:rsidRPr="0042056D">
              <w:rPr>
                <w:rFonts w:ascii="GHEA Grapalat" w:hAnsi="GHEA Grapalat" w:cs="GHEA Grapalat"/>
                <w:lang w:val="lv-LV"/>
              </w:rPr>
              <w:t>կողմից</w:t>
            </w:r>
            <w:r w:rsidRPr="0042056D">
              <w:rPr>
                <w:rFonts w:ascii="GHEA Grapalat" w:hAnsi="GHEA Grapalat"/>
                <w:lang w:val="lv-LV"/>
              </w:rPr>
              <w:t>)</w:t>
            </w:r>
          </w:p>
        </w:tc>
        <w:tc>
          <w:tcPr>
            <w:tcW w:w="680" w:type="dxa"/>
            <w:shd w:val="clear" w:color="auto" w:fill="auto"/>
          </w:tcPr>
          <w:p w14:paraId="24F263FA"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78DAAF05" w14:textId="77777777" w:rsidTr="00FE3659">
        <w:tc>
          <w:tcPr>
            <w:tcW w:w="9776" w:type="dxa"/>
            <w:shd w:val="clear" w:color="auto" w:fill="auto"/>
          </w:tcPr>
          <w:p w14:paraId="43F0CFE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2.1.18. </w:t>
            </w:r>
            <w:r w:rsidRPr="0042056D">
              <w:rPr>
                <w:rFonts w:ascii="GHEA Grapalat" w:hAnsi="GHEA Grapalat"/>
                <w:lang w:val="hy-AM"/>
              </w:rPr>
              <w:t>Գ</w:t>
            </w:r>
            <w:r w:rsidRPr="0042056D">
              <w:rPr>
                <w:rFonts w:ascii="GHEA Grapalat" w:hAnsi="GHEA Grapalat"/>
                <w:lang w:val="lv-LV"/>
              </w:rPr>
              <w:t>րաֆիկի տեսքով ցուցադրել լամպերի այնպիսի պարամետրեր, ինչպիսիք են՝ հոսանքը, լարումը, մթության մակարդակը, աշխատանքային ժամանակը</w:t>
            </w:r>
            <w:r w:rsidRPr="0042056D">
              <w:rPr>
                <w:rFonts w:ascii="GHEA Grapalat" w:hAnsi="GHEA Grapalat"/>
                <w:lang w:val="hy-AM"/>
              </w:rPr>
              <w:t>։</w:t>
            </w:r>
          </w:p>
        </w:tc>
        <w:tc>
          <w:tcPr>
            <w:tcW w:w="680" w:type="dxa"/>
            <w:shd w:val="clear" w:color="auto" w:fill="auto"/>
          </w:tcPr>
          <w:p w14:paraId="0863D478"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4C15E014" w14:textId="77777777" w:rsidTr="00FE3659">
        <w:tc>
          <w:tcPr>
            <w:tcW w:w="9776" w:type="dxa"/>
            <w:shd w:val="clear" w:color="auto" w:fill="auto"/>
          </w:tcPr>
          <w:p w14:paraId="7879523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2.1.19. </w:t>
            </w:r>
            <w:r w:rsidRPr="0042056D">
              <w:rPr>
                <w:rFonts w:ascii="GHEA Grapalat" w:hAnsi="GHEA Grapalat"/>
                <w:lang w:val="hy-AM"/>
              </w:rPr>
              <w:t>Տ</w:t>
            </w:r>
            <w:r w:rsidRPr="0042056D">
              <w:rPr>
                <w:rFonts w:ascii="GHEA Grapalat" w:hAnsi="GHEA Grapalat"/>
                <w:lang w:val="lv-LV"/>
              </w:rPr>
              <w:t>եղեկացնել մատակարարման լարման փոփոխության կամ անկման մասին, եթե դրանք գերազանցում են որոշված սահմանները (±15%)</w:t>
            </w:r>
            <w:r w:rsidRPr="0042056D">
              <w:rPr>
                <w:rFonts w:ascii="GHEA Grapalat" w:hAnsi="GHEA Grapalat"/>
                <w:lang w:val="hy-AM"/>
              </w:rPr>
              <w:t>։</w:t>
            </w:r>
          </w:p>
        </w:tc>
        <w:tc>
          <w:tcPr>
            <w:tcW w:w="680" w:type="dxa"/>
            <w:shd w:val="clear" w:color="auto" w:fill="auto"/>
          </w:tcPr>
          <w:p w14:paraId="615319E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17F2ECF1" w14:textId="77777777" w:rsidTr="00FE3659">
        <w:tc>
          <w:tcPr>
            <w:tcW w:w="9776" w:type="dxa"/>
            <w:shd w:val="clear" w:color="auto" w:fill="auto"/>
          </w:tcPr>
          <w:p w14:paraId="7E423056"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2.1.20. </w:t>
            </w:r>
            <w:r w:rsidRPr="0042056D">
              <w:rPr>
                <w:rFonts w:ascii="GHEA Grapalat" w:hAnsi="GHEA Grapalat"/>
                <w:lang w:val="hy-AM"/>
              </w:rPr>
              <w:t>Ս</w:t>
            </w:r>
            <w:r w:rsidRPr="0042056D">
              <w:rPr>
                <w:rFonts w:ascii="GHEA Grapalat" w:hAnsi="GHEA Grapalat"/>
                <w:lang w:val="lv-LV"/>
              </w:rPr>
              <w:t>տեղծել էլ</w:t>
            </w:r>
            <w:r w:rsidRPr="0042056D">
              <w:rPr>
                <w:rFonts w:ascii="Cambria Math" w:hAnsi="Cambria Math"/>
                <w:lang w:val="hy-AM"/>
              </w:rPr>
              <w:t xml:space="preserve">․ </w:t>
            </w:r>
            <w:r w:rsidRPr="0042056D">
              <w:rPr>
                <w:rFonts w:ascii="GHEA Grapalat" w:hAnsi="GHEA Grapalat"/>
                <w:lang w:val="lv-LV"/>
              </w:rPr>
              <w:t>փոստի բոլոր պարամետրերի գրաֆիկական հաշվետվությունները html և xlsx ձևաչափերով՝ դրանք տեսակավորելով և զտելո</w:t>
            </w:r>
            <w:r w:rsidRPr="0042056D">
              <w:rPr>
                <w:rFonts w:ascii="GHEA Grapalat" w:hAnsi="GHEA Grapalat"/>
                <w:lang w:val="hy-AM"/>
              </w:rPr>
              <w:t>վ</w:t>
            </w:r>
            <w:r w:rsidRPr="0042056D">
              <w:rPr>
                <w:rFonts w:ascii="GHEA Grapalat" w:hAnsi="GHEA Grapalat"/>
                <w:lang w:val="lv-LV"/>
              </w:rPr>
              <w:t xml:space="preserve"> ըստ ժամանակի, տեսակի, պայմանի, ժամանակահատվածի և այլն:</w:t>
            </w:r>
            <w:r w:rsidRPr="0042056D">
              <w:rPr>
                <w:rFonts w:ascii="GHEA Grapalat" w:hAnsi="GHEA Grapalat"/>
                <w:lang w:val="hy-AM"/>
              </w:rPr>
              <w:t xml:space="preserve"> </w:t>
            </w:r>
          </w:p>
        </w:tc>
        <w:tc>
          <w:tcPr>
            <w:tcW w:w="680" w:type="dxa"/>
            <w:shd w:val="clear" w:color="auto" w:fill="auto"/>
          </w:tcPr>
          <w:p w14:paraId="4C45419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7A846326" w14:textId="77777777" w:rsidTr="00FE3659">
        <w:tc>
          <w:tcPr>
            <w:tcW w:w="9776" w:type="dxa"/>
            <w:shd w:val="clear" w:color="auto" w:fill="auto"/>
          </w:tcPr>
          <w:p w14:paraId="5D78A946"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2.1.21. </w:t>
            </w:r>
            <w:r w:rsidRPr="0042056D">
              <w:rPr>
                <w:rFonts w:ascii="GHEA Grapalat" w:hAnsi="GHEA Grapalat"/>
                <w:lang w:val="hy-AM"/>
              </w:rPr>
              <w:t>Տ</w:t>
            </w:r>
            <w:r w:rsidRPr="0042056D">
              <w:rPr>
                <w:rFonts w:ascii="GHEA Grapalat" w:hAnsi="GHEA Grapalat"/>
                <w:lang w:val="lv-LV"/>
              </w:rPr>
              <w:t>ագնապի բոլոր հաղորդագրությունները պահել համակարգի հիշողության մեջ և տրամադրել հաշվետվություններ html և xlsx ձևաչափերով՝ տեսակավորելով և զտելով դրանք ըստ տեսակի, օբյեկտի, ժամանակահատվածի և այլն։</w:t>
            </w:r>
          </w:p>
        </w:tc>
        <w:tc>
          <w:tcPr>
            <w:tcW w:w="680" w:type="dxa"/>
            <w:shd w:val="clear" w:color="auto" w:fill="auto"/>
          </w:tcPr>
          <w:p w14:paraId="7902C675"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0A71E3DE" w14:textId="77777777" w:rsidTr="00FE3659">
        <w:tc>
          <w:tcPr>
            <w:tcW w:w="9776" w:type="dxa"/>
            <w:shd w:val="clear" w:color="auto" w:fill="auto"/>
          </w:tcPr>
          <w:p w14:paraId="43DC915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2.1.22. Համակարգում սպառողների գործունեության վերաբերյալ համապարփակ հաշվետվություններ տրամադրել html և xlsx ձևաչափերով՝ տեսակավորելով և զտելով դրանք ըստ օգտագործողի, տեսակի, օբյեկտի, ժամանակաշրջանի և այլն։</w:t>
            </w:r>
          </w:p>
        </w:tc>
        <w:tc>
          <w:tcPr>
            <w:tcW w:w="680" w:type="dxa"/>
            <w:shd w:val="clear" w:color="auto" w:fill="auto"/>
          </w:tcPr>
          <w:p w14:paraId="7FC02C56"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2310F893" w14:textId="77777777" w:rsidTr="00FE3659">
        <w:tc>
          <w:tcPr>
            <w:tcW w:w="9776" w:type="dxa"/>
            <w:shd w:val="clear" w:color="auto" w:fill="auto"/>
          </w:tcPr>
          <w:p w14:paraId="4E3F829B"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2.1.23. </w:t>
            </w:r>
            <w:r w:rsidRPr="0042056D">
              <w:rPr>
                <w:rFonts w:ascii="GHEA Grapalat" w:hAnsi="GHEA Grapalat"/>
                <w:lang w:val="hy-AM"/>
              </w:rPr>
              <w:t>Գ</w:t>
            </w:r>
            <w:r w:rsidRPr="0042056D">
              <w:rPr>
                <w:rFonts w:ascii="GHEA Grapalat" w:hAnsi="GHEA Grapalat"/>
                <w:lang w:val="lv-LV"/>
              </w:rPr>
              <w:t>րանցել լուսատուների աշխատանքային ժամերը և տեղեկացնել, երբ աշխատանքային ժամերի քանակը գերազանցվում է (սահմանները սահմանվում են մատակարարի կողմից՝ կախված կոնկրետ լուսատուների շահագործման ժամկետից)</w:t>
            </w:r>
          </w:p>
        </w:tc>
        <w:tc>
          <w:tcPr>
            <w:tcW w:w="680" w:type="dxa"/>
            <w:shd w:val="clear" w:color="auto" w:fill="auto"/>
          </w:tcPr>
          <w:p w14:paraId="75824EAB"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0193B333" w14:textId="77777777" w:rsidTr="00FE3659">
        <w:tc>
          <w:tcPr>
            <w:tcW w:w="9776" w:type="dxa"/>
            <w:shd w:val="clear" w:color="auto" w:fill="auto"/>
          </w:tcPr>
          <w:p w14:paraId="6792EF13" w14:textId="77777777" w:rsidR="006D6BC1"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2.1.24. Կառավարման </w:t>
            </w:r>
            <w:r w:rsidRPr="0042056D">
              <w:rPr>
                <w:rFonts w:ascii="GHEA Grapalat" w:hAnsi="GHEA Grapalat"/>
                <w:lang w:val="hy-AM"/>
              </w:rPr>
              <w:t>պահարանների</w:t>
            </w:r>
            <w:r w:rsidRPr="0042056D">
              <w:rPr>
                <w:rFonts w:ascii="GHEA Grapalat" w:hAnsi="GHEA Grapalat"/>
                <w:lang w:val="lv-LV"/>
              </w:rPr>
              <w:t>, ելքային գծերի և լամպերի վիճակների գունավոր ներկայացում` կախված իրական ժամանակի վիճակից (սնուցման լարման առկա</w:t>
            </w:r>
            <w:r w:rsidRPr="0042056D">
              <w:rPr>
                <w:rFonts w:ascii="GHEA Grapalat" w:hAnsi="GHEA Grapalat"/>
                <w:lang w:val="hy-AM"/>
              </w:rPr>
              <w:t>յություն</w:t>
            </w:r>
            <w:r w:rsidRPr="0042056D">
              <w:rPr>
                <w:rFonts w:ascii="GHEA Grapalat" w:hAnsi="GHEA Grapalat"/>
                <w:lang w:val="lv-LV"/>
              </w:rPr>
              <w:t>/բացակայություն, բեռ</w:t>
            </w:r>
            <w:r w:rsidRPr="0042056D">
              <w:rPr>
                <w:rFonts w:ascii="GHEA Grapalat" w:hAnsi="GHEA Grapalat"/>
                <w:lang w:val="hy-AM"/>
              </w:rPr>
              <w:t>ի</w:t>
            </w:r>
            <w:r w:rsidRPr="0042056D">
              <w:rPr>
                <w:rFonts w:ascii="GHEA Grapalat" w:hAnsi="GHEA Grapalat"/>
                <w:lang w:val="lv-LV"/>
              </w:rPr>
              <w:t xml:space="preserve"> առկա</w:t>
            </w:r>
            <w:r w:rsidRPr="0042056D">
              <w:rPr>
                <w:rFonts w:ascii="GHEA Grapalat" w:hAnsi="GHEA Grapalat"/>
                <w:lang w:val="hy-AM"/>
              </w:rPr>
              <w:t>յություն</w:t>
            </w:r>
            <w:r w:rsidRPr="0042056D">
              <w:rPr>
                <w:rFonts w:ascii="GHEA Grapalat" w:hAnsi="GHEA Grapalat"/>
                <w:lang w:val="lv-LV"/>
              </w:rPr>
              <w:t>/բացակայություն, լամպի միացում/անջատում, վնաս, կապի սխալներ և այլն)</w:t>
            </w:r>
            <w:r w:rsidRPr="0042056D">
              <w:rPr>
                <w:rFonts w:ascii="GHEA Grapalat" w:hAnsi="GHEA Grapalat"/>
                <w:lang w:val="hy-AM"/>
              </w:rPr>
              <w:t>։</w:t>
            </w:r>
          </w:p>
          <w:p w14:paraId="5D1CDC05" w14:textId="77777777" w:rsidR="00867C94" w:rsidRPr="0042056D" w:rsidRDefault="00867C94" w:rsidP="00513C4D">
            <w:pPr>
              <w:widowControl w:val="0"/>
              <w:tabs>
                <w:tab w:val="left" w:pos="567"/>
              </w:tabs>
              <w:autoSpaceDE w:val="0"/>
              <w:autoSpaceDN w:val="0"/>
              <w:adjustRightInd w:val="0"/>
              <w:spacing w:line="276" w:lineRule="auto"/>
              <w:jc w:val="both"/>
              <w:rPr>
                <w:rFonts w:ascii="GHEA Grapalat" w:hAnsi="GHEA Grapalat"/>
                <w:lang w:val="hy-AM"/>
              </w:rPr>
            </w:pPr>
          </w:p>
        </w:tc>
        <w:tc>
          <w:tcPr>
            <w:tcW w:w="680" w:type="dxa"/>
            <w:shd w:val="clear" w:color="auto" w:fill="auto"/>
          </w:tcPr>
          <w:p w14:paraId="373183A2"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32925965" w14:textId="77777777" w:rsidTr="00FE3659">
        <w:tc>
          <w:tcPr>
            <w:tcW w:w="9776" w:type="dxa"/>
            <w:shd w:val="clear" w:color="auto" w:fill="auto"/>
          </w:tcPr>
          <w:p w14:paraId="1A4E5ABC"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2.1.25. </w:t>
            </w:r>
            <w:r w:rsidRPr="0042056D">
              <w:rPr>
                <w:rFonts w:ascii="GHEA Grapalat" w:hAnsi="GHEA Grapalat"/>
                <w:lang w:val="hy-AM"/>
              </w:rPr>
              <w:t>Ց</w:t>
            </w:r>
            <w:r w:rsidRPr="0042056D">
              <w:rPr>
                <w:rFonts w:ascii="GHEA Grapalat" w:hAnsi="GHEA Grapalat"/>
                <w:lang w:val="lv-LV"/>
              </w:rPr>
              <w:t>ուցադրել յուրաքանչյուր պահարանի/լույսի նույնականացման տեղեկատվությունը` ընտրելով ցուցակից կամ ինտերակտիվ քարտեզից (տեղեկատվությունը մուտքագրվում է մատակարարի կողմից): Պետք է հնարավոր լինի ավելացնել ֆայլ, տեղադրել լրացուցիչ կամ ջնջել ավելորդ տեղեկատվական պատուհանը</w:t>
            </w:r>
            <w:r w:rsidRPr="0042056D">
              <w:rPr>
                <w:rFonts w:ascii="GHEA Grapalat" w:hAnsi="GHEA Grapalat"/>
                <w:lang w:val="hy-AM"/>
              </w:rPr>
              <w:t>։</w:t>
            </w:r>
          </w:p>
        </w:tc>
        <w:tc>
          <w:tcPr>
            <w:tcW w:w="680" w:type="dxa"/>
            <w:shd w:val="clear" w:color="auto" w:fill="auto"/>
          </w:tcPr>
          <w:p w14:paraId="4AFBA268"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7DB6A170" w14:textId="77777777" w:rsidTr="00FE3659">
        <w:tc>
          <w:tcPr>
            <w:tcW w:w="9776" w:type="dxa"/>
            <w:shd w:val="clear" w:color="auto" w:fill="auto"/>
          </w:tcPr>
          <w:p w14:paraId="337C3F2D"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lastRenderedPageBreak/>
              <w:t xml:space="preserve">2.1.26. </w:t>
            </w:r>
            <w:r w:rsidRPr="0042056D">
              <w:rPr>
                <w:rFonts w:ascii="GHEA Grapalat" w:hAnsi="GHEA Grapalat"/>
                <w:lang w:val="hy-AM"/>
              </w:rPr>
              <w:t>Պ</w:t>
            </w:r>
            <w:r w:rsidRPr="0042056D">
              <w:rPr>
                <w:rFonts w:ascii="GHEA Grapalat" w:hAnsi="GHEA Grapalat"/>
                <w:lang w:val="lv-LV"/>
              </w:rPr>
              <w:t xml:space="preserve">ահպանել կապի երկարաժամկետ </w:t>
            </w:r>
            <w:r w:rsidRPr="0042056D">
              <w:rPr>
                <w:rFonts w:ascii="GHEA Grapalat" w:hAnsi="GHEA Grapalat"/>
                <w:lang w:val="hy-AM"/>
              </w:rPr>
              <w:t>ռեժիմ</w:t>
            </w:r>
            <w:r w:rsidRPr="0042056D">
              <w:rPr>
                <w:rFonts w:ascii="GHEA Grapalat" w:hAnsi="GHEA Grapalat"/>
                <w:lang w:val="lv-LV"/>
              </w:rPr>
              <w:t>՝ համակարգի կարգավիճակը 24/7 վերահսկելու համար՝ առանց պարբերական վերամիացման</w:t>
            </w:r>
            <w:r w:rsidRPr="0042056D">
              <w:rPr>
                <w:rFonts w:ascii="GHEA Grapalat" w:hAnsi="GHEA Grapalat"/>
                <w:lang w:val="hy-AM"/>
              </w:rPr>
              <w:t>։</w:t>
            </w:r>
          </w:p>
        </w:tc>
        <w:tc>
          <w:tcPr>
            <w:tcW w:w="680" w:type="dxa"/>
            <w:shd w:val="clear" w:color="auto" w:fill="auto"/>
          </w:tcPr>
          <w:p w14:paraId="40905FC3"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7BE827B3" w14:textId="77777777" w:rsidTr="00FE3659">
        <w:tc>
          <w:tcPr>
            <w:tcW w:w="9776" w:type="dxa"/>
            <w:shd w:val="clear" w:color="auto" w:fill="auto"/>
          </w:tcPr>
          <w:p w14:paraId="625C519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2.2. Եթե </w:t>
            </w:r>
            <w:r w:rsidRPr="0042056D">
              <w:rPr>
                <w:rFonts w:ascii="Cambria Math" w:hAnsi="Cambria Math" w:cs="Cambria Math"/>
                <w:lang w:val="lv-LV"/>
              </w:rPr>
              <w:t>​​</w:t>
            </w:r>
            <w:r w:rsidRPr="0042056D">
              <w:rPr>
                <w:rFonts w:ascii="GHEA Grapalat" w:hAnsi="GHEA Grapalat" w:cs="GHEA Grapalat"/>
                <w:lang w:val="lv-LV"/>
              </w:rPr>
              <w:t>առկա</w:t>
            </w:r>
            <w:r w:rsidRPr="0042056D">
              <w:rPr>
                <w:rFonts w:ascii="GHEA Grapalat" w:hAnsi="GHEA Grapalat"/>
                <w:lang w:val="lv-LV"/>
              </w:rPr>
              <w:t xml:space="preserve"> </w:t>
            </w:r>
            <w:r w:rsidRPr="0042056D">
              <w:rPr>
                <w:rFonts w:ascii="GHEA Grapalat" w:hAnsi="GHEA Grapalat" w:cs="GHEA Grapalat"/>
                <w:lang w:val="lv-LV"/>
              </w:rPr>
              <w:t>է</w:t>
            </w:r>
            <w:r w:rsidRPr="0042056D">
              <w:rPr>
                <w:rFonts w:ascii="GHEA Grapalat" w:hAnsi="GHEA Grapalat"/>
                <w:lang w:val="lv-LV"/>
              </w:rPr>
              <w:t xml:space="preserve"> </w:t>
            </w:r>
            <w:r w:rsidRPr="0042056D">
              <w:rPr>
                <w:rFonts w:ascii="GHEA Grapalat" w:hAnsi="GHEA Grapalat" w:cs="GHEA Grapalat"/>
                <w:lang w:val="lv-LV"/>
              </w:rPr>
              <w:t>հոսանքի</w:t>
            </w:r>
            <w:r w:rsidRPr="0042056D">
              <w:rPr>
                <w:rFonts w:ascii="GHEA Grapalat" w:hAnsi="GHEA Grapalat"/>
                <w:lang w:val="lv-LV"/>
              </w:rPr>
              <w:t xml:space="preserve"> </w:t>
            </w:r>
            <w:r w:rsidRPr="0042056D">
              <w:rPr>
                <w:rFonts w:ascii="GHEA Grapalat" w:hAnsi="GHEA Grapalat" w:cs="GHEA Grapalat"/>
                <w:lang w:val="lv-LV"/>
              </w:rPr>
              <w:t>կամ</w:t>
            </w:r>
            <w:r w:rsidRPr="0042056D">
              <w:rPr>
                <w:rFonts w:ascii="GHEA Grapalat" w:hAnsi="GHEA Grapalat"/>
                <w:lang w:val="lv-LV"/>
              </w:rPr>
              <w:t xml:space="preserve"> </w:t>
            </w:r>
            <w:r w:rsidRPr="0042056D">
              <w:rPr>
                <w:rFonts w:ascii="GHEA Grapalat" w:hAnsi="GHEA Grapalat" w:cs="GHEA Grapalat"/>
                <w:lang w:val="lv-LV"/>
              </w:rPr>
              <w:t>լարման</w:t>
            </w:r>
            <w:r w:rsidRPr="0042056D">
              <w:rPr>
                <w:rFonts w:ascii="GHEA Grapalat" w:hAnsi="GHEA Grapalat"/>
                <w:lang w:val="lv-LV"/>
              </w:rPr>
              <w:t xml:space="preserve"> </w:t>
            </w:r>
            <w:r w:rsidRPr="0042056D">
              <w:rPr>
                <w:rFonts w:ascii="GHEA Grapalat" w:hAnsi="GHEA Grapalat" w:cs="GHEA Grapalat"/>
                <w:lang w:val="lv-LV"/>
              </w:rPr>
              <w:t>ավելացում</w:t>
            </w:r>
            <w:r w:rsidRPr="0042056D">
              <w:rPr>
                <w:rFonts w:ascii="GHEA Grapalat" w:hAnsi="GHEA Grapalat"/>
                <w:lang w:val="lv-LV"/>
              </w:rPr>
              <w:t>/</w:t>
            </w:r>
            <w:r w:rsidRPr="0042056D">
              <w:rPr>
                <w:rFonts w:ascii="GHEA Grapalat" w:hAnsi="GHEA Grapalat" w:cs="GHEA Grapalat"/>
                <w:lang w:val="lv-LV"/>
              </w:rPr>
              <w:t>նվազում</w:t>
            </w:r>
            <w:r w:rsidRPr="0042056D">
              <w:rPr>
                <w:rFonts w:ascii="GHEA Grapalat" w:hAnsi="GHEA Grapalat"/>
                <w:lang w:val="lv-LV"/>
              </w:rPr>
              <w:t xml:space="preserve">, </w:t>
            </w:r>
            <w:r w:rsidRPr="0042056D">
              <w:rPr>
                <w:rFonts w:ascii="GHEA Grapalat" w:hAnsi="GHEA Grapalat"/>
                <w:lang w:val="hy-AM"/>
              </w:rPr>
              <w:t xml:space="preserve">ապա </w:t>
            </w:r>
            <w:r w:rsidRPr="0042056D">
              <w:rPr>
                <w:rFonts w:ascii="GHEA Grapalat" w:hAnsi="GHEA Grapalat"/>
                <w:lang w:val="lv-LV"/>
              </w:rPr>
              <w:t xml:space="preserve">10-15 րոպե հետո կատարել </w:t>
            </w:r>
            <w:r w:rsidRPr="0042056D">
              <w:rPr>
                <w:rFonts w:ascii="GHEA Grapalat" w:hAnsi="GHEA Grapalat"/>
                <w:lang w:val="hy-AM"/>
              </w:rPr>
              <w:t>իրա</w:t>
            </w:r>
            <w:r w:rsidRPr="0042056D">
              <w:rPr>
                <w:rFonts w:ascii="GHEA Grapalat" w:hAnsi="GHEA Grapalat"/>
                <w:lang w:val="lv-LV"/>
              </w:rPr>
              <w:t>վիճակի ստուգում և տագնապի հաղորդագրություն ցուցադրել միայն վնասվելու դեպքում</w:t>
            </w:r>
            <w:r w:rsidRPr="0042056D">
              <w:rPr>
                <w:rFonts w:ascii="GHEA Grapalat" w:hAnsi="GHEA Grapalat"/>
                <w:lang w:val="hy-AM"/>
              </w:rPr>
              <w:t>։</w:t>
            </w:r>
          </w:p>
        </w:tc>
        <w:tc>
          <w:tcPr>
            <w:tcW w:w="680" w:type="dxa"/>
            <w:shd w:val="clear" w:color="auto" w:fill="auto"/>
          </w:tcPr>
          <w:p w14:paraId="0AB2796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3A0895BA" w14:textId="77777777" w:rsidTr="00FE3659">
        <w:tc>
          <w:tcPr>
            <w:tcW w:w="9776" w:type="dxa"/>
            <w:shd w:val="clear" w:color="auto" w:fill="auto"/>
          </w:tcPr>
          <w:p w14:paraId="1448029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2.3. Օգտատիրոջ բոլոր միացումները հարթակին պետք է պաշտպանված լինեն առնվազն 128-բիթ SSL կոդավորումով</w:t>
            </w:r>
            <w:r w:rsidRPr="0042056D">
              <w:rPr>
                <w:rFonts w:ascii="GHEA Grapalat" w:hAnsi="GHEA Grapalat"/>
                <w:lang w:val="hy-AM"/>
              </w:rPr>
              <w:t>։</w:t>
            </w:r>
          </w:p>
        </w:tc>
        <w:tc>
          <w:tcPr>
            <w:tcW w:w="680" w:type="dxa"/>
            <w:shd w:val="clear" w:color="auto" w:fill="auto"/>
          </w:tcPr>
          <w:p w14:paraId="2997A7A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379BA5B8" w14:textId="77777777" w:rsidTr="00FE3659">
        <w:tc>
          <w:tcPr>
            <w:tcW w:w="9776" w:type="dxa"/>
            <w:shd w:val="clear" w:color="auto" w:fill="auto"/>
          </w:tcPr>
          <w:p w14:paraId="7664E067" w14:textId="77777777" w:rsidR="006D6BC1" w:rsidRPr="0042056D" w:rsidRDefault="006D6BC1" w:rsidP="00513C4D">
            <w:pPr>
              <w:rPr>
                <w:rFonts w:ascii="GHEA Grapalat" w:hAnsi="GHEA Grapalat"/>
                <w:lang w:val="lv-LV"/>
              </w:rPr>
            </w:pPr>
            <w:r w:rsidRPr="0042056D">
              <w:rPr>
                <w:rFonts w:ascii="GHEA Grapalat" w:hAnsi="GHEA Grapalat"/>
                <w:lang w:val="lv-LV"/>
              </w:rPr>
              <w:t>2.3.1. Ցերեկային ժամերին լուսավորության չարտոնված միացում</w:t>
            </w:r>
          </w:p>
        </w:tc>
        <w:tc>
          <w:tcPr>
            <w:tcW w:w="680" w:type="dxa"/>
            <w:shd w:val="clear" w:color="auto" w:fill="auto"/>
          </w:tcPr>
          <w:p w14:paraId="1701B57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hy-AM"/>
              </w:rPr>
            </w:pPr>
          </w:p>
        </w:tc>
      </w:tr>
      <w:tr w:rsidR="006D6BC1" w:rsidRPr="0042056D" w14:paraId="4C0ACD22" w14:textId="77777777" w:rsidTr="00FE3659">
        <w:tc>
          <w:tcPr>
            <w:tcW w:w="9776" w:type="dxa"/>
            <w:shd w:val="clear" w:color="auto" w:fill="auto"/>
          </w:tcPr>
          <w:p w14:paraId="6931579D" w14:textId="77777777" w:rsidR="006D6BC1" w:rsidRPr="0042056D" w:rsidRDefault="006D6BC1" w:rsidP="00513C4D">
            <w:pPr>
              <w:rPr>
                <w:rFonts w:ascii="GHEA Grapalat" w:hAnsi="GHEA Grapalat"/>
                <w:lang w:val="lv-LV"/>
              </w:rPr>
            </w:pPr>
            <w:r w:rsidRPr="0042056D">
              <w:rPr>
                <w:rFonts w:ascii="GHEA Grapalat" w:hAnsi="GHEA Grapalat"/>
                <w:lang w:val="lv-LV"/>
              </w:rPr>
              <w:t>2.3.2. Լուսավորության բացակայություն (չմիացում) օրվա մութ ժամերին</w:t>
            </w:r>
          </w:p>
        </w:tc>
        <w:tc>
          <w:tcPr>
            <w:tcW w:w="680" w:type="dxa"/>
            <w:shd w:val="clear" w:color="auto" w:fill="auto"/>
          </w:tcPr>
          <w:p w14:paraId="24FAFEB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34730898" w14:textId="77777777" w:rsidTr="00FE3659">
        <w:tc>
          <w:tcPr>
            <w:tcW w:w="9776" w:type="dxa"/>
            <w:shd w:val="clear" w:color="auto" w:fill="auto"/>
          </w:tcPr>
          <w:p w14:paraId="556C6798" w14:textId="77777777" w:rsidR="006D6BC1" w:rsidRPr="0042056D" w:rsidRDefault="006D6BC1" w:rsidP="00513C4D">
            <w:pPr>
              <w:rPr>
                <w:rFonts w:ascii="GHEA Grapalat" w:hAnsi="GHEA Grapalat"/>
                <w:lang w:val="lv-LV"/>
              </w:rPr>
            </w:pPr>
            <w:r w:rsidRPr="0042056D">
              <w:rPr>
                <w:rFonts w:ascii="GHEA Grapalat" w:hAnsi="GHEA Grapalat"/>
                <w:lang w:val="lv-LV"/>
              </w:rPr>
              <w:t>2.3.3. Լարման կորուստ մուտքին (էլեկտրաէներգիայի Պատվիրատուից)</w:t>
            </w:r>
          </w:p>
        </w:tc>
        <w:tc>
          <w:tcPr>
            <w:tcW w:w="680" w:type="dxa"/>
            <w:shd w:val="clear" w:color="auto" w:fill="auto"/>
          </w:tcPr>
          <w:p w14:paraId="3ACF0EA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4A94A1DC" w14:textId="77777777" w:rsidTr="00FE3659">
        <w:tc>
          <w:tcPr>
            <w:tcW w:w="9776" w:type="dxa"/>
            <w:shd w:val="clear" w:color="auto" w:fill="auto"/>
          </w:tcPr>
          <w:p w14:paraId="3C1D91D3" w14:textId="77777777" w:rsidR="006D6BC1" w:rsidRPr="0042056D" w:rsidRDefault="006D6BC1" w:rsidP="00513C4D">
            <w:pPr>
              <w:rPr>
                <w:rFonts w:ascii="GHEA Grapalat" w:hAnsi="GHEA Grapalat"/>
                <w:lang w:val="lv-LV"/>
              </w:rPr>
            </w:pPr>
            <w:r w:rsidRPr="0042056D">
              <w:rPr>
                <w:rFonts w:ascii="GHEA Grapalat" w:hAnsi="GHEA Grapalat"/>
                <w:lang w:val="lv-LV"/>
              </w:rPr>
              <w:t>2.3.4. Կառավարման հզորության կորուստ</w:t>
            </w:r>
          </w:p>
        </w:tc>
        <w:tc>
          <w:tcPr>
            <w:tcW w:w="680" w:type="dxa"/>
            <w:shd w:val="clear" w:color="auto" w:fill="auto"/>
          </w:tcPr>
          <w:p w14:paraId="557026FD"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43496FF2" w14:textId="77777777" w:rsidTr="00FE3659">
        <w:tc>
          <w:tcPr>
            <w:tcW w:w="9776" w:type="dxa"/>
            <w:shd w:val="clear" w:color="auto" w:fill="auto"/>
          </w:tcPr>
          <w:p w14:paraId="4312489E" w14:textId="77777777" w:rsidR="006D6BC1" w:rsidRPr="0042056D" w:rsidRDefault="006D6BC1" w:rsidP="00513C4D">
            <w:pPr>
              <w:rPr>
                <w:rFonts w:ascii="GHEA Grapalat" w:hAnsi="GHEA Grapalat"/>
                <w:lang w:val="lv-LV"/>
              </w:rPr>
            </w:pPr>
            <w:r w:rsidRPr="0042056D">
              <w:rPr>
                <w:rFonts w:ascii="GHEA Grapalat" w:hAnsi="GHEA Grapalat"/>
                <w:lang w:val="lv-LV"/>
              </w:rPr>
              <w:t>2.3.5. Ելքային գծում բեռի կորուստ</w:t>
            </w:r>
          </w:p>
        </w:tc>
        <w:tc>
          <w:tcPr>
            <w:tcW w:w="680" w:type="dxa"/>
            <w:shd w:val="clear" w:color="auto" w:fill="auto"/>
          </w:tcPr>
          <w:p w14:paraId="2F78AB1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41EEA547" w14:textId="77777777" w:rsidTr="00FE3659">
        <w:tc>
          <w:tcPr>
            <w:tcW w:w="9776" w:type="dxa"/>
            <w:shd w:val="clear" w:color="auto" w:fill="auto"/>
          </w:tcPr>
          <w:p w14:paraId="73586CC7" w14:textId="77777777" w:rsidR="006D6BC1" w:rsidRPr="0042056D" w:rsidRDefault="006D6BC1" w:rsidP="00513C4D">
            <w:pPr>
              <w:rPr>
                <w:rFonts w:ascii="GHEA Grapalat" w:hAnsi="GHEA Grapalat"/>
                <w:lang w:val="lv-LV"/>
              </w:rPr>
            </w:pPr>
            <w:r w:rsidRPr="0042056D">
              <w:rPr>
                <w:rFonts w:ascii="GHEA Grapalat" w:hAnsi="GHEA Grapalat"/>
                <w:lang w:val="lv-LV"/>
              </w:rPr>
              <w:t>2.3.6. Գերլարման սահմանափակիչի վնասվածք</w:t>
            </w:r>
          </w:p>
        </w:tc>
        <w:tc>
          <w:tcPr>
            <w:tcW w:w="680" w:type="dxa"/>
            <w:shd w:val="clear" w:color="auto" w:fill="auto"/>
          </w:tcPr>
          <w:p w14:paraId="225214A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bl>
    <w:p w14:paraId="7B477C7E" w14:textId="77777777" w:rsidR="006D6BC1" w:rsidRPr="0042056D" w:rsidRDefault="006D6BC1" w:rsidP="006D6BC1">
      <w:pPr>
        <w:widowControl w:val="0"/>
        <w:tabs>
          <w:tab w:val="left" w:pos="567"/>
        </w:tabs>
        <w:autoSpaceDE w:val="0"/>
        <w:autoSpaceDN w:val="0"/>
        <w:adjustRightInd w:val="0"/>
        <w:spacing w:line="276" w:lineRule="auto"/>
        <w:rPr>
          <w:rFonts w:ascii="GHEA Grapalat" w:hAnsi="GHEA Grapalat"/>
          <w:lang w:val="lv-LV"/>
        </w:rPr>
      </w:pPr>
    </w:p>
    <w:p w14:paraId="007FD69A" w14:textId="77777777" w:rsidR="006D6BC1" w:rsidRDefault="006D6BC1" w:rsidP="006D6BC1">
      <w:pPr>
        <w:widowControl w:val="0"/>
        <w:tabs>
          <w:tab w:val="left" w:pos="567"/>
        </w:tabs>
        <w:autoSpaceDE w:val="0"/>
        <w:autoSpaceDN w:val="0"/>
        <w:adjustRightInd w:val="0"/>
        <w:spacing w:line="276" w:lineRule="auto"/>
        <w:jc w:val="both"/>
        <w:rPr>
          <w:rFonts w:ascii="GHEA Grapalat" w:hAnsi="GHEA Grapalat"/>
          <w:u w:val="single"/>
          <w:lang w:val="hy-AM"/>
        </w:rPr>
      </w:pPr>
      <w:r w:rsidRPr="0042056D">
        <w:rPr>
          <w:rFonts w:ascii="GHEA Grapalat" w:hAnsi="GHEA Grapalat"/>
          <w:u w:val="single"/>
          <w:lang w:val="lv-LV"/>
        </w:rPr>
        <w:t>Այս ծանուցումներն ունեն ամենաբարձր առաջնահերթությունը և պետք է ուղարկվեն կառավարման կենտրոն և ցուցադրվեն համակարգում անմիջապես</w:t>
      </w:r>
      <w:r w:rsidRPr="0042056D">
        <w:rPr>
          <w:rFonts w:ascii="GHEA Grapalat" w:hAnsi="GHEA Grapalat"/>
          <w:u w:val="single"/>
          <w:lang w:val="hy-AM"/>
        </w:rPr>
        <w:t xml:space="preserve"> վ</w:t>
      </w:r>
      <w:r w:rsidRPr="0042056D">
        <w:rPr>
          <w:rFonts w:ascii="GHEA Grapalat" w:hAnsi="GHEA Grapalat"/>
          <w:u w:val="single"/>
          <w:lang w:val="lv-LV"/>
        </w:rPr>
        <w:t>նասի գրանցման ժամանակ՝ 5 րոպե</w:t>
      </w:r>
      <w:r w:rsidRPr="0042056D">
        <w:rPr>
          <w:rFonts w:ascii="GHEA Grapalat" w:hAnsi="GHEA Grapalat"/>
          <w:u w:val="single"/>
          <w:lang w:val="hy-AM"/>
        </w:rPr>
        <w:t>ից</w:t>
      </w:r>
      <w:r w:rsidRPr="0042056D">
        <w:rPr>
          <w:rFonts w:ascii="GHEA Grapalat" w:hAnsi="GHEA Grapalat"/>
          <w:u w:val="single"/>
          <w:lang w:val="lv-LV"/>
        </w:rPr>
        <w:t xml:space="preserve"> ոչ ուշ (SMS, էլ. փոստ, ձայնային և վիդեո ազդանշան ցանցային հավելվածում)</w:t>
      </w:r>
      <w:r w:rsidRPr="0042056D">
        <w:rPr>
          <w:rFonts w:ascii="GHEA Grapalat" w:hAnsi="GHEA Grapalat"/>
          <w:u w:val="single"/>
          <w:lang w:val="hy-AM"/>
        </w:rPr>
        <w:t>։</w:t>
      </w:r>
    </w:p>
    <w:p w14:paraId="0AEA8F8F" w14:textId="77777777" w:rsidR="00867C94" w:rsidRPr="00867C94" w:rsidRDefault="00867C94" w:rsidP="006D6BC1">
      <w:pPr>
        <w:widowControl w:val="0"/>
        <w:tabs>
          <w:tab w:val="left" w:pos="567"/>
        </w:tabs>
        <w:autoSpaceDE w:val="0"/>
        <w:autoSpaceDN w:val="0"/>
        <w:adjustRightInd w:val="0"/>
        <w:spacing w:line="276" w:lineRule="auto"/>
        <w:jc w:val="both"/>
        <w:rPr>
          <w:rFonts w:ascii="GHEA Grapalat" w:hAnsi="GHEA Grapalat"/>
          <w:sz w:val="20"/>
          <w:u w:val="single"/>
          <w:lang w:val="hy-AM"/>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gridCol w:w="680"/>
      </w:tblGrid>
      <w:tr w:rsidR="006D6BC1" w:rsidRPr="00922F6F" w14:paraId="36AFCA26" w14:textId="77777777" w:rsidTr="00513C4D">
        <w:tc>
          <w:tcPr>
            <w:tcW w:w="10456" w:type="dxa"/>
            <w:gridSpan w:val="2"/>
            <w:shd w:val="clear" w:color="auto" w:fill="auto"/>
          </w:tcPr>
          <w:p w14:paraId="435889EB"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b/>
                <w:lang w:val="lv-LV"/>
              </w:rPr>
            </w:pPr>
            <w:r w:rsidRPr="0042056D">
              <w:rPr>
                <w:rFonts w:ascii="GHEA Grapalat" w:hAnsi="GHEA Grapalat"/>
                <w:b/>
                <w:lang w:val="lv-LV"/>
              </w:rPr>
              <w:t>2.2. API-</w:t>
            </w:r>
            <w:r w:rsidRPr="0042056D">
              <w:rPr>
                <w:rFonts w:ascii="GHEA Grapalat" w:hAnsi="GHEA Grapalat"/>
                <w:b/>
                <w:lang w:val="hy-AM"/>
              </w:rPr>
              <w:t>ը</w:t>
            </w:r>
            <w:r w:rsidRPr="0042056D">
              <w:rPr>
                <w:rFonts w:ascii="GHEA Grapalat" w:hAnsi="GHEA Grapalat"/>
                <w:b/>
                <w:lang w:val="lv-LV"/>
              </w:rPr>
              <w:t xml:space="preserve"> (</w:t>
            </w:r>
            <w:r w:rsidRPr="0042056D">
              <w:rPr>
                <w:rFonts w:ascii="GHEA Grapalat" w:hAnsi="GHEA Grapalat"/>
                <w:b/>
                <w:lang w:val="hy-AM"/>
              </w:rPr>
              <w:t>Հավելվածի ծրագրավորման ինտերֆեյս</w:t>
            </w:r>
            <w:r w:rsidRPr="0042056D">
              <w:rPr>
                <w:rFonts w:ascii="GHEA Grapalat" w:hAnsi="GHEA Grapalat"/>
                <w:b/>
                <w:lang w:val="lv-LV"/>
              </w:rPr>
              <w:t xml:space="preserve">) </w:t>
            </w:r>
          </w:p>
        </w:tc>
      </w:tr>
      <w:tr w:rsidR="006D6BC1" w:rsidRPr="00922F6F" w14:paraId="328F7348" w14:textId="77777777" w:rsidTr="00FE3659">
        <w:tc>
          <w:tcPr>
            <w:tcW w:w="9776" w:type="dxa"/>
            <w:shd w:val="clear" w:color="auto" w:fill="auto"/>
          </w:tcPr>
          <w:p w14:paraId="10EAE79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2.2.1. պետք է լինի գործառույթ՝ համակարգից օբյեկտների ամբողջական ցանկը հանելու համար (պահարաններ, կառավարումներ, սնուցիչներ, լամպեր, տվիչներ, ցուցակներ, խմբեր և այլն):</w:t>
            </w:r>
          </w:p>
        </w:tc>
        <w:tc>
          <w:tcPr>
            <w:tcW w:w="680" w:type="dxa"/>
            <w:shd w:val="clear" w:color="auto" w:fill="auto"/>
          </w:tcPr>
          <w:p w14:paraId="1EC2CF1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1029F757" w14:textId="77777777" w:rsidTr="00FE3659">
        <w:tc>
          <w:tcPr>
            <w:tcW w:w="9776" w:type="dxa"/>
            <w:shd w:val="clear" w:color="auto" w:fill="auto"/>
          </w:tcPr>
          <w:p w14:paraId="44466766" w14:textId="719D8271"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2.2.2. </w:t>
            </w:r>
            <w:r w:rsidR="005D683B">
              <w:rPr>
                <w:rFonts w:ascii="GHEA Grapalat" w:hAnsi="GHEA Grapalat"/>
                <w:lang w:val="hy-AM"/>
              </w:rPr>
              <w:t>պ</w:t>
            </w:r>
            <w:r w:rsidRPr="0042056D">
              <w:rPr>
                <w:rFonts w:ascii="GHEA Grapalat" w:hAnsi="GHEA Grapalat"/>
                <w:lang w:val="hy-AM"/>
              </w:rPr>
              <w:t>ետք  է լինի գործառույթ</w:t>
            </w:r>
            <w:r w:rsidRPr="0042056D">
              <w:rPr>
                <w:rFonts w:ascii="GHEA Grapalat" w:hAnsi="GHEA Grapalat"/>
                <w:lang w:val="lv-LV"/>
              </w:rPr>
              <w:t xml:space="preserve">, որը պահպանում է ընթացիկ տեխնիկական տեղեկատվությունը` ակնթարթային հզորությունը, հոսանքը, լարումը, էլեկտրաէներգիայի սպառումը, </w:t>
            </w:r>
            <w:r w:rsidRPr="0042056D">
              <w:rPr>
                <w:rFonts w:ascii="GHEA Grapalat" w:hAnsi="GHEA Grapalat"/>
                <w:lang w:val="hy-AM"/>
              </w:rPr>
              <w:t>մթեցման</w:t>
            </w:r>
            <w:r w:rsidRPr="0042056D">
              <w:rPr>
                <w:rFonts w:ascii="GHEA Grapalat" w:hAnsi="GHEA Grapalat"/>
                <w:lang w:val="lv-LV"/>
              </w:rPr>
              <w:t xml:space="preserve"> մակարդակները, ահազանգերը, բոլոր մուտքերը/ելքերը, ռելեի վիճակները և այլ տեխնիկական տեղեկություններ, որոնք նախատեսված են սույն </w:t>
            </w:r>
            <w:r w:rsidRPr="0042056D">
              <w:rPr>
                <w:rFonts w:ascii="GHEA Grapalat" w:hAnsi="GHEA Grapalat"/>
                <w:lang w:val="hy-AM"/>
              </w:rPr>
              <w:t>բնութագրի</w:t>
            </w:r>
            <w:r w:rsidRPr="0042056D">
              <w:rPr>
                <w:rFonts w:ascii="GHEA Grapalat" w:hAnsi="GHEA Grapalat"/>
                <w:lang w:val="lv-LV"/>
              </w:rPr>
              <w:t xml:space="preserve"> և դրանց ենթաբաժինների 2-րդ և 3-րդ կետերում:</w:t>
            </w:r>
          </w:p>
        </w:tc>
        <w:tc>
          <w:tcPr>
            <w:tcW w:w="680" w:type="dxa"/>
            <w:shd w:val="clear" w:color="auto" w:fill="auto"/>
          </w:tcPr>
          <w:p w14:paraId="5BF9908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2E45BB92" w14:textId="77777777" w:rsidTr="00FE3659">
        <w:tc>
          <w:tcPr>
            <w:tcW w:w="9776" w:type="dxa"/>
            <w:shd w:val="clear" w:color="auto" w:fill="auto"/>
          </w:tcPr>
          <w:p w14:paraId="350280D9"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2.2.3. </w:t>
            </w:r>
            <w:r w:rsidRPr="0042056D">
              <w:rPr>
                <w:rFonts w:ascii="GHEA Grapalat" w:hAnsi="GHEA Grapalat"/>
                <w:lang w:val="hy-AM"/>
              </w:rPr>
              <w:t>պետք է թ</w:t>
            </w:r>
            <w:r w:rsidRPr="0042056D">
              <w:rPr>
                <w:rFonts w:ascii="GHEA Grapalat" w:hAnsi="GHEA Grapalat"/>
                <w:lang w:val="lv-LV"/>
              </w:rPr>
              <w:t xml:space="preserve">ույլ տա լիարժեք կառավարել բոլոր միացված սարքերը - միացնել, անջատել ընտրված պահարանները, ռելեները, լույսերի խմբերը, անհատական </w:t>
            </w:r>
            <w:r w:rsidRPr="0042056D">
              <w:rPr>
                <w:rFonts w:ascii="Cambria Math" w:hAnsi="Cambria Math" w:cs="Cambria Math"/>
                <w:lang w:val="lv-LV"/>
              </w:rPr>
              <w:t>​​</w:t>
            </w:r>
            <w:r w:rsidRPr="0042056D">
              <w:rPr>
                <w:rFonts w:ascii="GHEA Grapalat" w:hAnsi="GHEA Grapalat" w:cs="GHEA Grapalat"/>
                <w:lang w:val="lv-LV"/>
              </w:rPr>
              <w:t>լույսերը</w:t>
            </w:r>
            <w:r w:rsidRPr="0042056D">
              <w:rPr>
                <w:rFonts w:ascii="GHEA Grapalat" w:hAnsi="GHEA Grapalat"/>
                <w:lang w:val="lv-LV"/>
              </w:rPr>
              <w:t>, սահմանել մթնեցման մակարդակները</w:t>
            </w:r>
            <w:r w:rsidRPr="0042056D">
              <w:rPr>
                <w:rFonts w:ascii="GHEA Grapalat" w:hAnsi="GHEA Grapalat"/>
                <w:lang w:val="hy-AM"/>
              </w:rPr>
              <w:t>,</w:t>
            </w:r>
            <w:r w:rsidRPr="0042056D">
              <w:rPr>
                <w:rFonts w:ascii="GHEA Grapalat" w:hAnsi="GHEA Grapalat"/>
                <w:lang w:val="lv-LV"/>
              </w:rPr>
              <w:t xml:space="preserve"> </w:t>
            </w:r>
            <w:r w:rsidRPr="0042056D">
              <w:rPr>
                <w:rFonts w:ascii="GHEA Grapalat" w:hAnsi="GHEA Grapalat"/>
                <w:lang w:val="hy-AM"/>
              </w:rPr>
              <w:t>ղեկավարել կառավարման</w:t>
            </w:r>
            <w:r w:rsidRPr="0042056D">
              <w:rPr>
                <w:rFonts w:ascii="GHEA Grapalat" w:hAnsi="GHEA Grapalat"/>
                <w:lang w:val="lv-LV"/>
              </w:rPr>
              <w:t xml:space="preserve"> արդյունքները, ստեղծել, ջնջել և փոխել ֆիդերի պարամետրերը, լուսատուները, լուսատուների խմբերը, ցուցակները և այլն:</w:t>
            </w:r>
          </w:p>
        </w:tc>
        <w:tc>
          <w:tcPr>
            <w:tcW w:w="680" w:type="dxa"/>
            <w:shd w:val="clear" w:color="auto" w:fill="auto"/>
          </w:tcPr>
          <w:p w14:paraId="3C15E02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4AD72080" w14:textId="77777777" w:rsidTr="00FE3659">
        <w:tc>
          <w:tcPr>
            <w:tcW w:w="9776" w:type="dxa"/>
            <w:shd w:val="clear" w:color="auto" w:fill="auto"/>
          </w:tcPr>
          <w:p w14:paraId="4439A3BC"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hy-AM"/>
              </w:rPr>
              <w:t xml:space="preserve">Ծրագրի աշխատանքի արձագանքման արագությունը </w:t>
            </w:r>
          </w:p>
        </w:tc>
        <w:tc>
          <w:tcPr>
            <w:tcW w:w="680" w:type="dxa"/>
            <w:shd w:val="clear" w:color="auto" w:fill="auto"/>
          </w:tcPr>
          <w:p w14:paraId="724B3903"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2BDF6A01" w14:textId="77777777" w:rsidTr="00513C4D">
        <w:tc>
          <w:tcPr>
            <w:tcW w:w="10456" w:type="dxa"/>
            <w:gridSpan w:val="2"/>
            <w:shd w:val="clear" w:color="auto" w:fill="auto"/>
          </w:tcPr>
          <w:p w14:paraId="3A06A472"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u w:val="single"/>
                <w:lang w:val="lv-LV"/>
              </w:rPr>
            </w:pPr>
          </w:p>
        </w:tc>
      </w:tr>
    </w:tbl>
    <w:p w14:paraId="34F271DE" w14:textId="77777777" w:rsidR="006D6BC1" w:rsidRPr="0042056D" w:rsidRDefault="006D6BC1" w:rsidP="006D6BC1">
      <w:pPr>
        <w:rPr>
          <w:rFonts w:ascii="GHEA Grapalat" w:hAnsi="GHEA Grapalat"/>
          <w:u w:val="single"/>
          <w:lang w:val="lv-LV"/>
        </w:rPr>
      </w:pPr>
    </w:p>
    <w:p w14:paraId="540732C1" w14:textId="77777777" w:rsidR="006D6BC1" w:rsidRPr="00140305" w:rsidRDefault="006D6BC1" w:rsidP="005E12B0">
      <w:pPr>
        <w:jc w:val="both"/>
        <w:rPr>
          <w:lang w:val="lv-LV"/>
        </w:rPr>
      </w:pPr>
      <w:r w:rsidRPr="0042056D">
        <w:rPr>
          <w:rFonts w:ascii="GHEA Grapalat" w:hAnsi="GHEA Grapalat"/>
          <w:u w:val="single"/>
          <w:lang w:val="lv-LV"/>
        </w:rPr>
        <w:t>Առաջարկի հետ մեկտեղ Արտադրողը պետք է ներկայացնի առաջարկվող համակարգի ամբողջական API նկարագրությունը, որը նախատեսված է Արտադրողի</w:t>
      </w:r>
      <w:r w:rsidRPr="0042056D">
        <w:rPr>
          <w:rFonts w:ascii="GHEA Grapalat" w:hAnsi="GHEA Grapalat"/>
          <w:u w:val="single"/>
          <w:lang w:val="hy-AM"/>
        </w:rPr>
        <w:t>ն</w:t>
      </w:r>
      <w:r w:rsidRPr="0042056D">
        <w:rPr>
          <w:rFonts w:ascii="GHEA Grapalat" w:hAnsi="GHEA Grapalat"/>
          <w:u w:val="single"/>
          <w:lang w:val="lv-LV"/>
        </w:rPr>
        <w:t xml:space="preserve"> կամ երրորդ կողմի</w:t>
      </w:r>
      <w:r w:rsidRPr="0042056D">
        <w:rPr>
          <w:rFonts w:ascii="GHEA Grapalat" w:hAnsi="GHEA Grapalat"/>
          <w:u w:val="single"/>
          <w:lang w:val="hy-AM"/>
        </w:rPr>
        <w:t>ն</w:t>
      </w:r>
      <w:r w:rsidRPr="0042056D">
        <w:rPr>
          <w:rFonts w:ascii="GHEA Grapalat" w:hAnsi="GHEA Grapalat"/>
          <w:u w:val="single"/>
          <w:lang w:val="lv-LV"/>
        </w:rPr>
        <w:t xml:space="preserve"> համակարգի </w:t>
      </w:r>
      <w:r w:rsidRPr="0042056D">
        <w:rPr>
          <w:rFonts w:ascii="GHEA Grapalat" w:hAnsi="GHEA Grapalat"/>
          <w:u w:val="single"/>
          <w:lang w:val="hy-AM"/>
        </w:rPr>
        <w:t xml:space="preserve">հետ կապված </w:t>
      </w:r>
      <w:r w:rsidRPr="0042056D">
        <w:rPr>
          <w:rFonts w:ascii="GHEA Grapalat" w:hAnsi="GHEA Grapalat"/>
          <w:u w:val="single"/>
          <w:lang w:val="lv-LV"/>
        </w:rPr>
        <w:t xml:space="preserve">ցանկացած տվյալ ուղարկելու և API կապի միջոցով համակարգի ամբողջական </w:t>
      </w:r>
      <w:r w:rsidRPr="0042056D">
        <w:rPr>
          <w:rFonts w:ascii="GHEA Grapalat" w:hAnsi="GHEA Grapalat"/>
          <w:u w:val="single"/>
          <w:lang w:val="hy-AM"/>
        </w:rPr>
        <w:t>կառավարման</w:t>
      </w:r>
      <w:r w:rsidRPr="0042056D">
        <w:rPr>
          <w:rFonts w:ascii="GHEA Grapalat" w:hAnsi="GHEA Grapalat"/>
          <w:u w:val="single"/>
          <w:lang w:val="lv-LV"/>
        </w:rPr>
        <w:t xml:space="preserve"> համար:</w:t>
      </w:r>
    </w:p>
    <w:p w14:paraId="3332FF8A" w14:textId="77777777" w:rsidR="006D6BC1" w:rsidRDefault="006D6BC1" w:rsidP="006D6BC1">
      <w:pPr>
        <w:widowControl w:val="0"/>
        <w:tabs>
          <w:tab w:val="left" w:pos="567"/>
        </w:tabs>
        <w:autoSpaceDE w:val="0"/>
        <w:autoSpaceDN w:val="0"/>
        <w:adjustRightInd w:val="0"/>
        <w:spacing w:line="276" w:lineRule="auto"/>
        <w:rPr>
          <w:rFonts w:ascii="GHEA Grapalat" w:hAnsi="GHEA Grapalat"/>
          <w:b/>
          <w:lang w:val="lv-LV"/>
        </w:rPr>
      </w:pPr>
    </w:p>
    <w:p w14:paraId="688924AA" w14:textId="77777777" w:rsidR="00867C94" w:rsidRDefault="00867C94" w:rsidP="006D6BC1">
      <w:pPr>
        <w:widowControl w:val="0"/>
        <w:tabs>
          <w:tab w:val="left" w:pos="567"/>
        </w:tabs>
        <w:autoSpaceDE w:val="0"/>
        <w:autoSpaceDN w:val="0"/>
        <w:adjustRightInd w:val="0"/>
        <w:spacing w:line="276" w:lineRule="auto"/>
        <w:rPr>
          <w:rFonts w:ascii="GHEA Grapalat" w:hAnsi="GHEA Grapalat"/>
          <w:b/>
          <w:lang w:val="lv-LV"/>
        </w:rPr>
      </w:pPr>
    </w:p>
    <w:p w14:paraId="46821A6A" w14:textId="77777777" w:rsidR="006D6BC1" w:rsidRPr="0042056D" w:rsidRDefault="006D6BC1" w:rsidP="006D6BC1">
      <w:pPr>
        <w:widowControl w:val="0"/>
        <w:tabs>
          <w:tab w:val="left" w:pos="567"/>
        </w:tabs>
        <w:autoSpaceDE w:val="0"/>
        <w:autoSpaceDN w:val="0"/>
        <w:adjustRightInd w:val="0"/>
        <w:spacing w:line="276" w:lineRule="auto"/>
        <w:rPr>
          <w:rFonts w:ascii="GHEA Grapalat" w:hAnsi="GHEA Grapalat"/>
          <w:b/>
          <w:lang w:val="lv-LV"/>
        </w:rPr>
      </w:pPr>
      <w:r w:rsidRPr="0042056D">
        <w:rPr>
          <w:rFonts w:ascii="GHEA Grapalat" w:hAnsi="GHEA Grapalat"/>
          <w:b/>
          <w:lang w:val="lv-LV"/>
        </w:rPr>
        <w:lastRenderedPageBreak/>
        <w:t xml:space="preserve">3. </w:t>
      </w:r>
      <w:r w:rsidRPr="0042056D">
        <w:rPr>
          <w:rFonts w:ascii="GHEA Grapalat" w:hAnsi="GHEA Grapalat"/>
          <w:b/>
          <w:lang w:val="hy-AM"/>
        </w:rPr>
        <w:t>Կառավարման</w:t>
      </w:r>
      <w:r w:rsidRPr="0042056D">
        <w:rPr>
          <w:rFonts w:ascii="GHEA Grapalat" w:hAnsi="GHEA Grapalat"/>
          <w:b/>
          <w:lang w:val="lv-LV"/>
        </w:rPr>
        <w:t xml:space="preserve"> սարքերի պահանջներ</w:t>
      </w: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7"/>
        <w:gridCol w:w="850"/>
      </w:tblGrid>
      <w:tr w:rsidR="006D6BC1" w:rsidRPr="0042056D" w14:paraId="26A45DA7" w14:textId="77777777" w:rsidTr="00513C4D">
        <w:tc>
          <w:tcPr>
            <w:tcW w:w="10037" w:type="dxa"/>
            <w:shd w:val="clear" w:color="auto" w:fill="auto"/>
          </w:tcPr>
          <w:p w14:paraId="083C20B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b/>
                <w:lang w:val="hy-AM"/>
              </w:rPr>
            </w:pPr>
            <w:r w:rsidRPr="0042056D">
              <w:rPr>
                <w:rFonts w:ascii="GHEA Grapalat" w:hAnsi="GHEA Grapalat"/>
                <w:b/>
                <w:lang w:val="lv-LV"/>
              </w:rPr>
              <w:t>3.1. Սեգմենտի կառավարումն ունի</w:t>
            </w:r>
            <w:r w:rsidRPr="0042056D">
              <w:rPr>
                <w:rFonts w:ascii="GHEA Grapalat" w:hAnsi="GHEA Grapalat"/>
                <w:b/>
                <w:lang w:val="hy-AM"/>
              </w:rPr>
              <w:t xml:space="preserve"> հետևյալը՝</w:t>
            </w:r>
          </w:p>
        </w:tc>
        <w:tc>
          <w:tcPr>
            <w:tcW w:w="850" w:type="dxa"/>
            <w:shd w:val="clear" w:color="auto" w:fill="auto"/>
          </w:tcPr>
          <w:p w14:paraId="05BFB58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b/>
                <w:lang w:val="lv-LV"/>
              </w:rPr>
            </w:pPr>
          </w:p>
        </w:tc>
      </w:tr>
      <w:tr w:rsidR="006D6BC1" w:rsidRPr="0042056D" w14:paraId="4FE6A86D" w14:textId="77777777" w:rsidTr="00513C4D">
        <w:tc>
          <w:tcPr>
            <w:tcW w:w="10037" w:type="dxa"/>
            <w:shd w:val="clear" w:color="auto" w:fill="auto"/>
          </w:tcPr>
          <w:p w14:paraId="0AA9A670"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hy-AM"/>
              </w:rPr>
            </w:pPr>
            <w:r w:rsidRPr="0042056D">
              <w:rPr>
                <w:rFonts w:ascii="GHEA Grapalat" w:hAnsi="GHEA Grapalat"/>
                <w:lang w:val="lv-LV"/>
              </w:rPr>
              <w:t>3.1.1. պետք է միացվի ղեկավարման համակարգի ծրագրային ապահովման հետ՝ օգտագործելով TCP/IP պաշտպանությունը ցանկացած Ethernet միջավայրի միջոցով, ներառյալ ոչ պակաս, քան 3G/4G, LTE</w:t>
            </w:r>
            <w:r w:rsidRPr="0042056D">
              <w:rPr>
                <w:rFonts w:ascii="GHEA Grapalat" w:hAnsi="GHEA Grapalat"/>
                <w:lang w:val="hy-AM"/>
              </w:rPr>
              <w:t>։</w:t>
            </w:r>
          </w:p>
        </w:tc>
        <w:tc>
          <w:tcPr>
            <w:tcW w:w="850" w:type="dxa"/>
            <w:shd w:val="clear" w:color="auto" w:fill="auto"/>
          </w:tcPr>
          <w:p w14:paraId="2962D73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74E4A330" w14:textId="77777777" w:rsidTr="00513C4D">
        <w:trPr>
          <w:trHeight w:val="1006"/>
        </w:trPr>
        <w:tc>
          <w:tcPr>
            <w:tcW w:w="10037" w:type="dxa"/>
            <w:shd w:val="clear" w:color="auto" w:fill="auto"/>
          </w:tcPr>
          <w:p w14:paraId="5ED842D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3.1.2. </w:t>
            </w:r>
            <w:r w:rsidRPr="0042056D">
              <w:rPr>
                <w:rFonts w:ascii="GHEA Grapalat" w:hAnsi="GHEA Grapalat"/>
                <w:lang w:val="hy-AM"/>
              </w:rPr>
              <w:t>Պ</w:t>
            </w:r>
            <w:r w:rsidRPr="0042056D">
              <w:rPr>
                <w:rFonts w:ascii="GHEA Grapalat" w:hAnsi="GHEA Grapalat"/>
                <w:lang w:val="lv-LV"/>
              </w:rPr>
              <w:t>ետք է օգտագործվի AES 128-ից ոչ պակաս ապահով կոդավորման հայտնի ստանդարտ</w:t>
            </w:r>
            <w:r w:rsidRPr="0042056D">
              <w:rPr>
                <w:rFonts w:ascii="GHEA Grapalat" w:hAnsi="GHEA Grapalat"/>
                <w:lang w:val="hy-AM"/>
              </w:rPr>
              <w:t>:</w:t>
            </w:r>
          </w:p>
        </w:tc>
        <w:tc>
          <w:tcPr>
            <w:tcW w:w="850" w:type="dxa"/>
            <w:shd w:val="clear" w:color="auto" w:fill="auto"/>
          </w:tcPr>
          <w:p w14:paraId="298881B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0F15417A" w14:textId="77777777" w:rsidTr="00513C4D">
        <w:tc>
          <w:tcPr>
            <w:tcW w:w="10037" w:type="dxa"/>
            <w:shd w:val="clear" w:color="auto" w:fill="auto"/>
          </w:tcPr>
          <w:p w14:paraId="02556F9D"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3.1.3. </w:t>
            </w:r>
            <w:r w:rsidRPr="0042056D">
              <w:rPr>
                <w:rFonts w:ascii="GHEA Grapalat" w:hAnsi="GHEA Grapalat"/>
                <w:lang w:val="hy-AM"/>
              </w:rPr>
              <w:t>Պ</w:t>
            </w:r>
            <w:r w:rsidRPr="0042056D">
              <w:rPr>
                <w:rFonts w:ascii="GHEA Grapalat" w:hAnsi="GHEA Grapalat"/>
                <w:lang w:val="lv-LV"/>
              </w:rPr>
              <w:t xml:space="preserve">ետք է լինի համակարգի աշխատանքային </w:t>
            </w:r>
            <w:r w:rsidRPr="0042056D">
              <w:rPr>
                <w:rFonts w:ascii="GHEA Grapalat" w:hAnsi="GHEA Grapalat"/>
                <w:lang w:val="hy-AM"/>
              </w:rPr>
              <w:t>պատահարների</w:t>
            </w:r>
            <w:r w:rsidRPr="0042056D">
              <w:rPr>
                <w:rFonts w:ascii="GHEA Grapalat" w:hAnsi="GHEA Grapalat"/>
                <w:lang w:val="lv-LV"/>
              </w:rPr>
              <w:t xml:space="preserve">, ահազանգերի ներքին հիշողություն՝ </w:t>
            </w:r>
            <w:r w:rsidRPr="0042056D">
              <w:rPr>
                <w:rFonts w:ascii="GHEA Grapalat" w:hAnsi="GHEA Grapalat"/>
                <w:lang w:val="hy-AM"/>
              </w:rPr>
              <w:t>կառավարման</w:t>
            </w:r>
            <w:r w:rsidRPr="0042056D">
              <w:rPr>
                <w:rFonts w:ascii="GHEA Grapalat" w:hAnsi="GHEA Grapalat"/>
                <w:lang w:val="lv-LV"/>
              </w:rPr>
              <w:t xml:space="preserve"> </w:t>
            </w:r>
            <w:r w:rsidRPr="0042056D">
              <w:rPr>
                <w:rFonts w:ascii="GHEA Grapalat" w:hAnsi="GHEA Grapalat"/>
                <w:lang w:val="hy-AM"/>
              </w:rPr>
              <w:t>ավտոնոմ</w:t>
            </w:r>
            <w:r w:rsidRPr="0042056D">
              <w:rPr>
                <w:rFonts w:ascii="GHEA Grapalat" w:hAnsi="GHEA Grapalat"/>
                <w:lang w:val="lv-LV"/>
              </w:rPr>
              <w:t xml:space="preserve"> աշխատանքի համար անհրաժեշտ պարամետրերի և տեղեկատվության պահպանման համար</w:t>
            </w:r>
          </w:p>
        </w:tc>
        <w:tc>
          <w:tcPr>
            <w:tcW w:w="850" w:type="dxa"/>
            <w:shd w:val="clear" w:color="auto" w:fill="auto"/>
          </w:tcPr>
          <w:p w14:paraId="22A7813A"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42056D" w14:paraId="0E558F92" w14:textId="77777777" w:rsidTr="00513C4D">
        <w:tc>
          <w:tcPr>
            <w:tcW w:w="10037" w:type="dxa"/>
            <w:shd w:val="clear" w:color="auto" w:fill="auto"/>
          </w:tcPr>
          <w:p w14:paraId="3D7DA0AA"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3.1.4. </w:t>
            </w:r>
            <w:r w:rsidRPr="0042056D">
              <w:rPr>
                <w:rFonts w:ascii="GHEA Grapalat" w:hAnsi="GHEA Grapalat"/>
                <w:lang w:val="hy-AM"/>
              </w:rPr>
              <w:t>Ս</w:t>
            </w:r>
            <w:r w:rsidRPr="0042056D">
              <w:rPr>
                <w:rFonts w:ascii="GHEA Grapalat" w:hAnsi="GHEA Grapalat"/>
                <w:lang w:val="lv-LV"/>
              </w:rPr>
              <w:t>երվերի հետ կապի կորստի դեպքում շարունակե</w:t>
            </w:r>
            <w:r w:rsidRPr="0042056D">
              <w:rPr>
                <w:rFonts w:ascii="GHEA Grapalat" w:hAnsi="GHEA Grapalat"/>
                <w:lang w:val="hy-AM"/>
              </w:rPr>
              <w:t>լ</w:t>
            </w:r>
            <w:r w:rsidRPr="0042056D">
              <w:rPr>
                <w:rFonts w:ascii="GHEA Grapalat" w:hAnsi="GHEA Grapalat"/>
                <w:lang w:val="lv-LV"/>
              </w:rPr>
              <w:t xml:space="preserve"> աշխատել ավտոմատ կերպով առնվազն 30 օր՝ ղեկավարվելով կառավարման հիշողության աստղագիտական </w:t>
            </w:r>
            <w:r w:rsidRPr="0042056D">
              <w:rPr>
                <w:rFonts w:ascii="Cambria Math" w:hAnsi="Cambria Math" w:cs="Cambria Math"/>
                <w:lang w:val="lv-LV"/>
              </w:rPr>
              <w:t>​​</w:t>
            </w:r>
            <w:r w:rsidRPr="0042056D">
              <w:rPr>
                <w:rFonts w:ascii="GHEA Grapalat" w:hAnsi="GHEA Grapalat" w:cs="GHEA Grapalat"/>
                <w:lang w:val="lv-LV"/>
              </w:rPr>
              <w:t>ժամացույցով</w:t>
            </w:r>
            <w:r w:rsidRPr="0042056D">
              <w:rPr>
                <w:rFonts w:ascii="GHEA Grapalat" w:hAnsi="GHEA Grapalat"/>
                <w:lang w:val="lv-LV"/>
              </w:rPr>
              <w:t xml:space="preserve"> </w:t>
            </w:r>
            <w:r w:rsidRPr="0042056D">
              <w:rPr>
                <w:rFonts w:ascii="GHEA Grapalat" w:hAnsi="GHEA Grapalat" w:cs="GHEA Grapalat"/>
                <w:lang w:val="lv-LV"/>
              </w:rPr>
              <w:t>և</w:t>
            </w:r>
            <w:r w:rsidRPr="0042056D">
              <w:rPr>
                <w:rFonts w:ascii="GHEA Grapalat" w:hAnsi="GHEA Grapalat"/>
                <w:lang w:val="lv-LV"/>
              </w:rPr>
              <w:t xml:space="preserve"> </w:t>
            </w:r>
            <w:r w:rsidRPr="0042056D">
              <w:rPr>
                <w:rFonts w:ascii="GHEA Grapalat" w:hAnsi="GHEA Grapalat"/>
                <w:lang w:val="hy-AM"/>
              </w:rPr>
              <w:t>ֆոտո</w:t>
            </w:r>
            <w:r w:rsidRPr="0042056D">
              <w:rPr>
                <w:rFonts w:ascii="GHEA Grapalat" w:hAnsi="GHEA Grapalat"/>
                <w:lang w:val="lv-LV"/>
              </w:rPr>
              <w:t>տվիչով</w:t>
            </w:r>
            <w:r w:rsidRPr="0042056D">
              <w:rPr>
                <w:rFonts w:ascii="GHEA Grapalat" w:hAnsi="GHEA Grapalat"/>
                <w:lang w:val="hy-AM"/>
              </w:rPr>
              <w:t>։</w:t>
            </w:r>
          </w:p>
        </w:tc>
        <w:tc>
          <w:tcPr>
            <w:tcW w:w="850" w:type="dxa"/>
            <w:shd w:val="clear" w:color="auto" w:fill="auto"/>
          </w:tcPr>
          <w:p w14:paraId="17896E3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5F71AB0A" w14:textId="77777777" w:rsidTr="00513C4D">
        <w:tc>
          <w:tcPr>
            <w:tcW w:w="10037" w:type="dxa"/>
            <w:shd w:val="clear" w:color="auto" w:fill="auto"/>
          </w:tcPr>
          <w:p w14:paraId="03717CE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3.1.5. ֆոտոտվիչի վնասման դեպքում շարունակե</w:t>
            </w:r>
            <w:r w:rsidRPr="0042056D">
              <w:rPr>
                <w:rFonts w:ascii="GHEA Grapalat" w:hAnsi="GHEA Grapalat"/>
                <w:lang w:val="hy-AM"/>
              </w:rPr>
              <w:t>լ</w:t>
            </w:r>
            <w:r w:rsidRPr="0042056D">
              <w:rPr>
                <w:rFonts w:ascii="GHEA Grapalat" w:hAnsi="GHEA Grapalat"/>
                <w:lang w:val="lv-LV"/>
              </w:rPr>
              <w:t xml:space="preserve"> աշխատել ըստ աստղագիտական </w:t>
            </w:r>
            <w:r w:rsidRPr="0042056D">
              <w:rPr>
                <w:rFonts w:ascii="Cambria Math" w:hAnsi="Cambria Math" w:cs="Cambria Math"/>
                <w:lang w:val="lv-LV"/>
              </w:rPr>
              <w:t>​​</w:t>
            </w:r>
            <w:r w:rsidRPr="0042056D">
              <w:rPr>
                <w:rFonts w:ascii="GHEA Grapalat" w:hAnsi="GHEA Grapalat" w:cs="GHEA Grapalat"/>
                <w:lang w:val="lv-LV"/>
              </w:rPr>
              <w:t>ժամացույցի՝</w:t>
            </w:r>
            <w:r w:rsidRPr="0042056D">
              <w:rPr>
                <w:rFonts w:ascii="GHEA Grapalat" w:hAnsi="GHEA Grapalat"/>
                <w:lang w:val="lv-LV"/>
              </w:rPr>
              <w:t xml:space="preserve"> </w:t>
            </w:r>
            <w:r w:rsidRPr="0042056D">
              <w:rPr>
                <w:rFonts w:ascii="GHEA Grapalat" w:hAnsi="GHEA Grapalat" w:cs="GHEA Grapalat"/>
                <w:lang w:val="lv-LV"/>
              </w:rPr>
              <w:t>կախված</w:t>
            </w:r>
            <w:r w:rsidRPr="0042056D">
              <w:rPr>
                <w:rFonts w:ascii="GHEA Grapalat" w:hAnsi="GHEA Grapalat"/>
                <w:lang w:val="lv-LV"/>
              </w:rPr>
              <w:t xml:space="preserve"> </w:t>
            </w:r>
            <w:r w:rsidRPr="0042056D">
              <w:rPr>
                <w:rFonts w:ascii="GHEA Grapalat" w:hAnsi="GHEA Grapalat"/>
                <w:lang w:val="hy-AM"/>
              </w:rPr>
              <w:t>պահարանի</w:t>
            </w:r>
            <w:r w:rsidRPr="0042056D">
              <w:rPr>
                <w:rFonts w:ascii="GHEA Grapalat" w:hAnsi="GHEA Grapalat"/>
                <w:lang w:val="lv-LV"/>
              </w:rPr>
              <w:t xml:space="preserve"> աշխարհագրական կոորդինատներից և ժամից։ </w:t>
            </w:r>
            <w:r w:rsidRPr="0042056D">
              <w:rPr>
                <w:rFonts w:ascii="GHEA Grapalat" w:hAnsi="GHEA Grapalat"/>
                <w:lang w:val="hy-AM"/>
              </w:rPr>
              <w:t>Պահարանի</w:t>
            </w:r>
            <w:r w:rsidRPr="0042056D">
              <w:rPr>
                <w:rFonts w:ascii="GHEA Grapalat" w:hAnsi="GHEA Grapalat"/>
                <w:lang w:val="lv-LV"/>
              </w:rPr>
              <w:t xml:space="preserve"> կառավարման ձախողման դեպքում այն պետք է շարունակի աշխատել ավտոմատ կերպով</w:t>
            </w:r>
            <w:r w:rsidRPr="0042056D">
              <w:rPr>
                <w:rFonts w:ascii="GHEA Grapalat" w:hAnsi="GHEA Grapalat"/>
                <w:lang w:val="hy-AM"/>
              </w:rPr>
              <w:t>։</w:t>
            </w:r>
          </w:p>
        </w:tc>
        <w:tc>
          <w:tcPr>
            <w:tcW w:w="850" w:type="dxa"/>
            <w:shd w:val="clear" w:color="auto" w:fill="auto"/>
          </w:tcPr>
          <w:p w14:paraId="33D076F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63FA3D7E" w14:textId="77777777" w:rsidTr="00513C4D">
        <w:tc>
          <w:tcPr>
            <w:tcW w:w="10037" w:type="dxa"/>
            <w:shd w:val="clear" w:color="auto" w:fill="auto"/>
          </w:tcPr>
          <w:p w14:paraId="26BB846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3.1.6. </w:t>
            </w:r>
            <w:r w:rsidRPr="0042056D">
              <w:rPr>
                <w:rFonts w:ascii="GHEA Grapalat" w:hAnsi="GHEA Grapalat"/>
                <w:lang w:val="hy-AM"/>
              </w:rPr>
              <w:t>Պ</w:t>
            </w:r>
            <w:r w:rsidRPr="0042056D">
              <w:rPr>
                <w:rFonts w:ascii="GHEA Grapalat" w:hAnsi="GHEA Grapalat"/>
                <w:lang w:val="lv-LV"/>
              </w:rPr>
              <w:t xml:space="preserve">ետք է սնուցվի և ճիշտ աշխատի, եթե </w:t>
            </w:r>
            <w:r w:rsidRPr="0042056D">
              <w:rPr>
                <w:rFonts w:ascii="GHEA Grapalat" w:hAnsi="GHEA Grapalat"/>
                <w:lang w:val="hy-AM"/>
              </w:rPr>
              <w:t xml:space="preserve">ֆազերից </w:t>
            </w:r>
            <w:r w:rsidRPr="0042056D">
              <w:rPr>
                <w:rFonts w:ascii="GHEA Grapalat" w:hAnsi="GHEA Grapalat"/>
                <w:lang w:val="lv-LV"/>
              </w:rPr>
              <w:t>որևէ մեկ</w:t>
            </w:r>
            <w:r w:rsidRPr="0042056D">
              <w:rPr>
                <w:rFonts w:ascii="GHEA Grapalat" w:hAnsi="GHEA Grapalat"/>
                <w:lang w:val="hy-AM"/>
              </w:rPr>
              <w:t>ը</w:t>
            </w:r>
            <w:r w:rsidRPr="0042056D">
              <w:rPr>
                <w:rFonts w:ascii="GHEA Grapalat" w:hAnsi="GHEA Grapalat"/>
                <w:lang w:val="lv-LV"/>
              </w:rPr>
              <w:t xml:space="preserve"> կամ երկուսը կորչի (ARI ավտոմատ պահեստային միացում)</w:t>
            </w:r>
            <w:r w:rsidRPr="0042056D">
              <w:rPr>
                <w:rFonts w:ascii="GHEA Grapalat" w:hAnsi="GHEA Grapalat"/>
                <w:lang w:val="hy-AM"/>
              </w:rPr>
              <w:t>։</w:t>
            </w:r>
          </w:p>
        </w:tc>
        <w:tc>
          <w:tcPr>
            <w:tcW w:w="850" w:type="dxa"/>
            <w:shd w:val="clear" w:color="auto" w:fill="auto"/>
          </w:tcPr>
          <w:p w14:paraId="02D29712"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7B975F71" w14:textId="77777777" w:rsidTr="00513C4D">
        <w:tc>
          <w:tcPr>
            <w:tcW w:w="10037" w:type="dxa"/>
            <w:shd w:val="clear" w:color="auto" w:fill="auto"/>
          </w:tcPr>
          <w:p w14:paraId="1215EE35"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3.1.7. </w:t>
            </w:r>
            <w:r w:rsidRPr="0042056D">
              <w:rPr>
                <w:rFonts w:ascii="GHEA Grapalat" w:hAnsi="GHEA Grapalat"/>
                <w:lang w:val="hy-AM"/>
              </w:rPr>
              <w:t>Պ</w:t>
            </w:r>
            <w:r w:rsidRPr="0042056D">
              <w:rPr>
                <w:rFonts w:ascii="GHEA Grapalat" w:hAnsi="GHEA Grapalat"/>
                <w:lang w:val="lv-LV"/>
              </w:rPr>
              <w:t>ետք է հնարավոր լինի կարգավորել և թարմացնել հեռավար կարգով (օդային ռեժիմով) ցանցային հավելվածի միջոցով</w:t>
            </w:r>
            <w:r w:rsidRPr="0042056D">
              <w:rPr>
                <w:rFonts w:ascii="GHEA Grapalat" w:hAnsi="GHEA Grapalat"/>
                <w:lang w:val="hy-AM"/>
              </w:rPr>
              <w:t>։</w:t>
            </w:r>
          </w:p>
        </w:tc>
        <w:tc>
          <w:tcPr>
            <w:tcW w:w="850" w:type="dxa"/>
            <w:shd w:val="clear" w:color="auto" w:fill="auto"/>
          </w:tcPr>
          <w:p w14:paraId="6E60332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1540809B" w14:textId="77777777" w:rsidTr="00513C4D">
        <w:tc>
          <w:tcPr>
            <w:tcW w:w="10037" w:type="dxa"/>
            <w:shd w:val="clear" w:color="auto" w:fill="auto"/>
          </w:tcPr>
          <w:p w14:paraId="7935710D"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3.1.8. </w:t>
            </w:r>
            <w:r w:rsidRPr="0042056D">
              <w:rPr>
                <w:rFonts w:ascii="GHEA Grapalat" w:hAnsi="GHEA Grapalat"/>
                <w:lang w:val="hy-AM"/>
              </w:rPr>
              <w:t>Ա</w:t>
            </w:r>
            <w:r w:rsidRPr="0042056D">
              <w:rPr>
                <w:rFonts w:ascii="GHEA Grapalat" w:hAnsi="GHEA Grapalat"/>
                <w:lang w:val="lv-LV"/>
              </w:rPr>
              <w:t xml:space="preserve">վտոմատ կերպով կատարել օգտատիրոջ կողմից հանձնարարված կառավարման ծրագրերը: Կապի ձախողման դեպքում տվյալները պետք է պահվեն մոդուլում ≥ 48 ժամ մինչև սերվերի հետ </w:t>
            </w:r>
            <w:r w:rsidRPr="0042056D">
              <w:rPr>
                <w:rFonts w:ascii="GHEA Grapalat" w:hAnsi="GHEA Grapalat"/>
                <w:lang w:val="hy-AM"/>
              </w:rPr>
              <w:t>սինքրոնիզա</w:t>
            </w:r>
            <w:r w:rsidRPr="0042056D">
              <w:rPr>
                <w:rFonts w:ascii="GHEA Grapalat" w:hAnsi="GHEA Grapalat"/>
                <w:lang w:val="lv-LV"/>
              </w:rPr>
              <w:t>ցումը:</w:t>
            </w:r>
          </w:p>
        </w:tc>
        <w:tc>
          <w:tcPr>
            <w:tcW w:w="850" w:type="dxa"/>
            <w:shd w:val="clear" w:color="auto" w:fill="auto"/>
          </w:tcPr>
          <w:p w14:paraId="123EFB6F"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00757041" w14:textId="77777777" w:rsidTr="00513C4D">
        <w:tc>
          <w:tcPr>
            <w:tcW w:w="10037" w:type="dxa"/>
            <w:shd w:val="clear" w:color="auto" w:fill="auto"/>
          </w:tcPr>
          <w:p w14:paraId="66928562"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3.1.9. Առնվազն 250 անհատական </w:t>
            </w:r>
            <w:r w:rsidRPr="0042056D">
              <w:rPr>
                <w:rFonts w:ascii="Cambria Math" w:hAnsi="Cambria Math" w:cs="Cambria Math"/>
                <w:lang w:val="lv-LV"/>
              </w:rPr>
              <w:t>​​</w:t>
            </w:r>
            <w:r w:rsidRPr="0042056D">
              <w:rPr>
                <w:rFonts w:ascii="GHEA Grapalat" w:hAnsi="GHEA Grapalat" w:cs="GHEA Grapalat"/>
                <w:lang w:val="lv-LV"/>
              </w:rPr>
              <w:t>լուսատու</w:t>
            </w:r>
            <w:r w:rsidRPr="0042056D">
              <w:rPr>
                <w:rFonts w:ascii="GHEA Grapalat" w:hAnsi="GHEA Grapalat"/>
                <w:lang w:val="lv-LV"/>
              </w:rPr>
              <w:t xml:space="preserve">ներ պետք է կառավարվեն՝ </w:t>
            </w:r>
            <w:r w:rsidRPr="0042056D">
              <w:rPr>
                <w:rFonts w:ascii="GHEA Grapalat" w:hAnsi="GHEA Grapalat"/>
                <w:lang w:val="hy-AM"/>
              </w:rPr>
              <w:t xml:space="preserve">կառավարման </w:t>
            </w:r>
            <w:r w:rsidRPr="0042056D">
              <w:rPr>
                <w:rFonts w:ascii="GHEA Grapalat" w:hAnsi="GHEA Grapalat"/>
                <w:lang w:val="lv-LV"/>
              </w:rPr>
              <w:t xml:space="preserve">պահարանի միջոցով </w:t>
            </w:r>
            <w:r w:rsidRPr="0042056D">
              <w:rPr>
                <w:rFonts w:ascii="GHEA Grapalat" w:hAnsi="GHEA Grapalat"/>
                <w:lang w:val="hy-AM"/>
              </w:rPr>
              <w:t>միացման</w:t>
            </w:r>
            <w:r w:rsidRPr="0042056D">
              <w:rPr>
                <w:rFonts w:ascii="GHEA Grapalat" w:hAnsi="GHEA Grapalat"/>
                <w:lang w:val="lv-LV"/>
              </w:rPr>
              <w:t xml:space="preserve"> դեպքում</w:t>
            </w:r>
            <w:r w:rsidRPr="0042056D">
              <w:rPr>
                <w:rFonts w:ascii="GHEA Grapalat" w:hAnsi="GHEA Grapalat"/>
                <w:lang w:val="hy-AM"/>
              </w:rPr>
              <w:t>։</w:t>
            </w:r>
          </w:p>
        </w:tc>
        <w:tc>
          <w:tcPr>
            <w:tcW w:w="850" w:type="dxa"/>
            <w:shd w:val="clear" w:color="auto" w:fill="auto"/>
          </w:tcPr>
          <w:p w14:paraId="1E1400F5"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18FD931F" w14:textId="77777777" w:rsidTr="00513C4D">
        <w:tc>
          <w:tcPr>
            <w:tcW w:w="10037" w:type="dxa"/>
            <w:shd w:val="clear" w:color="auto" w:fill="auto"/>
          </w:tcPr>
          <w:p w14:paraId="34601866"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3.1.10. </w:t>
            </w:r>
            <w:r w:rsidRPr="0042056D">
              <w:rPr>
                <w:rFonts w:ascii="GHEA Grapalat" w:hAnsi="GHEA Grapalat"/>
                <w:lang w:val="hy-AM"/>
              </w:rPr>
              <w:t>Պ</w:t>
            </w:r>
            <w:r w:rsidRPr="0042056D">
              <w:rPr>
                <w:rFonts w:ascii="GHEA Grapalat" w:hAnsi="GHEA Grapalat"/>
                <w:lang w:val="lv-LV"/>
              </w:rPr>
              <w:t xml:space="preserve">ետք է ունենա էլեկտրաէներգիայի սպառման տվյալները միացնելու և ավտոմատ կերպով կարդալու </w:t>
            </w:r>
            <w:r w:rsidRPr="0042056D">
              <w:rPr>
                <w:rFonts w:ascii="GHEA Grapalat" w:hAnsi="GHEA Grapalat"/>
                <w:lang w:val="hy-AM"/>
              </w:rPr>
              <w:t>ու</w:t>
            </w:r>
            <w:r w:rsidRPr="0042056D">
              <w:rPr>
                <w:rFonts w:ascii="GHEA Grapalat" w:hAnsi="GHEA Grapalat"/>
                <w:lang w:val="lv-LV"/>
              </w:rPr>
              <w:t xml:space="preserve"> պահպանելու գործառույթը (եթե հագեցած է էլեկտրաէներգիայի հաշվիչով): Առանց հաշվիչի ղեկավարությունը պետք է ինքնուրույն հաշվի սպառված էլեկտրաէներգիան (ղեկավարության կողմից հավաքագրված տվյալները կարող են չընդունվել AS ESO էլեկտրաէներգիայի հաշվիչի սեփականատիրոջ կողմից)</w:t>
            </w:r>
            <w:r w:rsidRPr="0042056D">
              <w:rPr>
                <w:rFonts w:ascii="GHEA Grapalat" w:hAnsi="GHEA Grapalat"/>
                <w:lang w:val="hy-AM"/>
              </w:rPr>
              <w:t>։</w:t>
            </w:r>
          </w:p>
        </w:tc>
        <w:tc>
          <w:tcPr>
            <w:tcW w:w="850" w:type="dxa"/>
            <w:shd w:val="clear" w:color="auto" w:fill="auto"/>
          </w:tcPr>
          <w:p w14:paraId="6594D00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6A587638" w14:textId="77777777" w:rsidTr="00513C4D">
        <w:tc>
          <w:tcPr>
            <w:tcW w:w="10037" w:type="dxa"/>
            <w:shd w:val="clear" w:color="auto" w:fill="auto"/>
          </w:tcPr>
          <w:p w14:paraId="5301BDB7"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3.1.11. </w:t>
            </w:r>
            <w:r w:rsidRPr="0042056D">
              <w:rPr>
                <w:rFonts w:ascii="GHEA Grapalat" w:hAnsi="GHEA Grapalat"/>
                <w:lang w:val="hy-AM"/>
              </w:rPr>
              <w:t>Պ</w:t>
            </w:r>
            <w:r w:rsidRPr="0042056D">
              <w:rPr>
                <w:rFonts w:ascii="GHEA Grapalat" w:hAnsi="GHEA Grapalat"/>
                <w:lang w:val="lv-LV"/>
              </w:rPr>
              <w:t xml:space="preserve">ետք է տեղադրվի DIN 35 մմ </w:t>
            </w:r>
            <w:r w:rsidRPr="0042056D">
              <w:rPr>
                <w:rFonts w:ascii="GHEA Grapalat" w:hAnsi="GHEA Grapalat"/>
                <w:lang w:val="hy-AM"/>
              </w:rPr>
              <w:t>հենքի</w:t>
            </w:r>
            <w:r w:rsidRPr="0042056D">
              <w:rPr>
                <w:rFonts w:ascii="GHEA Grapalat" w:hAnsi="GHEA Grapalat"/>
                <w:lang w:val="lv-LV"/>
              </w:rPr>
              <w:t xml:space="preserve"> վրա</w:t>
            </w:r>
            <w:r w:rsidRPr="0042056D">
              <w:rPr>
                <w:rFonts w:ascii="GHEA Grapalat" w:hAnsi="GHEA Grapalat"/>
                <w:lang w:val="hy-AM"/>
              </w:rPr>
              <w:t>։</w:t>
            </w:r>
          </w:p>
        </w:tc>
        <w:tc>
          <w:tcPr>
            <w:tcW w:w="850" w:type="dxa"/>
            <w:shd w:val="clear" w:color="auto" w:fill="auto"/>
          </w:tcPr>
          <w:p w14:paraId="04D7EAD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2B763481" w14:textId="77777777" w:rsidTr="00513C4D">
        <w:tc>
          <w:tcPr>
            <w:tcW w:w="10037" w:type="dxa"/>
            <w:shd w:val="clear" w:color="auto" w:fill="auto"/>
          </w:tcPr>
          <w:p w14:paraId="5EBC2CD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3.1.12. Էլեկտրաէներգիայի խափանման դեպքում անհրաժեշտ է ապահովել լարման կորստի մասին տագնապի հաղորդագրության ուղարկումը, տվյալների պահպանումը և կառավարման անվտանգ անջատումը</w:t>
            </w:r>
            <w:r w:rsidRPr="0042056D">
              <w:rPr>
                <w:rFonts w:ascii="GHEA Grapalat" w:hAnsi="GHEA Grapalat"/>
                <w:lang w:val="hy-AM"/>
              </w:rPr>
              <w:t>։</w:t>
            </w:r>
          </w:p>
        </w:tc>
        <w:tc>
          <w:tcPr>
            <w:tcW w:w="850" w:type="dxa"/>
            <w:shd w:val="clear" w:color="auto" w:fill="auto"/>
          </w:tcPr>
          <w:p w14:paraId="74102C08"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041AFFCA" w14:textId="77777777" w:rsidTr="00513C4D">
        <w:tc>
          <w:tcPr>
            <w:tcW w:w="10037" w:type="dxa"/>
            <w:shd w:val="clear" w:color="auto" w:fill="auto"/>
          </w:tcPr>
          <w:p w14:paraId="70C90D9B"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3.1.13. </w:t>
            </w:r>
            <w:r w:rsidRPr="0042056D">
              <w:rPr>
                <w:rFonts w:ascii="GHEA Grapalat" w:hAnsi="GHEA Grapalat"/>
                <w:lang w:val="hy-AM"/>
              </w:rPr>
              <w:t>Պ</w:t>
            </w:r>
            <w:r w:rsidRPr="0042056D">
              <w:rPr>
                <w:rFonts w:ascii="GHEA Grapalat" w:hAnsi="GHEA Grapalat"/>
                <w:lang w:val="lv-LV"/>
              </w:rPr>
              <w:t xml:space="preserve">ետք է ունենա իրական ժամանակի ներքին ժամացույց՝ մարտկոցի պահուստավորմամբ և աստղագիտական </w:t>
            </w:r>
            <w:r w:rsidRPr="0042056D">
              <w:rPr>
                <w:rFonts w:ascii="Cambria Math" w:hAnsi="Cambria Math" w:cs="Cambria Math"/>
                <w:lang w:val="lv-LV"/>
              </w:rPr>
              <w:t>​​</w:t>
            </w:r>
            <w:r w:rsidRPr="0042056D">
              <w:rPr>
                <w:rFonts w:ascii="GHEA Grapalat" w:hAnsi="GHEA Grapalat" w:cs="GHEA Grapalat"/>
                <w:lang w:val="lv-LV"/>
              </w:rPr>
              <w:t>օրացույցի</w:t>
            </w:r>
            <w:r w:rsidRPr="0042056D">
              <w:rPr>
                <w:rFonts w:ascii="GHEA Grapalat" w:hAnsi="GHEA Grapalat"/>
                <w:lang w:val="lv-LV"/>
              </w:rPr>
              <w:t xml:space="preserve"> </w:t>
            </w:r>
            <w:r w:rsidRPr="0042056D">
              <w:rPr>
                <w:rFonts w:ascii="GHEA Grapalat" w:hAnsi="GHEA Grapalat" w:cs="GHEA Grapalat"/>
                <w:lang w:val="lv-LV"/>
              </w:rPr>
              <w:t>պահպանմամբ</w:t>
            </w:r>
            <w:r w:rsidRPr="0042056D">
              <w:rPr>
                <w:rFonts w:ascii="GHEA Grapalat" w:hAnsi="GHEA Grapalat"/>
                <w:lang w:val="lv-LV"/>
              </w:rPr>
              <w:t xml:space="preserve">: </w:t>
            </w:r>
            <w:r w:rsidRPr="0042056D">
              <w:rPr>
                <w:rFonts w:ascii="GHEA Grapalat" w:hAnsi="GHEA Grapalat" w:cs="GHEA Grapalat"/>
                <w:lang w:val="lv-LV"/>
              </w:rPr>
              <w:t>Ժա</w:t>
            </w:r>
            <w:r w:rsidRPr="0042056D">
              <w:rPr>
                <w:rFonts w:ascii="GHEA Grapalat" w:hAnsi="GHEA Grapalat"/>
                <w:lang w:val="lv-LV"/>
              </w:rPr>
              <w:t xml:space="preserve">մացույցը պետք է </w:t>
            </w:r>
            <w:r w:rsidRPr="0042056D">
              <w:rPr>
                <w:rFonts w:ascii="GHEA Grapalat" w:hAnsi="GHEA Grapalat"/>
                <w:lang w:val="hy-AM"/>
              </w:rPr>
              <w:t>սինքրոնիզացվի</w:t>
            </w:r>
            <w:r w:rsidRPr="0042056D">
              <w:rPr>
                <w:rFonts w:ascii="GHEA Grapalat" w:hAnsi="GHEA Grapalat"/>
                <w:lang w:val="lv-LV"/>
              </w:rPr>
              <w:t xml:space="preserve"> սերվերի հետ առնվազն 24 ժամը մեկ</w:t>
            </w:r>
            <w:r w:rsidRPr="0042056D">
              <w:rPr>
                <w:rFonts w:ascii="GHEA Grapalat" w:hAnsi="GHEA Grapalat"/>
                <w:lang w:val="hy-AM"/>
              </w:rPr>
              <w:t>։</w:t>
            </w:r>
          </w:p>
        </w:tc>
        <w:tc>
          <w:tcPr>
            <w:tcW w:w="850" w:type="dxa"/>
            <w:shd w:val="clear" w:color="auto" w:fill="auto"/>
          </w:tcPr>
          <w:p w14:paraId="6C1BDDDB"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154BBA4E" w14:textId="77777777" w:rsidTr="00513C4D">
        <w:tc>
          <w:tcPr>
            <w:tcW w:w="10037" w:type="dxa"/>
            <w:shd w:val="clear" w:color="auto" w:fill="auto"/>
          </w:tcPr>
          <w:p w14:paraId="1AD3AB26"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3.1.14. </w:t>
            </w:r>
            <w:r w:rsidRPr="0042056D">
              <w:rPr>
                <w:rFonts w:ascii="GHEA Grapalat" w:hAnsi="GHEA Grapalat"/>
                <w:lang w:val="hy-AM"/>
              </w:rPr>
              <w:t>Ա</w:t>
            </w:r>
            <w:r w:rsidRPr="0042056D">
              <w:rPr>
                <w:rFonts w:ascii="GHEA Grapalat" w:hAnsi="GHEA Grapalat"/>
                <w:lang w:val="lv-LV"/>
              </w:rPr>
              <w:t>պահովել բոլոր VKS սարքերի պատշաճ աշխատանքը իրական պայմաններում</w:t>
            </w:r>
            <w:r w:rsidRPr="0042056D">
              <w:rPr>
                <w:rFonts w:ascii="GHEA Grapalat" w:hAnsi="GHEA Grapalat"/>
                <w:lang w:val="hy-AM"/>
              </w:rPr>
              <w:t>՝</w:t>
            </w:r>
            <w:r w:rsidRPr="0042056D">
              <w:rPr>
                <w:rFonts w:ascii="GHEA Grapalat" w:hAnsi="GHEA Grapalat"/>
                <w:lang w:val="lv-LV"/>
              </w:rPr>
              <w:t xml:space="preserve"> -30°C-+40°C </w:t>
            </w:r>
            <w:r w:rsidRPr="0042056D">
              <w:rPr>
                <w:rFonts w:ascii="GHEA Grapalat" w:hAnsi="GHEA Grapalat"/>
                <w:lang w:val="hy-AM"/>
              </w:rPr>
              <w:t>մթնոլորտային</w:t>
            </w:r>
            <w:r w:rsidRPr="0042056D">
              <w:rPr>
                <w:rFonts w:ascii="GHEA Grapalat" w:hAnsi="GHEA Grapalat"/>
                <w:lang w:val="lv-LV"/>
              </w:rPr>
              <w:t xml:space="preserve"> ջերմաստիճանում, օդի հարաբերական խոնավությունը</w:t>
            </w:r>
            <w:r w:rsidRPr="0042056D">
              <w:rPr>
                <w:rFonts w:ascii="GHEA Grapalat" w:hAnsi="GHEA Grapalat"/>
                <w:lang w:val="hy-AM"/>
              </w:rPr>
              <w:t>՝</w:t>
            </w:r>
            <w:r w:rsidRPr="0042056D">
              <w:rPr>
                <w:rFonts w:ascii="GHEA Grapalat" w:hAnsi="GHEA Grapalat"/>
                <w:lang w:val="lv-LV"/>
              </w:rPr>
              <w:t xml:space="preserve"> 95%: </w:t>
            </w:r>
            <w:r w:rsidRPr="0042056D">
              <w:rPr>
                <w:rFonts w:ascii="GHEA Grapalat" w:hAnsi="GHEA Grapalat"/>
                <w:lang w:val="lv-LV"/>
              </w:rPr>
              <w:lastRenderedPageBreak/>
              <w:t>Սա պետք է հաստատվի VKS արտադրողի հայտարարագրում</w:t>
            </w:r>
            <w:r w:rsidRPr="0042056D">
              <w:rPr>
                <w:rFonts w:ascii="GHEA Grapalat" w:hAnsi="GHEA Grapalat"/>
                <w:lang w:val="hy-AM"/>
              </w:rPr>
              <w:t>։</w:t>
            </w:r>
          </w:p>
        </w:tc>
        <w:tc>
          <w:tcPr>
            <w:tcW w:w="850" w:type="dxa"/>
            <w:shd w:val="clear" w:color="auto" w:fill="auto"/>
          </w:tcPr>
          <w:p w14:paraId="45597E36"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16BE2098" w14:textId="77777777" w:rsidTr="00513C4D">
        <w:tc>
          <w:tcPr>
            <w:tcW w:w="10037" w:type="dxa"/>
            <w:shd w:val="clear" w:color="auto" w:fill="auto"/>
          </w:tcPr>
          <w:p w14:paraId="1537104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lastRenderedPageBreak/>
              <w:t>3.1.15. Առնվազն 200-230Վ</w:t>
            </w:r>
            <w:r w:rsidRPr="0042056D">
              <w:rPr>
                <w:rFonts w:ascii="GHEA Grapalat" w:hAnsi="GHEA Grapalat"/>
                <w:lang w:val="hy-AM"/>
              </w:rPr>
              <w:t xml:space="preserve"> ՓՀ </w:t>
            </w:r>
            <w:r w:rsidRPr="0042056D">
              <w:rPr>
                <w:rFonts w:ascii="GHEA Grapalat" w:hAnsi="GHEA Grapalat"/>
                <w:lang w:val="lv-LV"/>
              </w:rPr>
              <w:t>(</w:t>
            </w:r>
            <w:r w:rsidRPr="0042056D">
              <w:rPr>
                <w:rFonts w:ascii="GHEA Grapalat" w:hAnsi="GHEA Grapalat"/>
                <w:lang w:val="hy-AM"/>
              </w:rPr>
              <w:t>փոփոխական հոսանք</w:t>
            </w:r>
            <w:r w:rsidRPr="0042056D">
              <w:rPr>
                <w:rFonts w:ascii="GHEA Grapalat" w:hAnsi="GHEA Grapalat"/>
                <w:lang w:val="lv-LV"/>
              </w:rPr>
              <w:t xml:space="preserve">) էլեկտրամատակարարում </w:t>
            </w:r>
            <w:r w:rsidRPr="0042056D">
              <w:rPr>
                <w:rFonts w:ascii="GHEA Grapalat" w:hAnsi="GHEA Grapalat"/>
                <w:lang w:val="hy-AM"/>
              </w:rPr>
              <w:t>-</w:t>
            </w:r>
            <w:r w:rsidRPr="0042056D">
              <w:rPr>
                <w:rFonts w:ascii="GHEA Grapalat" w:hAnsi="GHEA Grapalat"/>
                <w:lang w:val="lv-LV"/>
              </w:rPr>
              <w:t>15°C-+10°C, պետք է ունենա 6կՎ լարման փոփոխության պաշտպանություն, ինտեգրված ապահովիչ առավելագույն 5</w:t>
            </w:r>
            <w:r w:rsidRPr="0042056D">
              <w:rPr>
                <w:rFonts w:ascii="GHEA Grapalat" w:hAnsi="GHEA Grapalat"/>
                <w:lang w:val="hy-AM"/>
              </w:rPr>
              <w:t>Վտ</w:t>
            </w:r>
            <w:r w:rsidRPr="0042056D">
              <w:rPr>
                <w:rFonts w:ascii="GHEA Grapalat" w:hAnsi="GHEA Grapalat"/>
                <w:lang w:val="lv-LV"/>
              </w:rPr>
              <w:t xml:space="preserve"> հզորությամբ</w:t>
            </w:r>
            <w:r w:rsidRPr="0042056D">
              <w:rPr>
                <w:rFonts w:ascii="GHEA Grapalat" w:hAnsi="GHEA Grapalat"/>
                <w:lang w:val="hy-AM"/>
              </w:rPr>
              <w:t>։</w:t>
            </w:r>
          </w:p>
        </w:tc>
        <w:tc>
          <w:tcPr>
            <w:tcW w:w="850" w:type="dxa"/>
            <w:shd w:val="clear" w:color="auto" w:fill="auto"/>
          </w:tcPr>
          <w:p w14:paraId="7C77B094" w14:textId="77777777" w:rsidR="006D6BC1" w:rsidRPr="00140305" w:rsidRDefault="006D6BC1" w:rsidP="00513C4D">
            <w:pPr>
              <w:spacing w:line="276" w:lineRule="auto"/>
              <w:rPr>
                <w:rFonts w:ascii="GHEA Grapalat" w:hAnsi="GHEA Grapalat"/>
                <w:lang w:val="lv-LV"/>
              </w:rPr>
            </w:pPr>
          </w:p>
        </w:tc>
      </w:tr>
      <w:tr w:rsidR="006D6BC1" w:rsidRPr="005E12B0" w14:paraId="72B15C52" w14:textId="77777777" w:rsidTr="00513C4D">
        <w:tc>
          <w:tcPr>
            <w:tcW w:w="10037" w:type="dxa"/>
            <w:shd w:val="clear" w:color="auto" w:fill="auto"/>
          </w:tcPr>
          <w:p w14:paraId="16F5206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3.1.16. </w:t>
            </w:r>
            <w:r w:rsidRPr="0042056D">
              <w:rPr>
                <w:rFonts w:ascii="GHEA Grapalat" w:hAnsi="GHEA Grapalat"/>
                <w:lang w:val="hy-AM"/>
              </w:rPr>
              <w:t>Ս</w:t>
            </w:r>
            <w:r w:rsidRPr="0042056D">
              <w:rPr>
                <w:rFonts w:ascii="GHEA Grapalat" w:hAnsi="GHEA Grapalat"/>
                <w:lang w:val="lv-LV"/>
              </w:rPr>
              <w:t>արքի բաղադրիչները պետք է ունենան առնվազն IP20 պաշտպանության դաս</w:t>
            </w:r>
            <w:r w:rsidRPr="0042056D">
              <w:rPr>
                <w:rFonts w:ascii="GHEA Grapalat" w:hAnsi="GHEA Grapalat"/>
                <w:lang w:val="hy-AM"/>
              </w:rPr>
              <w:t>։</w:t>
            </w:r>
          </w:p>
        </w:tc>
        <w:tc>
          <w:tcPr>
            <w:tcW w:w="850" w:type="dxa"/>
            <w:shd w:val="clear" w:color="auto" w:fill="auto"/>
          </w:tcPr>
          <w:p w14:paraId="54E86682" w14:textId="77777777" w:rsidR="006D6BC1" w:rsidRPr="00140305" w:rsidRDefault="006D6BC1" w:rsidP="00513C4D">
            <w:pPr>
              <w:spacing w:line="276" w:lineRule="auto"/>
              <w:rPr>
                <w:rFonts w:ascii="GHEA Grapalat" w:hAnsi="GHEA Grapalat"/>
                <w:lang w:val="lv-LV"/>
              </w:rPr>
            </w:pPr>
          </w:p>
        </w:tc>
      </w:tr>
      <w:tr w:rsidR="006D6BC1" w:rsidRPr="005E12B0" w14:paraId="733840AE" w14:textId="77777777" w:rsidTr="00513C4D">
        <w:tc>
          <w:tcPr>
            <w:tcW w:w="10037" w:type="dxa"/>
            <w:shd w:val="clear" w:color="auto" w:fill="auto"/>
          </w:tcPr>
          <w:p w14:paraId="192FA07D"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hy-AM"/>
              </w:rPr>
            </w:pPr>
            <w:r w:rsidRPr="0042056D">
              <w:rPr>
                <w:rFonts w:ascii="GHEA Grapalat" w:hAnsi="GHEA Grapalat"/>
                <w:lang w:val="lv-LV"/>
              </w:rPr>
              <w:t>3.1.17.</w:t>
            </w:r>
            <w:r w:rsidRPr="0042056D">
              <w:rPr>
                <w:rFonts w:ascii="GHEA Grapalat" w:hAnsi="GHEA Grapalat"/>
                <w:lang w:val="hy-AM"/>
              </w:rPr>
              <w:t>Ե</w:t>
            </w:r>
            <w:r w:rsidRPr="0042056D">
              <w:rPr>
                <w:rFonts w:ascii="GHEA Grapalat" w:hAnsi="GHEA Grapalat"/>
                <w:lang w:val="lv-LV"/>
              </w:rPr>
              <w:t xml:space="preserve">րեք մուտքային </w:t>
            </w:r>
            <w:r w:rsidRPr="0042056D">
              <w:rPr>
                <w:rFonts w:ascii="GHEA Grapalat" w:hAnsi="GHEA Grapalat"/>
                <w:lang w:val="hy-AM"/>
              </w:rPr>
              <w:t>ֆազերի</w:t>
            </w:r>
            <w:r w:rsidRPr="0042056D">
              <w:rPr>
                <w:rFonts w:ascii="GHEA Grapalat" w:hAnsi="GHEA Grapalat"/>
                <w:lang w:val="lv-LV"/>
              </w:rPr>
              <w:t xml:space="preserve"> լարումը և հոսանքը պետք է չափվեն ± 1% ճշգրտությամբ</w:t>
            </w:r>
            <w:r w:rsidRPr="0042056D">
              <w:rPr>
                <w:rFonts w:ascii="GHEA Grapalat" w:hAnsi="GHEA Grapalat"/>
                <w:lang w:val="hy-AM"/>
              </w:rPr>
              <w:t>։</w:t>
            </w:r>
          </w:p>
        </w:tc>
        <w:tc>
          <w:tcPr>
            <w:tcW w:w="850" w:type="dxa"/>
            <w:shd w:val="clear" w:color="auto" w:fill="auto"/>
          </w:tcPr>
          <w:p w14:paraId="532CA810" w14:textId="77777777" w:rsidR="006D6BC1" w:rsidRPr="00140305" w:rsidRDefault="006D6BC1" w:rsidP="00513C4D">
            <w:pPr>
              <w:spacing w:line="276" w:lineRule="auto"/>
              <w:rPr>
                <w:rFonts w:ascii="GHEA Grapalat" w:hAnsi="GHEA Grapalat"/>
                <w:lang w:val="lv-LV"/>
              </w:rPr>
            </w:pPr>
          </w:p>
        </w:tc>
      </w:tr>
      <w:tr w:rsidR="006D6BC1" w:rsidRPr="005E12B0" w14:paraId="3E2FD6E0" w14:textId="77777777" w:rsidTr="00513C4D">
        <w:tc>
          <w:tcPr>
            <w:tcW w:w="10037" w:type="dxa"/>
            <w:shd w:val="clear" w:color="auto" w:fill="auto"/>
          </w:tcPr>
          <w:p w14:paraId="50164F5E"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3.1.18. </w:t>
            </w:r>
            <w:r w:rsidRPr="0042056D">
              <w:rPr>
                <w:rFonts w:ascii="GHEA Grapalat" w:hAnsi="GHEA Grapalat"/>
                <w:lang w:val="hy-AM"/>
              </w:rPr>
              <w:t>Պ</w:t>
            </w:r>
            <w:r w:rsidRPr="0042056D">
              <w:rPr>
                <w:rFonts w:ascii="GHEA Grapalat" w:hAnsi="GHEA Grapalat"/>
                <w:lang w:val="lv-LV"/>
              </w:rPr>
              <w:t xml:space="preserve">ետք է չափվի առնվազն 18 ելքային գծերի հոսանքը, և պետք է հնարավոր լինի ընդլայնել չափվող ելքային գծերի քանակը, եթե </w:t>
            </w:r>
            <w:r w:rsidRPr="0042056D">
              <w:rPr>
                <w:rFonts w:ascii="GHEA Grapalat" w:hAnsi="GHEA Grapalat"/>
                <w:lang w:val="hy-AM"/>
              </w:rPr>
              <w:t>սպառողը</w:t>
            </w:r>
            <w:r w:rsidRPr="0042056D">
              <w:rPr>
                <w:rFonts w:ascii="GHEA Grapalat" w:hAnsi="GHEA Grapalat"/>
                <w:lang w:val="lv-LV"/>
              </w:rPr>
              <w:t xml:space="preserve"> նման կարիք ունի</w:t>
            </w:r>
            <w:r w:rsidRPr="0042056D">
              <w:rPr>
                <w:rFonts w:ascii="GHEA Grapalat" w:hAnsi="GHEA Grapalat"/>
                <w:lang w:val="hy-AM"/>
              </w:rPr>
              <w:t>։</w:t>
            </w:r>
          </w:p>
        </w:tc>
        <w:tc>
          <w:tcPr>
            <w:tcW w:w="850" w:type="dxa"/>
            <w:shd w:val="clear" w:color="auto" w:fill="auto"/>
          </w:tcPr>
          <w:p w14:paraId="02EFA23E" w14:textId="77777777" w:rsidR="006D6BC1" w:rsidRPr="00140305" w:rsidRDefault="006D6BC1" w:rsidP="00513C4D">
            <w:pPr>
              <w:spacing w:line="276" w:lineRule="auto"/>
              <w:rPr>
                <w:rFonts w:ascii="GHEA Grapalat" w:hAnsi="GHEA Grapalat"/>
                <w:lang w:val="lv-LV"/>
              </w:rPr>
            </w:pPr>
          </w:p>
        </w:tc>
      </w:tr>
      <w:tr w:rsidR="006D6BC1" w:rsidRPr="005E12B0" w14:paraId="47D638DB" w14:textId="77777777" w:rsidTr="00513C4D">
        <w:tc>
          <w:tcPr>
            <w:tcW w:w="10037" w:type="dxa"/>
            <w:shd w:val="clear" w:color="auto" w:fill="auto"/>
          </w:tcPr>
          <w:p w14:paraId="4C532B9D"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3.1.19. </w:t>
            </w:r>
            <w:r w:rsidRPr="0042056D">
              <w:rPr>
                <w:rFonts w:ascii="GHEA Grapalat" w:hAnsi="GHEA Grapalat"/>
                <w:lang w:val="hy-AM"/>
              </w:rPr>
              <w:t>Ա</w:t>
            </w:r>
            <w:r w:rsidRPr="0042056D">
              <w:rPr>
                <w:rFonts w:ascii="GHEA Grapalat" w:hAnsi="GHEA Grapalat"/>
                <w:lang w:val="lv-LV"/>
              </w:rPr>
              <w:t>ռնվազն երեք կոնտակտորներ պետք է կառավարվեն առանձին</w:t>
            </w:r>
            <w:r w:rsidRPr="0042056D">
              <w:rPr>
                <w:rFonts w:ascii="GHEA Grapalat" w:hAnsi="GHEA Grapalat"/>
                <w:lang w:val="hy-AM"/>
              </w:rPr>
              <w:t>։</w:t>
            </w:r>
          </w:p>
        </w:tc>
        <w:tc>
          <w:tcPr>
            <w:tcW w:w="850" w:type="dxa"/>
            <w:shd w:val="clear" w:color="auto" w:fill="auto"/>
          </w:tcPr>
          <w:p w14:paraId="2DBD0785" w14:textId="77777777" w:rsidR="006D6BC1" w:rsidRPr="00140305" w:rsidRDefault="006D6BC1" w:rsidP="00513C4D">
            <w:pPr>
              <w:spacing w:line="276" w:lineRule="auto"/>
              <w:rPr>
                <w:rFonts w:ascii="GHEA Grapalat" w:hAnsi="GHEA Grapalat"/>
                <w:lang w:val="lv-LV"/>
              </w:rPr>
            </w:pPr>
          </w:p>
        </w:tc>
      </w:tr>
      <w:tr w:rsidR="006D6BC1" w:rsidRPr="005E12B0" w14:paraId="12AA2437" w14:textId="77777777" w:rsidTr="00513C4D">
        <w:tc>
          <w:tcPr>
            <w:tcW w:w="10037" w:type="dxa"/>
            <w:shd w:val="clear" w:color="auto" w:fill="auto"/>
          </w:tcPr>
          <w:p w14:paraId="0050049A"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3.1.20. </w:t>
            </w:r>
            <w:r w:rsidRPr="0042056D">
              <w:rPr>
                <w:rFonts w:ascii="GHEA Grapalat" w:hAnsi="GHEA Grapalat"/>
                <w:lang w:val="hy-AM"/>
              </w:rPr>
              <w:t>Պ</w:t>
            </w:r>
            <w:r w:rsidRPr="0042056D">
              <w:rPr>
                <w:rFonts w:ascii="GHEA Grapalat" w:hAnsi="GHEA Grapalat"/>
                <w:lang w:val="lv-LV"/>
              </w:rPr>
              <w:t>ետք է ունենա ֆոտոտվիչ, որը համապատասխանում է 2.1.12, 2.1.14 կետերի պահանջներին (ֆոտոտվիչի տեղադրման վայրը՝ պահարանի վրա)</w:t>
            </w:r>
            <w:r w:rsidRPr="0042056D">
              <w:rPr>
                <w:rFonts w:ascii="GHEA Grapalat" w:hAnsi="GHEA Grapalat"/>
                <w:lang w:val="hy-AM"/>
              </w:rPr>
              <w:t>։</w:t>
            </w:r>
          </w:p>
        </w:tc>
        <w:tc>
          <w:tcPr>
            <w:tcW w:w="850" w:type="dxa"/>
            <w:shd w:val="clear" w:color="auto" w:fill="auto"/>
          </w:tcPr>
          <w:p w14:paraId="18CD2FA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5E12B0" w14:paraId="3EE4017E" w14:textId="77777777" w:rsidTr="00513C4D">
        <w:tc>
          <w:tcPr>
            <w:tcW w:w="10037" w:type="dxa"/>
            <w:shd w:val="clear" w:color="auto" w:fill="auto"/>
          </w:tcPr>
          <w:p w14:paraId="243C0E35"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3.1.21. </w:t>
            </w:r>
            <w:r w:rsidRPr="0042056D">
              <w:rPr>
                <w:rFonts w:ascii="GHEA Grapalat" w:hAnsi="GHEA Grapalat"/>
                <w:lang w:val="hy-AM"/>
              </w:rPr>
              <w:t>Պ</w:t>
            </w:r>
            <w:r w:rsidRPr="0042056D">
              <w:rPr>
                <w:rFonts w:ascii="GHEA Grapalat" w:hAnsi="GHEA Grapalat"/>
                <w:lang w:val="lv-LV"/>
              </w:rPr>
              <w:t>ետք է լինի մեկ Ethernet (RJ-45) միացք</w:t>
            </w:r>
            <w:r w:rsidRPr="0042056D">
              <w:rPr>
                <w:rFonts w:ascii="GHEA Grapalat" w:hAnsi="GHEA Grapalat"/>
                <w:lang w:val="hy-AM"/>
              </w:rPr>
              <w:t xml:space="preserve"> </w:t>
            </w:r>
            <w:r w:rsidRPr="0042056D">
              <w:rPr>
                <w:rFonts w:ascii="GHEA Grapalat" w:hAnsi="GHEA Grapalat"/>
                <w:lang w:val="lv-LV"/>
              </w:rPr>
              <w:t>(port) ինտերնետ մալուխի միացման համար և անձնակազմի համար կապի բացակայության դեպքում հիմնական աշխատանքային պարամետրերը վերահսկելու հնարավորություն:</w:t>
            </w:r>
          </w:p>
        </w:tc>
        <w:tc>
          <w:tcPr>
            <w:tcW w:w="850" w:type="dxa"/>
            <w:shd w:val="clear" w:color="auto" w:fill="auto"/>
          </w:tcPr>
          <w:p w14:paraId="2EF9C41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bl>
    <w:p w14:paraId="4C1A0A87" w14:textId="77777777" w:rsidR="006D6BC1" w:rsidRDefault="006D6BC1" w:rsidP="006D6BC1">
      <w:pPr>
        <w:widowControl w:val="0"/>
        <w:tabs>
          <w:tab w:val="left" w:pos="567"/>
        </w:tabs>
        <w:autoSpaceDE w:val="0"/>
        <w:autoSpaceDN w:val="0"/>
        <w:adjustRightInd w:val="0"/>
        <w:spacing w:line="276" w:lineRule="auto"/>
        <w:rPr>
          <w:rFonts w:ascii="GHEA Grapalat" w:hAnsi="GHEA Grapalat"/>
          <w:lang w:val="lv-LV"/>
        </w:rPr>
      </w:pPr>
    </w:p>
    <w:p w14:paraId="6F46788B" w14:textId="77777777" w:rsidR="006D6BC1" w:rsidRDefault="006D6BC1" w:rsidP="006D6BC1">
      <w:pPr>
        <w:widowControl w:val="0"/>
        <w:tabs>
          <w:tab w:val="left" w:pos="567"/>
        </w:tabs>
        <w:autoSpaceDE w:val="0"/>
        <w:autoSpaceDN w:val="0"/>
        <w:adjustRightInd w:val="0"/>
        <w:spacing w:line="276" w:lineRule="auto"/>
        <w:rPr>
          <w:rFonts w:ascii="GHEA Grapalat" w:hAnsi="GHEA Grapalat"/>
          <w:lang w:val="lv-LV"/>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7"/>
        <w:gridCol w:w="850"/>
      </w:tblGrid>
      <w:tr w:rsidR="006D6BC1" w:rsidRPr="00922F6F" w14:paraId="50B5C27C" w14:textId="77777777" w:rsidTr="00513C4D">
        <w:tc>
          <w:tcPr>
            <w:tcW w:w="10037" w:type="dxa"/>
            <w:shd w:val="clear" w:color="auto" w:fill="auto"/>
          </w:tcPr>
          <w:p w14:paraId="7D8B6880"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b/>
                <w:lang w:val="lv-LV"/>
              </w:rPr>
            </w:pPr>
            <w:r w:rsidRPr="0042056D">
              <w:rPr>
                <w:rFonts w:ascii="GHEA Grapalat" w:hAnsi="GHEA Grapalat"/>
                <w:b/>
                <w:lang w:val="lv-LV"/>
              </w:rPr>
              <w:t xml:space="preserve">3.2. </w:t>
            </w:r>
            <w:r w:rsidRPr="0042056D">
              <w:rPr>
                <w:rFonts w:ascii="GHEA Grapalat" w:hAnsi="GHEA Grapalat"/>
                <w:b/>
                <w:lang w:val="hy-AM"/>
              </w:rPr>
              <w:t xml:space="preserve">Կառավարման </w:t>
            </w:r>
            <w:r w:rsidRPr="0042056D">
              <w:rPr>
                <w:rFonts w:ascii="GHEA Grapalat" w:hAnsi="GHEA Grapalat"/>
                <w:b/>
                <w:lang w:val="lv-LV"/>
              </w:rPr>
              <w:t xml:space="preserve">և ղեկավարման համակարգը պետք է ապահովի և համատեղելի լինի լուսատուի անհատական </w:t>
            </w:r>
            <w:r w:rsidRPr="0042056D">
              <w:rPr>
                <w:rFonts w:ascii="Cambria Math" w:hAnsi="Cambria Math" w:cs="Cambria Math"/>
                <w:b/>
                <w:lang w:val="lv-LV"/>
              </w:rPr>
              <w:t>​​</w:t>
            </w:r>
            <w:r w:rsidRPr="0042056D">
              <w:rPr>
                <w:rFonts w:ascii="GHEA Grapalat" w:hAnsi="GHEA Grapalat" w:cs="GHEA Grapalat"/>
                <w:b/>
                <w:lang w:val="lv-LV"/>
              </w:rPr>
              <w:t>կառավարման</w:t>
            </w:r>
            <w:r w:rsidRPr="0042056D">
              <w:rPr>
                <w:rFonts w:ascii="GHEA Grapalat" w:hAnsi="GHEA Grapalat"/>
                <w:b/>
                <w:lang w:val="lv-LV"/>
              </w:rPr>
              <w:t xml:space="preserve"> հետ, որը համապատասխանում է հետևյալ պահանջներին՝</w:t>
            </w:r>
          </w:p>
        </w:tc>
        <w:tc>
          <w:tcPr>
            <w:tcW w:w="850" w:type="dxa"/>
            <w:shd w:val="clear" w:color="auto" w:fill="auto"/>
          </w:tcPr>
          <w:p w14:paraId="6834E80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b/>
                <w:lang w:val="lv-LV"/>
              </w:rPr>
            </w:pPr>
          </w:p>
        </w:tc>
      </w:tr>
      <w:tr w:rsidR="006D6BC1" w:rsidRPr="00922F6F" w14:paraId="037B8F89" w14:textId="77777777" w:rsidTr="00513C4D">
        <w:tc>
          <w:tcPr>
            <w:tcW w:w="10037" w:type="dxa"/>
            <w:shd w:val="clear" w:color="auto" w:fill="auto"/>
          </w:tcPr>
          <w:p w14:paraId="67F2F180"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3.2.1. պետք է </w:t>
            </w:r>
            <w:r>
              <w:rPr>
                <w:rFonts w:ascii="GHEA Grapalat" w:hAnsi="GHEA Grapalat"/>
                <w:lang w:val="lv-LV"/>
              </w:rPr>
              <w:t xml:space="preserve">համատեղելի լինի և աշխատի </w:t>
            </w:r>
            <w:r w:rsidRPr="0042056D">
              <w:rPr>
                <w:rFonts w:ascii="GHEA Grapalat" w:hAnsi="GHEA Grapalat"/>
                <w:lang w:val="lv-LV"/>
              </w:rPr>
              <w:t>«NEMA» (NEMA 7-PIN ստանդարտ միակցիչ)</w:t>
            </w:r>
            <w:r w:rsidRPr="0042056D">
              <w:rPr>
                <w:rFonts w:ascii="GHEA Grapalat" w:hAnsi="GHEA Grapalat"/>
                <w:lang w:val="hy-AM"/>
              </w:rPr>
              <w:t xml:space="preserve"> և «</w:t>
            </w:r>
            <w:r w:rsidRPr="00140305">
              <w:rPr>
                <w:rFonts w:ascii="GHEA Grapalat" w:hAnsi="GHEA Grapalat"/>
                <w:lang w:val="lv-LV"/>
              </w:rPr>
              <w:t>JAGA</w:t>
            </w:r>
            <w:r w:rsidRPr="0042056D">
              <w:rPr>
                <w:rFonts w:ascii="GHEA Grapalat" w:hAnsi="GHEA Grapalat"/>
                <w:lang w:val="hy-AM"/>
              </w:rPr>
              <w:t>»</w:t>
            </w:r>
            <w:r w:rsidRPr="00140305">
              <w:rPr>
                <w:rFonts w:ascii="GHEA Grapalat" w:hAnsi="GHEA Grapalat"/>
                <w:lang w:val="lv-LV"/>
              </w:rPr>
              <w:t xml:space="preserve"> </w:t>
            </w:r>
            <w:r>
              <w:rPr>
                <w:rFonts w:ascii="GHEA Grapalat" w:hAnsi="GHEA Grapalat"/>
              </w:rPr>
              <w:t>տվիչների</w:t>
            </w:r>
            <w:r w:rsidRPr="00140305">
              <w:rPr>
                <w:rFonts w:ascii="GHEA Grapalat" w:hAnsi="GHEA Grapalat"/>
                <w:lang w:val="lv-LV"/>
              </w:rPr>
              <w:t xml:space="preserve"> </w:t>
            </w:r>
            <w:r>
              <w:rPr>
                <w:rFonts w:ascii="GHEA Grapalat" w:hAnsi="GHEA Grapalat"/>
              </w:rPr>
              <w:t>հետ</w:t>
            </w:r>
            <w:r w:rsidRPr="0042056D">
              <w:rPr>
                <w:rFonts w:ascii="GHEA Grapalat" w:hAnsi="GHEA Grapalat"/>
                <w:lang w:val="lv-LV"/>
              </w:rPr>
              <w:t>:</w:t>
            </w:r>
            <w:r w:rsidRPr="0042056D">
              <w:rPr>
                <w:rFonts w:ascii="GHEA Grapalat" w:hAnsi="GHEA Grapalat"/>
                <w:lang w:val="hy-AM"/>
              </w:rPr>
              <w:t xml:space="preserve"> </w:t>
            </w:r>
          </w:p>
        </w:tc>
        <w:tc>
          <w:tcPr>
            <w:tcW w:w="850" w:type="dxa"/>
            <w:shd w:val="clear" w:color="auto" w:fill="auto"/>
          </w:tcPr>
          <w:p w14:paraId="6E27AF43"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6F7E5165" w14:textId="77777777" w:rsidTr="00513C4D">
        <w:tc>
          <w:tcPr>
            <w:tcW w:w="10037" w:type="dxa"/>
            <w:shd w:val="clear" w:color="auto" w:fill="auto"/>
          </w:tcPr>
          <w:p w14:paraId="363E275A"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3.2.2. </w:t>
            </w:r>
            <w:r w:rsidRPr="0042056D">
              <w:rPr>
                <w:rFonts w:ascii="GHEA Grapalat" w:hAnsi="GHEA Grapalat"/>
                <w:lang w:val="hy-AM"/>
              </w:rPr>
              <w:t>Պ</w:t>
            </w:r>
            <w:r w:rsidRPr="0042056D">
              <w:rPr>
                <w:rFonts w:ascii="GHEA Grapalat" w:hAnsi="GHEA Grapalat"/>
                <w:lang w:val="lv-LV"/>
              </w:rPr>
              <w:t>ետք է ուղղակիորեն միացվի սերվերի կամ կառավարման</w:t>
            </w:r>
            <w:r w:rsidRPr="0042056D">
              <w:rPr>
                <w:rFonts w:ascii="GHEA Grapalat" w:hAnsi="GHEA Grapalat"/>
                <w:lang w:val="hy-AM"/>
              </w:rPr>
              <w:t xml:space="preserve"> սարքի</w:t>
            </w:r>
            <w:r w:rsidRPr="0042056D">
              <w:rPr>
                <w:rFonts w:ascii="GHEA Grapalat" w:hAnsi="GHEA Grapalat"/>
                <w:lang w:val="lv-LV"/>
              </w:rPr>
              <w:t xml:space="preserve"> հետ՝ անլար կապի տեխնոլոգիաների օգնությամբ, որոնք համապատասխանում են CELENEC միջազգային չափանիշներին: </w:t>
            </w:r>
            <w:r w:rsidRPr="0042056D">
              <w:rPr>
                <w:rFonts w:ascii="GHEA Grapalat" w:hAnsi="GHEA Grapalat"/>
                <w:lang w:val="hy-AM"/>
              </w:rPr>
              <w:t>Կապի</w:t>
            </w:r>
            <w:r w:rsidRPr="0042056D">
              <w:rPr>
                <w:rFonts w:ascii="GHEA Grapalat" w:hAnsi="GHEA Grapalat"/>
                <w:lang w:val="lv-LV"/>
              </w:rPr>
              <w:t xml:space="preserve"> որոշակի տեխնոլոգիա ընտրելիս Արտադրողը պետք է գնահատի այ</w:t>
            </w:r>
            <w:r w:rsidRPr="0042056D">
              <w:rPr>
                <w:rFonts w:ascii="GHEA Grapalat" w:hAnsi="GHEA Grapalat"/>
                <w:lang w:val="hy-AM"/>
              </w:rPr>
              <w:t>դ</w:t>
            </w:r>
            <w:r w:rsidRPr="0042056D">
              <w:rPr>
                <w:rFonts w:ascii="GHEA Grapalat" w:hAnsi="GHEA Grapalat"/>
                <w:lang w:val="lv-LV"/>
              </w:rPr>
              <w:t xml:space="preserve"> կապի կայունությունը, հուսալիությունը, անվտանգությունը, հասանելիությունը և ծածկույթը ք</w:t>
            </w:r>
            <w:r w:rsidRPr="0042056D">
              <w:rPr>
                <w:rFonts w:ascii="Cambria Math" w:hAnsi="Cambria Math" w:cs="Cambria Math"/>
                <w:lang w:val="lv-LV"/>
              </w:rPr>
              <w:t>․</w:t>
            </w:r>
            <w:r w:rsidRPr="0042056D">
              <w:rPr>
                <w:rFonts w:ascii="GHEA Grapalat" w:hAnsi="GHEA Grapalat"/>
                <w:lang w:val="lv-LV"/>
              </w:rPr>
              <w:t xml:space="preserve"> </w:t>
            </w:r>
            <w:r w:rsidRPr="0042056D">
              <w:rPr>
                <w:rFonts w:ascii="GHEA Grapalat" w:hAnsi="GHEA Grapalat" w:cs="GHEA Grapalat"/>
                <w:lang w:val="lv-LV"/>
              </w:rPr>
              <w:t>Երևանի</w:t>
            </w:r>
            <w:r w:rsidRPr="0042056D">
              <w:rPr>
                <w:rFonts w:ascii="Cambria Math" w:hAnsi="Cambria Math"/>
                <w:lang w:val="hy-AM"/>
              </w:rPr>
              <w:t xml:space="preserve"> </w:t>
            </w:r>
            <w:r w:rsidRPr="0042056D">
              <w:rPr>
                <w:rFonts w:ascii="GHEA Grapalat" w:hAnsi="GHEA Grapalat"/>
                <w:lang w:val="lv-LV"/>
              </w:rPr>
              <w:t>տարածքում</w:t>
            </w:r>
            <w:r w:rsidRPr="0042056D">
              <w:rPr>
                <w:rFonts w:ascii="GHEA Grapalat" w:hAnsi="GHEA Grapalat"/>
                <w:lang w:val="hy-AM"/>
              </w:rPr>
              <w:t>։</w:t>
            </w:r>
          </w:p>
        </w:tc>
        <w:tc>
          <w:tcPr>
            <w:tcW w:w="850" w:type="dxa"/>
            <w:shd w:val="clear" w:color="auto" w:fill="auto"/>
          </w:tcPr>
          <w:p w14:paraId="09788476"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27F4FDF0" w14:textId="77777777" w:rsidTr="00513C4D">
        <w:tc>
          <w:tcPr>
            <w:tcW w:w="10037" w:type="dxa"/>
            <w:shd w:val="clear" w:color="auto" w:fill="auto"/>
          </w:tcPr>
          <w:p w14:paraId="5C05882D"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3.2.3. Միացված տվիչների տվյալները պետք է ուղղակիորեն ուղարկվեն այլ միացված լուսատուների կառավարմանը</w:t>
            </w:r>
            <w:r w:rsidRPr="0042056D">
              <w:rPr>
                <w:rFonts w:ascii="GHEA Grapalat" w:hAnsi="GHEA Grapalat"/>
                <w:lang w:val="hy-AM"/>
              </w:rPr>
              <w:t>։</w:t>
            </w:r>
          </w:p>
        </w:tc>
        <w:tc>
          <w:tcPr>
            <w:tcW w:w="850" w:type="dxa"/>
            <w:shd w:val="clear" w:color="auto" w:fill="auto"/>
          </w:tcPr>
          <w:p w14:paraId="5B46032F"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75AF6CA4" w14:textId="77777777" w:rsidTr="00513C4D">
        <w:tc>
          <w:tcPr>
            <w:tcW w:w="10037" w:type="dxa"/>
            <w:shd w:val="clear" w:color="auto" w:fill="auto"/>
          </w:tcPr>
          <w:p w14:paraId="7CBEAE2F"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3.2.4. </w:t>
            </w:r>
            <w:r w:rsidRPr="0042056D">
              <w:rPr>
                <w:rFonts w:ascii="GHEA Grapalat" w:hAnsi="GHEA Grapalat"/>
                <w:lang w:val="hy-AM"/>
              </w:rPr>
              <w:t>Պ</w:t>
            </w:r>
            <w:r w:rsidRPr="0042056D">
              <w:rPr>
                <w:rFonts w:ascii="GHEA Grapalat" w:hAnsi="GHEA Grapalat"/>
                <w:lang w:val="lv-LV"/>
              </w:rPr>
              <w:t xml:space="preserve">ետք է ապահովի DALI/DALI 2 կառավարման ստանդարտները, որպեսզի համապատասխանի և լիովին համատեղելի լինի շուկայում առկա </w:t>
            </w:r>
            <w:r w:rsidRPr="0042056D">
              <w:rPr>
                <w:rFonts w:ascii="GHEA Grapalat" w:hAnsi="GHEA Grapalat"/>
                <w:lang w:val="hy-AM"/>
              </w:rPr>
              <w:t xml:space="preserve">լուսադիոդային </w:t>
            </w:r>
            <w:r w:rsidRPr="0042056D">
              <w:rPr>
                <w:rFonts w:ascii="GHEA Grapalat" w:hAnsi="GHEA Grapalat"/>
                <w:lang w:val="lv-LV"/>
              </w:rPr>
              <w:t xml:space="preserve">(LED) </w:t>
            </w:r>
            <w:r w:rsidRPr="0042056D">
              <w:rPr>
                <w:rFonts w:ascii="GHEA Grapalat" w:hAnsi="GHEA Grapalat"/>
                <w:lang w:val="hy-AM"/>
              </w:rPr>
              <w:t xml:space="preserve">դրայվերների </w:t>
            </w:r>
            <w:r w:rsidRPr="0042056D">
              <w:rPr>
                <w:rFonts w:ascii="GHEA Grapalat" w:hAnsi="GHEA Grapalat"/>
                <w:lang w:val="lv-LV"/>
              </w:rPr>
              <w:t>(</w:t>
            </w:r>
            <w:r w:rsidRPr="0042056D">
              <w:rPr>
                <w:rFonts w:ascii="GHEA Grapalat" w:hAnsi="GHEA Grapalat"/>
                <w:lang w:val="hy-AM"/>
              </w:rPr>
              <w:t>գործարկիչների</w:t>
            </w:r>
            <w:r w:rsidRPr="0042056D">
              <w:rPr>
                <w:rFonts w:ascii="GHEA Grapalat" w:hAnsi="GHEA Grapalat"/>
                <w:lang w:val="lv-LV"/>
              </w:rPr>
              <w:t>) և էլեկտրոնային բալաստների մեծ մասի հետ:</w:t>
            </w:r>
          </w:p>
        </w:tc>
        <w:tc>
          <w:tcPr>
            <w:tcW w:w="850" w:type="dxa"/>
            <w:shd w:val="clear" w:color="auto" w:fill="auto"/>
          </w:tcPr>
          <w:p w14:paraId="3A2D44A6"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7335C602" w14:textId="77777777" w:rsidTr="00513C4D">
        <w:tc>
          <w:tcPr>
            <w:tcW w:w="10037" w:type="dxa"/>
            <w:shd w:val="clear" w:color="auto" w:fill="auto"/>
          </w:tcPr>
          <w:p w14:paraId="65E7D5B3"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3.2.5.</w:t>
            </w:r>
            <w:r w:rsidRPr="0042056D">
              <w:rPr>
                <w:rFonts w:ascii="GHEA Grapalat" w:hAnsi="GHEA Grapalat"/>
                <w:lang w:val="hy-AM"/>
              </w:rPr>
              <w:t xml:space="preserve"> Լ</w:t>
            </w:r>
            <w:r w:rsidRPr="0042056D">
              <w:rPr>
                <w:rFonts w:ascii="GHEA Grapalat" w:hAnsi="GHEA Grapalat"/>
                <w:lang w:val="lv-LV"/>
              </w:rPr>
              <w:t xml:space="preserve">ուսատուն պետք է </w:t>
            </w:r>
            <w:r w:rsidRPr="0042056D">
              <w:rPr>
                <w:rFonts w:ascii="GHEA Grapalat" w:hAnsi="GHEA Grapalat"/>
                <w:lang w:val="hy-AM"/>
              </w:rPr>
              <w:t>մթնեցվի</w:t>
            </w:r>
            <w:r w:rsidRPr="0042056D">
              <w:rPr>
                <w:rFonts w:ascii="GHEA Grapalat" w:hAnsi="GHEA Grapalat"/>
                <w:lang w:val="lv-LV"/>
              </w:rPr>
              <w:t xml:space="preserve"> 10-ից </w:t>
            </w:r>
            <w:r w:rsidRPr="0042056D">
              <w:rPr>
                <w:rFonts w:ascii="GHEA Grapalat" w:hAnsi="GHEA Grapalat"/>
                <w:lang w:val="hy-AM"/>
              </w:rPr>
              <w:t xml:space="preserve">մինչև </w:t>
            </w:r>
            <w:r w:rsidRPr="0042056D">
              <w:rPr>
                <w:rFonts w:ascii="GHEA Grapalat" w:hAnsi="GHEA Grapalat"/>
                <w:lang w:val="lv-LV"/>
              </w:rPr>
              <w:t xml:space="preserve">100% միջակայքում ≤10% </w:t>
            </w:r>
            <w:r w:rsidRPr="0042056D">
              <w:rPr>
                <w:rFonts w:ascii="GHEA Grapalat" w:hAnsi="GHEA Grapalat"/>
                <w:lang w:val="hy-AM"/>
              </w:rPr>
              <w:t>ավելացումով։</w:t>
            </w:r>
          </w:p>
        </w:tc>
        <w:tc>
          <w:tcPr>
            <w:tcW w:w="850" w:type="dxa"/>
            <w:shd w:val="clear" w:color="auto" w:fill="auto"/>
          </w:tcPr>
          <w:p w14:paraId="09FE134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58516574" w14:textId="77777777" w:rsidTr="00513C4D">
        <w:tc>
          <w:tcPr>
            <w:tcW w:w="10037" w:type="dxa"/>
            <w:shd w:val="clear" w:color="auto" w:fill="auto"/>
          </w:tcPr>
          <w:p w14:paraId="70FA1E4E"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3.2.6. </w:t>
            </w:r>
            <w:r w:rsidRPr="0042056D">
              <w:rPr>
                <w:rFonts w:ascii="GHEA Grapalat" w:hAnsi="GHEA Grapalat"/>
                <w:lang w:val="hy-AM"/>
              </w:rPr>
              <w:t>Ա</w:t>
            </w:r>
            <w:r w:rsidRPr="0042056D">
              <w:rPr>
                <w:rFonts w:ascii="GHEA Grapalat" w:hAnsi="GHEA Grapalat"/>
                <w:lang w:val="lv-LV"/>
              </w:rPr>
              <w:t xml:space="preserve">նհրաժեշտ է առնվազն ժամը մեկ անգամ չափել և ստուգել </w:t>
            </w:r>
            <w:r w:rsidRPr="0042056D">
              <w:rPr>
                <w:rFonts w:ascii="GHEA Grapalat" w:hAnsi="GHEA Grapalat"/>
                <w:lang w:val="hy-AM"/>
              </w:rPr>
              <w:t>ու</w:t>
            </w:r>
            <w:r w:rsidRPr="0042056D">
              <w:rPr>
                <w:rFonts w:ascii="GHEA Grapalat" w:hAnsi="GHEA Grapalat"/>
                <w:lang w:val="lv-LV"/>
              </w:rPr>
              <w:t xml:space="preserve"> պահպանել LED լամպի պարամետրերը, ինչպիսիք են՝ հոսանքը, լարումը, սպառված էլեկտրաէներգիան, աշխատաժամանակը։</w:t>
            </w:r>
          </w:p>
        </w:tc>
        <w:tc>
          <w:tcPr>
            <w:tcW w:w="850" w:type="dxa"/>
            <w:shd w:val="clear" w:color="auto" w:fill="auto"/>
          </w:tcPr>
          <w:p w14:paraId="46697F9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35649CA7" w14:textId="77777777" w:rsidTr="00513C4D">
        <w:tc>
          <w:tcPr>
            <w:tcW w:w="10037" w:type="dxa"/>
            <w:shd w:val="clear" w:color="auto" w:fill="auto"/>
          </w:tcPr>
          <w:p w14:paraId="45ADEE8E"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3.2.7. </w:t>
            </w:r>
            <w:r w:rsidRPr="0042056D">
              <w:rPr>
                <w:rFonts w:ascii="GHEA Grapalat" w:hAnsi="GHEA Grapalat"/>
                <w:lang w:val="hy-AM"/>
              </w:rPr>
              <w:t>Ա</w:t>
            </w:r>
            <w:r w:rsidRPr="0042056D">
              <w:rPr>
                <w:rFonts w:ascii="GHEA Grapalat" w:hAnsi="GHEA Grapalat"/>
                <w:lang w:val="lv-LV"/>
              </w:rPr>
              <w:t>պահովել պատշաճ շահագործում իրական պայմաններում</w:t>
            </w:r>
            <w:r w:rsidRPr="0042056D">
              <w:rPr>
                <w:rFonts w:ascii="GHEA Grapalat" w:hAnsi="GHEA Grapalat"/>
                <w:lang w:val="hy-AM"/>
              </w:rPr>
              <w:t>՝</w:t>
            </w:r>
            <w:r w:rsidRPr="0042056D">
              <w:rPr>
                <w:rFonts w:ascii="GHEA Grapalat" w:hAnsi="GHEA Grapalat"/>
                <w:lang w:val="lv-LV"/>
              </w:rPr>
              <w:t xml:space="preserve"> -30°C-+35°C</w:t>
            </w:r>
            <w:r w:rsidRPr="0042056D">
              <w:rPr>
                <w:rFonts w:ascii="GHEA Grapalat" w:hAnsi="GHEA Grapalat"/>
                <w:lang w:val="hy-AM"/>
              </w:rPr>
              <w:t xml:space="preserve"> մթնոլորտային</w:t>
            </w:r>
            <w:r w:rsidRPr="0042056D">
              <w:rPr>
                <w:rFonts w:ascii="GHEA Grapalat" w:hAnsi="GHEA Grapalat"/>
                <w:lang w:val="lv-LV"/>
              </w:rPr>
              <w:t xml:space="preserve"> ջերմաստիճանի, 95%</w:t>
            </w:r>
            <w:r w:rsidRPr="0042056D">
              <w:rPr>
                <w:rFonts w:ascii="GHEA Grapalat" w:hAnsi="GHEA Grapalat"/>
                <w:lang w:val="hy-AM"/>
              </w:rPr>
              <w:t xml:space="preserve"> </w:t>
            </w:r>
            <w:r w:rsidRPr="0042056D">
              <w:rPr>
                <w:rFonts w:ascii="GHEA Grapalat" w:hAnsi="GHEA Grapalat"/>
                <w:lang w:val="lv-LV"/>
              </w:rPr>
              <w:t>հարաբերական խոնավության  պայմաններում: Սա պետք է հաստատվի արտադրողի հայտարարագրում</w:t>
            </w:r>
            <w:r w:rsidRPr="0042056D">
              <w:rPr>
                <w:rFonts w:ascii="GHEA Grapalat" w:hAnsi="GHEA Grapalat"/>
                <w:lang w:val="hy-AM"/>
              </w:rPr>
              <w:t>։</w:t>
            </w:r>
          </w:p>
        </w:tc>
        <w:tc>
          <w:tcPr>
            <w:tcW w:w="850" w:type="dxa"/>
            <w:shd w:val="clear" w:color="auto" w:fill="auto"/>
          </w:tcPr>
          <w:p w14:paraId="3CA5882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57662A69" w14:textId="77777777" w:rsidTr="00513C4D">
        <w:trPr>
          <w:trHeight w:val="1042"/>
        </w:trPr>
        <w:tc>
          <w:tcPr>
            <w:tcW w:w="10037" w:type="dxa"/>
            <w:shd w:val="clear" w:color="auto" w:fill="auto"/>
          </w:tcPr>
          <w:p w14:paraId="6FDA88C2"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lastRenderedPageBreak/>
              <w:t>3.2.8. առնվազն 200-230Վ</w:t>
            </w:r>
            <w:r w:rsidRPr="0042056D">
              <w:rPr>
                <w:rFonts w:ascii="GHEA Grapalat" w:hAnsi="GHEA Grapalat"/>
                <w:lang w:val="hy-AM"/>
              </w:rPr>
              <w:t xml:space="preserve"> ՓՀ</w:t>
            </w:r>
            <w:r w:rsidRPr="0042056D">
              <w:rPr>
                <w:rFonts w:ascii="GHEA Grapalat" w:hAnsi="GHEA Grapalat"/>
                <w:lang w:val="lv-LV"/>
              </w:rPr>
              <w:t xml:space="preserve"> -15%-+10%</w:t>
            </w:r>
            <w:r w:rsidRPr="0042056D">
              <w:rPr>
                <w:rFonts w:ascii="GHEA Grapalat" w:hAnsi="GHEA Grapalat"/>
                <w:lang w:val="hy-AM"/>
              </w:rPr>
              <w:t xml:space="preserve"> </w:t>
            </w:r>
            <w:r w:rsidRPr="0042056D">
              <w:rPr>
                <w:rFonts w:ascii="GHEA Grapalat" w:hAnsi="GHEA Grapalat"/>
                <w:lang w:val="lv-LV"/>
              </w:rPr>
              <w:t>էլեկտրամատակարարում, պետք է ունենա առնվազն 6կՎ լարման փոփոխության պաշտպանություն, ինտեգրված ապահովիչ և մինչև 3</w:t>
            </w:r>
            <w:r w:rsidRPr="0042056D">
              <w:rPr>
                <w:rFonts w:ascii="GHEA Grapalat" w:hAnsi="GHEA Grapalat"/>
                <w:lang w:val="hy-AM"/>
              </w:rPr>
              <w:t>Վտ</w:t>
            </w:r>
            <w:r w:rsidRPr="0042056D">
              <w:rPr>
                <w:rFonts w:ascii="GHEA Grapalat" w:hAnsi="GHEA Grapalat"/>
                <w:lang w:val="lv-LV"/>
              </w:rPr>
              <w:t xml:space="preserve"> հզորություն</w:t>
            </w:r>
            <w:r w:rsidRPr="0042056D">
              <w:rPr>
                <w:rFonts w:ascii="GHEA Grapalat" w:hAnsi="GHEA Grapalat"/>
                <w:lang w:val="hy-AM"/>
              </w:rPr>
              <w:t>։</w:t>
            </w:r>
            <w:r w:rsidRPr="0042056D">
              <w:rPr>
                <w:rFonts w:ascii="GHEA Grapalat" w:hAnsi="GHEA Grapalat"/>
                <w:lang w:val="lv-LV"/>
              </w:rPr>
              <w:t xml:space="preserve"> </w:t>
            </w:r>
          </w:p>
        </w:tc>
        <w:tc>
          <w:tcPr>
            <w:tcW w:w="850" w:type="dxa"/>
            <w:shd w:val="clear" w:color="auto" w:fill="auto"/>
          </w:tcPr>
          <w:p w14:paraId="2DBD6F5E"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48427009" w14:textId="77777777" w:rsidTr="00513C4D">
        <w:tc>
          <w:tcPr>
            <w:tcW w:w="10037" w:type="dxa"/>
            <w:shd w:val="clear" w:color="auto" w:fill="auto"/>
          </w:tcPr>
          <w:p w14:paraId="0575E00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3.2.9. Ավտոմատ աշխատանքը սովորական ռեժիմով պետք է ապահովվի կապի խափանման կամ լամպի կառավարման խափանման դեպքում (շահագործում </w:t>
            </w:r>
            <w:r w:rsidRPr="0042056D">
              <w:rPr>
                <w:rFonts w:ascii="GHEA Grapalat" w:hAnsi="GHEA Grapalat"/>
                <w:lang w:val="hy-AM"/>
              </w:rPr>
              <w:t xml:space="preserve">դրայվերի </w:t>
            </w:r>
            <w:r w:rsidRPr="0042056D">
              <w:rPr>
                <w:rFonts w:ascii="GHEA Grapalat" w:hAnsi="GHEA Grapalat"/>
                <w:lang w:val="lv-LV"/>
              </w:rPr>
              <w:t>(</w:t>
            </w:r>
            <w:r w:rsidRPr="0042056D">
              <w:rPr>
                <w:rFonts w:ascii="GHEA Grapalat" w:hAnsi="GHEA Grapalat"/>
                <w:lang w:val="hy-AM"/>
              </w:rPr>
              <w:t>գործարկիչի</w:t>
            </w:r>
            <w:r w:rsidRPr="0042056D">
              <w:rPr>
                <w:rFonts w:ascii="GHEA Grapalat" w:hAnsi="GHEA Grapalat"/>
                <w:lang w:val="lv-LV"/>
              </w:rPr>
              <w:t>)</w:t>
            </w:r>
            <w:r w:rsidRPr="0042056D">
              <w:rPr>
                <w:rFonts w:ascii="GHEA Grapalat" w:hAnsi="GHEA Grapalat"/>
                <w:lang w:val="hy-AM"/>
              </w:rPr>
              <w:t xml:space="preserve"> կողմից</w:t>
            </w:r>
            <w:r w:rsidRPr="0042056D">
              <w:rPr>
                <w:rFonts w:ascii="GHEA Grapalat" w:hAnsi="GHEA Grapalat"/>
                <w:lang w:val="lv-LV"/>
              </w:rPr>
              <w:t>) տարին 365 օր, օրը 24 ժամ։</w:t>
            </w:r>
          </w:p>
        </w:tc>
        <w:tc>
          <w:tcPr>
            <w:tcW w:w="850" w:type="dxa"/>
            <w:shd w:val="clear" w:color="auto" w:fill="auto"/>
          </w:tcPr>
          <w:p w14:paraId="161F4262"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0217F04B" w14:textId="77777777" w:rsidTr="00513C4D">
        <w:tc>
          <w:tcPr>
            <w:tcW w:w="10037" w:type="dxa"/>
            <w:shd w:val="clear" w:color="auto" w:fill="auto"/>
          </w:tcPr>
          <w:p w14:paraId="37D0D938"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3.2.10. </w:t>
            </w:r>
            <w:r w:rsidRPr="0042056D">
              <w:rPr>
                <w:rFonts w:ascii="GHEA Grapalat" w:hAnsi="GHEA Grapalat"/>
                <w:lang w:val="hy-AM"/>
              </w:rPr>
              <w:t>Պ</w:t>
            </w:r>
            <w:r w:rsidRPr="0042056D">
              <w:rPr>
                <w:rFonts w:ascii="GHEA Grapalat" w:hAnsi="GHEA Grapalat"/>
                <w:lang w:val="lv-LV"/>
              </w:rPr>
              <w:t>աշտպանության դասը պետք է լինի առնվազն IP66</w:t>
            </w:r>
            <w:r w:rsidRPr="0042056D">
              <w:rPr>
                <w:rFonts w:ascii="GHEA Grapalat" w:hAnsi="GHEA Grapalat"/>
                <w:lang w:val="hy-AM"/>
              </w:rPr>
              <w:t>։</w:t>
            </w:r>
          </w:p>
        </w:tc>
        <w:tc>
          <w:tcPr>
            <w:tcW w:w="850" w:type="dxa"/>
            <w:shd w:val="clear" w:color="auto" w:fill="auto"/>
          </w:tcPr>
          <w:p w14:paraId="622A0BEA"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14D45D48" w14:textId="77777777" w:rsidTr="00513C4D">
        <w:tc>
          <w:tcPr>
            <w:tcW w:w="10037" w:type="dxa"/>
            <w:shd w:val="clear" w:color="auto" w:fill="auto"/>
          </w:tcPr>
          <w:p w14:paraId="6B6A3061"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3.2.11. </w:t>
            </w:r>
            <w:r w:rsidRPr="0042056D">
              <w:rPr>
                <w:rFonts w:ascii="GHEA Grapalat" w:hAnsi="GHEA Grapalat"/>
                <w:lang w:val="hy-AM"/>
              </w:rPr>
              <w:t>Պ</w:t>
            </w:r>
            <w:r w:rsidRPr="0042056D">
              <w:rPr>
                <w:rFonts w:ascii="GHEA Grapalat" w:hAnsi="GHEA Grapalat"/>
                <w:lang w:val="lv-LV"/>
              </w:rPr>
              <w:t xml:space="preserve">ետք է ունենա տեղորոշման ավտոմատ հայտնաբերման ֆունկցիա (Automatic Location Detection) կամ այլ կոորդինատային մուտքագրման գործառույթ, սակայն, ամեն դեպքում, տվյալների մուտքագրումը, համապատասխանությունը, ժամանակին </w:t>
            </w:r>
            <w:r w:rsidRPr="0042056D">
              <w:rPr>
                <w:rFonts w:ascii="GHEA Grapalat" w:hAnsi="GHEA Grapalat"/>
                <w:lang w:val="hy-AM"/>
              </w:rPr>
              <w:t xml:space="preserve">լինելը </w:t>
            </w:r>
            <w:r w:rsidRPr="0042056D">
              <w:rPr>
                <w:rFonts w:ascii="GHEA Grapalat" w:hAnsi="GHEA Grapalat"/>
                <w:lang w:val="lv-LV"/>
              </w:rPr>
              <w:t>և բոլոր ծախսերը մատակարարի պատասխանատվությունն են։</w:t>
            </w:r>
          </w:p>
        </w:tc>
        <w:tc>
          <w:tcPr>
            <w:tcW w:w="850" w:type="dxa"/>
            <w:shd w:val="clear" w:color="auto" w:fill="auto"/>
          </w:tcPr>
          <w:p w14:paraId="63CEEFDA"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0562E9F9" w14:textId="77777777" w:rsidTr="00513C4D">
        <w:tc>
          <w:tcPr>
            <w:tcW w:w="10037" w:type="dxa"/>
            <w:shd w:val="clear" w:color="auto" w:fill="auto"/>
          </w:tcPr>
          <w:p w14:paraId="320B59E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3.2.12. </w:t>
            </w:r>
            <w:r w:rsidRPr="0042056D">
              <w:rPr>
                <w:rFonts w:ascii="GHEA Grapalat" w:hAnsi="GHEA Grapalat"/>
                <w:lang w:val="hy-AM"/>
              </w:rPr>
              <w:t>Պ</w:t>
            </w:r>
            <w:r w:rsidRPr="0042056D">
              <w:rPr>
                <w:rFonts w:ascii="GHEA Grapalat" w:hAnsi="GHEA Grapalat"/>
                <w:lang w:val="lv-LV"/>
              </w:rPr>
              <w:t>ետք է օգտագործվի առնվազն AES 128 կոդավորումը</w:t>
            </w:r>
            <w:r w:rsidRPr="0042056D">
              <w:rPr>
                <w:rFonts w:ascii="GHEA Grapalat" w:hAnsi="GHEA Grapalat"/>
                <w:lang w:val="hy-AM"/>
              </w:rPr>
              <w:t>։</w:t>
            </w:r>
          </w:p>
        </w:tc>
        <w:tc>
          <w:tcPr>
            <w:tcW w:w="850" w:type="dxa"/>
            <w:shd w:val="clear" w:color="auto" w:fill="auto"/>
          </w:tcPr>
          <w:p w14:paraId="7884454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28FD4FB8" w14:textId="77777777" w:rsidTr="00513C4D">
        <w:tc>
          <w:tcPr>
            <w:tcW w:w="10037" w:type="dxa"/>
            <w:shd w:val="clear" w:color="auto" w:fill="auto"/>
          </w:tcPr>
          <w:p w14:paraId="3EB6B107"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3.3. Տրամադրված կառավարման ապարատի սարքավորումները պետք է համապատասխանեն CE պահանջներին և կրեն CE նշանը</w:t>
            </w:r>
            <w:r w:rsidRPr="0042056D">
              <w:rPr>
                <w:rFonts w:ascii="GHEA Grapalat" w:hAnsi="GHEA Grapalat"/>
                <w:lang w:val="hy-AM"/>
              </w:rPr>
              <w:t>։</w:t>
            </w:r>
          </w:p>
        </w:tc>
        <w:tc>
          <w:tcPr>
            <w:tcW w:w="850" w:type="dxa"/>
            <w:shd w:val="clear" w:color="auto" w:fill="auto"/>
          </w:tcPr>
          <w:p w14:paraId="01B21C88"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r w:rsidR="006D6BC1" w:rsidRPr="00922F6F" w14:paraId="208E9076" w14:textId="77777777" w:rsidTr="00513C4D">
        <w:tc>
          <w:tcPr>
            <w:tcW w:w="10037" w:type="dxa"/>
            <w:shd w:val="clear" w:color="auto" w:fill="auto"/>
          </w:tcPr>
          <w:p w14:paraId="18E8162C"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3.4. Համապատասխանություն EC անվտանգության և էլեկտրամագնիսական համատեղելիության պարտադիր ստանդարտներին</w:t>
            </w:r>
            <w:r w:rsidRPr="0042056D">
              <w:rPr>
                <w:rFonts w:ascii="GHEA Grapalat" w:hAnsi="GHEA Grapalat"/>
                <w:lang w:val="hy-AM"/>
              </w:rPr>
              <w:t>։</w:t>
            </w:r>
          </w:p>
        </w:tc>
        <w:tc>
          <w:tcPr>
            <w:tcW w:w="850" w:type="dxa"/>
            <w:shd w:val="clear" w:color="auto" w:fill="auto"/>
          </w:tcPr>
          <w:p w14:paraId="1AA755AD"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hy-AM"/>
              </w:rPr>
            </w:pPr>
          </w:p>
        </w:tc>
      </w:tr>
      <w:tr w:rsidR="006D6BC1" w:rsidRPr="00922F6F" w14:paraId="639EE32E" w14:textId="77777777" w:rsidTr="00513C4D">
        <w:tc>
          <w:tcPr>
            <w:tcW w:w="10037" w:type="dxa"/>
            <w:shd w:val="clear" w:color="auto" w:fill="auto"/>
          </w:tcPr>
          <w:p w14:paraId="1848C4B4"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 xml:space="preserve">3.5. </w:t>
            </w:r>
            <w:r w:rsidRPr="0042056D">
              <w:rPr>
                <w:rFonts w:ascii="GHEA Grapalat" w:hAnsi="GHEA Grapalat"/>
                <w:lang w:val="hy-AM"/>
              </w:rPr>
              <w:t>Ղեկավարման</w:t>
            </w:r>
            <w:r w:rsidRPr="0042056D">
              <w:rPr>
                <w:rFonts w:ascii="GHEA Grapalat" w:hAnsi="GHEA Grapalat"/>
                <w:lang w:val="lv-LV"/>
              </w:rPr>
              <w:t xml:space="preserve"> համակարգը պետք է համապատասխանի ստորև նշված հրահանգների և </w:t>
            </w:r>
            <w:r w:rsidRPr="0042056D">
              <w:rPr>
                <w:rFonts w:ascii="GHEA Grapalat" w:hAnsi="GHEA Grapalat"/>
                <w:lang w:val="hy-AM"/>
              </w:rPr>
              <w:t>համապատասխան</w:t>
            </w:r>
            <w:r w:rsidRPr="0042056D">
              <w:rPr>
                <w:rFonts w:ascii="GHEA Grapalat" w:hAnsi="GHEA Grapalat"/>
                <w:lang w:val="lv-LV"/>
              </w:rPr>
              <w:t xml:space="preserve"> ստանդարտների էական պահանջներին: Ստանդարտների ներկայացված պատրաստի ցանկը արտադրողին չի ազատում հրահանգների պարտադիր պահանջները կատարելու պարտականությունից և նշվում է որպես նվազագույն պարտադիր միջոց</w:t>
            </w:r>
            <w:r w:rsidRPr="0042056D">
              <w:rPr>
                <w:rFonts w:ascii="GHEA Grapalat" w:hAnsi="GHEA Grapalat"/>
                <w:lang w:val="hy-AM"/>
              </w:rPr>
              <w:t xml:space="preserve">։ </w:t>
            </w:r>
          </w:p>
        </w:tc>
        <w:tc>
          <w:tcPr>
            <w:tcW w:w="850" w:type="dxa"/>
            <w:shd w:val="clear" w:color="auto" w:fill="auto"/>
          </w:tcPr>
          <w:p w14:paraId="3AAEEBF5"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p>
        </w:tc>
      </w:tr>
    </w:tbl>
    <w:p w14:paraId="617E38FF" w14:textId="77777777" w:rsidR="006D6BC1" w:rsidRDefault="006D6BC1" w:rsidP="006D6BC1">
      <w:pPr>
        <w:widowControl w:val="0"/>
        <w:tabs>
          <w:tab w:val="left" w:pos="567"/>
        </w:tabs>
        <w:autoSpaceDE w:val="0"/>
        <w:autoSpaceDN w:val="0"/>
        <w:adjustRightInd w:val="0"/>
        <w:spacing w:line="276" w:lineRule="auto"/>
        <w:rPr>
          <w:rFonts w:ascii="GHEA Grapalat" w:hAnsi="GHEA Grapalat"/>
          <w:lang w:val="lv-LV"/>
        </w:rPr>
      </w:pPr>
    </w:p>
    <w:p w14:paraId="425D6DF2" w14:textId="77777777" w:rsidR="006D6BC1" w:rsidRPr="0042056D" w:rsidRDefault="006D6BC1" w:rsidP="006D6BC1">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3.5.1. </w:t>
      </w:r>
      <w:r w:rsidRPr="0042056D">
        <w:rPr>
          <w:rFonts w:ascii="GHEA Grapalat" w:hAnsi="GHEA Grapalat"/>
          <w:lang w:val="hy-AM"/>
        </w:rPr>
        <w:t xml:space="preserve">ԵՄ </w:t>
      </w:r>
      <w:r w:rsidRPr="0042056D">
        <w:rPr>
          <w:rFonts w:ascii="GHEA Grapalat" w:hAnsi="GHEA Grapalat"/>
          <w:lang w:val="lv-LV"/>
        </w:rPr>
        <w:t xml:space="preserve">Խորհրդի 2014/35/ԵՄ հրահանգ՝ անդամ պետությունների օրենքների </w:t>
      </w:r>
      <w:r w:rsidRPr="0042056D">
        <w:rPr>
          <w:rFonts w:ascii="GHEA Grapalat" w:hAnsi="GHEA Grapalat"/>
          <w:lang w:val="hy-AM"/>
        </w:rPr>
        <w:t xml:space="preserve">համապատասխանության </w:t>
      </w:r>
      <w:r w:rsidRPr="0042056D">
        <w:rPr>
          <w:rFonts w:ascii="GHEA Grapalat" w:hAnsi="GHEA Grapalat"/>
          <w:lang w:val="lv-LV"/>
        </w:rPr>
        <w:t>մասին՝ կապված լարման որոշակի սահմաններում օգտագործման համար նախատեսված էլեկտրական սարքեր</w:t>
      </w:r>
      <w:r w:rsidRPr="0042056D">
        <w:rPr>
          <w:rFonts w:ascii="GHEA Grapalat" w:hAnsi="GHEA Grapalat"/>
          <w:lang w:val="hy-AM"/>
        </w:rPr>
        <w:t>ի՝</w:t>
      </w:r>
      <w:r w:rsidRPr="0042056D">
        <w:rPr>
          <w:rFonts w:ascii="GHEA Grapalat" w:hAnsi="GHEA Grapalat"/>
          <w:lang w:val="lv-LV"/>
        </w:rPr>
        <w:t xml:space="preserve"> շուկա մատակարարման հետ</w:t>
      </w:r>
    </w:p>
    <w:p w14:paraId="5FA13F0A" w14:textId="77777777" w:rsidR="00007E70" w:rsidRPr="0042056D" w:rsidRDefault="00007E70" w:rsidP="006D6BC1">
      <w:pPr>
        <w:widowControl w:val="0"/>
        <w:tabs>
          <w:tab w:val="left" w:pos="567"/>
        </w:tabs>
        <w:autoSpaceDE w:val="0"/>
        <w:autoSpaceDN w:val="0"/>
        <w:adjustRightInd w:val="0"/>
        <w:spacing w:line="276" w:lineRule="auto"/>
        <w:rPr>
          <w:rFonts w:ascii="GHEA Grapalat" w:hAnsi="GHEA Grapalat"/>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229"/>
      </w:tblGrid>
      <w:tr w:rsidR="006D6BC1" w:rsidRPr="0042056D" w14:paraId="03BD1A3D" w14:textId="77777777" w:rsidTr="00513C4D">
        <w:tc>
          <w:tcPr>
            <w:tcW w:w="3085" w:type="dxa"/>
            <w:shd w:val="clear" w:color="auto" w:fill="auto"/>
          </w:tcPr>
          <w:p w14:paraId="2E67D8AF"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Ցուցիչ</w:t>
            </w:r>
          </w:p>
        </w:tc>
        <w:tc>
          <w:tcPr>
            <w:tcW w:w="7229" w:type="dxa"/>
            <w:shd w:val="clear" w:color="auto" w:fill="auto"/>
          </w:tcPr>
          <w:p w14:paraId="60F074C9"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Ստանդարտ</w:t>
            </w:r>
            <w:r w:rsidRPr="0042056D">
              <w:rPr>
                <w:rFonts w:ascii="GHEA Grapalat" w:hAnsi="GHEA Grapalat"/>
                <w:lang w:val="hy-AM"/>
              </w:rPr>
              <w:t>ի</w:t>
            </w:r>
            <w:r w:rsidRPr="0042056D">
              <w:rPr>
                <w:rFonts w:ascii="GHEA Grapalat" w:hAnsi="GHEA Grapalat"/>
                <w:lang w:val="lv-LV"/>
              </w:rPr>
              <w:t xml:space="preserve"> անվանում</w:t>
            </w:r>
          </w:p>
        </w:tc>
      </w:tr>
      <w:tr w:rsidR="006D6BC1" w:rsidRPr="0042056D" w14:paraId="4D4FB4CD" w14:textId="77777777" w:rsidTr="00513C4D">
        <w:tc>
          <w:tcPr>
            <w:tcW w:w="3085" w:type="dxa"/>
            <w:shd w:val="clear" w:color="auto" w:fill="auto"/>
          </w:tcPr>
          <w:p w14:paraId="08A45A20"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60950-1:2006 փոփոխված</w:t>
            </w:r>
          </w:p>
        </w:tc>
        <w:tc>
          <w:tcPr>
            <w:tcW w:w="7229" w:type="dxa"/>
            <w:shd w:val="clear" w:color="auto" w:fill="auto"/>
          </w:tcPr>
          <w:p w14:paraId="24222770"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Տեղեկատվական տեխնոլոգիաների սարքեր. Անվտանգություն. Մաս 1. Ընդհանուր պահանջներ (IEC 60950-1:2005, փոփոխված)</w:t>
            </w:r>
          </w:p>
        </w:tc>
      </w:tr>
      <w:tr w:rsidR="006D6BC1" w:rsidRPr="0042056D" w14:paraId="2B335453" w14:textId="77777777" w:rsidTr="00513C4D">
        <w:tc>
          <w:tcPr>
            <w:tcW w:w="3085" w:type="dxa"/>
            <w:shd w:val="clear" w:color="auto" w:fill="auto"/>
          </w:tcPr>
          <w:p w14:paraId="05D7F065"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62368-1:2015 փոփոխված</w:t>
            </w:r>
          </w:p>
        </w:tc>
        <w:tc>
          <w:tcPr>
            <w:tcW w:w="7229" w:type="dxa"/>
            <w:shd w:val="clear" w:color="auto" w:fill="auto"/>
          </w:tcPr>
          <w:p w14:paraId="482E16F3"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 xml:space="preserve">Աուդիո և վիդեո, տեղեկատվական և </w:t>
            </w:r>
            <w:r w:rsidRPr="0042056D">
              <w:rPr>
                <w:rFonts w:ascii="GHEA Grapalat" w:hAnsi="GHEA Grapalat"/>
                <w:lang w:val="hy-AM"/>
              </w:rPr>
              <w:t xml:space="preserve">կապի </w:t>
            </w:r>
            <w:r w:rsidRPr="0042056D">
              <w:rPr>
                <w:rFonts w:ascii="GHEA Grapalat" w:hAnsi="GHEA Grapalat"/>
                <w:lang w:val="lv-LV"/>
              </w:rPr>
              <w:t>տեխնոլոգիաների սարքեր: Մաս 1. Անվտանգության պահանջներ (IEC 62368-1:2015, փոփոխված)</w:t>
            </w:r>
          </w:p>
        </w:tc>
      </w:tr>
      <w:tr w:rsidR="006D6BC1" w:rsidRPr="00922F6F" w14:paraId="41FF1775" w14:textId="77777777" w:rsidTr="00513C4D">
        <w:tc>
          <w:tcPr>
            <w:tcW w:w="3085" w:type="dxa"/>
            <w:shd w:val="clear" w:color="auto" w:fill="auto"/>
          </w:tcPr>
          <w:p w14:paraId="6B36CB2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60529</w:t>
            </w:r>
          </w:p>
        </w:tc>
        <w:tc>
          <w:tcPr>
            <w:tcW w:w="7229" w:type="dxa"/>
            <w:shd w:val="clear" w:color="auto" w:fill="auto"/>
          </w:tcPr>
          <w:p w14:paraId="301C1FDC"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Ծածկույթների պաշտպանության աստիճաններ (IP կոդ)</w:t>
            </w:r>
          </w:p>
        </w:tc>
      </w:tr>
      <w:tr w:rsidR="006D6BC1" w:rsidRPr="00922F6F" w14:paraId="1FD542C9" w14:textId="77777777" w:rsidTr="00513C4D">
        <w:tc>
          <w:tcPr>
            <w:tcW w:w="3085" w:type="dxa"/>
            <w:shd w:val="clear" w:color="auto" w:fill="auto"/>
          </w:tcPr>
          <w:p w14:paraId="7233C9DA"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50102</w:t>
            </w:r>
          </w:p>
        </w:tc>
        <w:tc>
          <w:tcPr>
            <w:tcW w:w="7229" w:type="dxa"/>
            <w:shd w:val="clear" w:color="auto" w:fill="auto"/>
          </w:tcPr>
          <w:p w14:paraId="47D3B50B"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Արտաքին մեխանիկական ազդեցություններից էլեկտրական սարքերի պ</w:t>
            </w:r>
            <w:r w:rsidRPr="0042056D">
              <w:rPr>
                <w:rFonts w:ascii="GHEA Grapalat" w:hAnsi="GHEA Grapalat"/>
                <w:lang w:val="hy-AM"/>
              </w:rPr>
              <w:t>ահարանների</w:t>
            </w:r>
            <w:r w:rsidRPr="0042056D">
              <w:rPr>
                <w:rFonts w:ascii="GHEA Grapalat" w:hAnsi="GHEA Grapalat"/>
                <w:lang w:val="lv-LV"/>
              </w:rPr>
              <w:t xml:space="preserve"> պաշտպանության աստիճանները (KK կոդը)</w:t>
            </w:r>
          </w:p>
        </w:tc>
      </w:tr>
      <w:tr w:rsidR="006D6BC1" w:rsidRPr="0042056D" w14:paraId="5E20D50D" w14:textId="77777777" w:rsidTr="00513C4D">
        <w:tc>
          <w:tcPr>
            <w:tcW w:w="3085" w:type="dxa"/>
            <w:shd w:val="clear" w:color="auto" w:fill="auto"/>
          </w:tcPr>
          <w:p w14:paraId="536FE00D"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61037</w:t>
            </w:r>
          </w:p>
        </w:tc>
        <w:tc>
          <w:tcPr>
            <w:tcW w:w="7229" w:type="dxa"/>
            <w:shd w:val="clear" w:color="auto" w:fill="auto"/>
          </w:tcPr>
          <w:p w14:paraId="05F3340F"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Պաշտպանություն գերլարումից</w:t>
            </w:r>
          </w:p>
        </w:tc>
      </w:tr>
    </w:tbl>
    <w:p w14:paraId="2C9A3701" w14:textId="77777777" w:rsidR="006D6BC1" w:rsidRPr="0042056D" w:rsidRDefault="006D6BC1" w:rsidP="006D6BC1">
      <w:pPr>
        <w:widowControl w:val="0"/>
        <w:tabs>
          <w:tab w:val="left" w:pos="567"/>
        </w:tabs>
        <w:autoSpaceDE w:val="0"/>
        <w:autoSpaceDN w:val="0"/>
        <w:adjustRightInd w:val="0"/>
        <w:spacing w:line="276" w:lineRule="auto"/>
        <w:rPr>
          <w:rFonts w:ascii="GHEA Grapalat" w:hAnsi="GHEA Grapalat"/>
          <w:lang w:val="lv-LV"/>
        </w:rPr>
      </w:pPr>
    </w:p>
    <w:p w14:paraId="333CEEB1" w14:textId="788D46A2" w:rsidR="006D6BC1" w:rsidRDefault="006D6BC1" w:rsidP="006D6BC1">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 xml:space="preserve">3.5.2. </w:t>
      </w:r>
      <w:r w:rsidRPr="0042056D">
        <w:rPr>
          <w:rFonts w:ascii="GHEA Grapalat" w:hAnsi="GHEA Grapalat"/>
          <w:lang w:val="hy-AM"/>
        </w:rPr>
        <w:t>ԵՄ</w:t>
      </w:r>
      <w:r w:rsidRPr="0042056D">
        <w:rPr>
          <w:rFonts w:ascii="GHEA Grapalat" w:hAnsi="GHEA Grapalat"/>
          <w:lang w:val="lv-LV"/>
        </w:rPr>
        <w:t xml:space="preserve"> Խորհրդի 2014/30/ԵՄ հրահանգ անդամ պետությունների օրենքների հ</w:t>
      </w:r>
      <w:r w:rsidRPr="0042056D">
        <w:rPr>
          <w:rFonts w:ascii="GHEA Grapalat" w:hAnsi="GHEA Grapalat"/>
          <w:lang w:val="hy-AM"/>
        </w:rPr>
        <w:t>ամապատասխանության</w:t>
      </w:r>
      <w:r w:rsidRPr="0042056D">
        <w:rPr>
          <w:rFonts w:ascii="GHEA Grapalat" w:hAnsi="GHEA Grapalat"/>
          <w:lang w:val="lv-LV"/>
        </w:rPr>
        <w:t xml:space="preserve"> մասին՝</w:t>
      </w:r>
      <w:r w:rsidRPr="0042056D">
        <w:rPr>
          <w:rFonts w:ascii="GHEA Grapalat" w:hAnsi="GHEA Grapalat"/>
          <w:lang w:val="hy-AM"/>
        </w:rPr>
        <w:t xml:space="preserve"> կապված</w:t>
      </w:r>
      <w:r w:rsidRPr="0042056D">
        <w:rPr>
          <w:rFonts w:ascii="GHEA Grapalat" w:hAnsi="GHEA Grapalat"/>
          <w:lang w:val="lv-LV"/>
        </w:rPr>
        <w:t xml:space="preserve"> էլեկտրամագնիսական համատեղելիության հետ </w:t>
      </w:r>
    </w:p>
    <w:p w14:paraId="5EDBAEE8" w14:textId="77777777" w:rsidR="00C0528B" w:rsidRPr="0042056D" w:rsidRDefault="00C0528B" w:rsidP="006D6BC1">
      <w:pPr>
        <w:widowControl w:val="0"/>
        <w:tabs>
          <w:tab w:val="left" w:pos="567"/>
        </w:tabs>
        <w:autoSpaceDE w:val="0"/>
        <w:autoSpaceDN w:val="0"/>
        <w:adjustRightInd w:val="0"/>
        <w:spacing w:line="276" w:lineRule="auto"/>
        <w:jc w:val="both"/>
        <w:rPr>
          <w:rFonts w:ascii="GHEA Grapalat" w:hAnsi="GHEA Grapalat"/>
          <w:lang w:val="lv-LV"/>
        </w:rPr>
      </w:pPr>
    </w:p>
    <w:p w14:paraId="439DC129" w14:textId="77777777" w:rsidR="006D6BC1" w:rsidRPr="0042056D" w:rsidRDefault="006D6BC1" w:rsidP="006D6BC1">
      <w:pPr>
        <w:widowControl w:val="0"/>
        <w:tabs>
          <w:tab w:val="left" w:pos="567"/>
        </w:tabs>
        <w:autoSpaceDE w:val="0"/>
        <w:autoSpaceDN w:val="0"/>
        <w:adjustRightInd w:val="0"/>
        <w:spacing w:line="276" w:lineRule="auto"/>
        <w:rPr>
          <w:rFonts w:ascii="GHEA Grapalat" w:hAnsi="GHEA Grapalat"/>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229"/>
      </w:tblGrid>
      <w:tr w:rsidR="006D6BC1" w:rsidRPr="00922F6F" w14:paraId="0BC2D188" w14:textId="77777777" w:rsidTr="00513C4D">
        <w:tc>
          <w:tcPr>
            <w:tcW w:w="3085" w:type="dxa"/>
            <w:shd w:val="clear" w:color="auto" w:fill="auto"/>
          </w:tcPr>
          <w:p w14:paraId="160818F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55015:2013</w:t>
            </w:r>
          </w:p>
        </w:tc>
        <w:tc>
          <w:tcPr>
            <w:tcW w:w="7229" w:type="dxa"/>
            <w:shd w:val="clear" w:color="auto" w:fill="auto"/>
          </w:tcPr>
          <w:p w14:paraId="4FB271C1"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Էլեկտրական լուսավորության և նմանատիպ սարքերից առաջացած ռադիոմիջամտությունների պարամետրերի սահմանային արժեքները և չափման մեթոդները (CISPR 15:2013+IS1:2013+IS2:2013)</w:t>
            </w:r>
          </w:p>
        </w:tc>
      </w:tr>
      <w:tr w:rsidR="006D6BC1" w:rsidRPr="00922F6F" w14:paraId="563C0683" w14:textId="77777777" w:rsidTr="00513C4D">
        <w:tc>
          <w:tcPr>
            <w:tcW w:w="3085" w:type="dxa"/>
            <w:shd w:val="clear" w:color="auto" w:fill="auto"/>
          </w:tcPr>
          <w:p w14:paraId="4BED0EC5"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61547:2009</w:t>
            </w:r>
          </w:p>
        </w:tc>
        <w:tc>
          <w:tcPr>
            <w:tcW w:w="7229" w:type="dxa"/>
            <w:shd w:val="clear" w:color="auto" w:fill="auto"/>
          </w:tcPr>
          <w:p w14:paraId="605C7687"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Ընդհանուր նշանակության լուսավորման սարքեր. EMC դիմացկունության պահանջներ (IEC 61547:2009)</w:t>
            </w:r>
          </w:p>
        </w:tc>
      </w:tr>
      <w:tr w:rsidR="006D6BC1" w:rsidRPr="0042056D" w14:paraId="03799F25" w14:textId="77777777" w:rsidTr="00513C4D">
        <w:tc>
          <w:tcPr>
            <w:tcW w:w="3085" w:type="dxa"/>
            <w:shd w:val="clear" w:color="auto" w:fill="auto"/>
          </w:tcPr>
          <w:p w14:paraId="57D2B7E4" w14:textId="77777777" w:rsidR="006D6BC1" w:rsidRPr="0042056D" w:rsidRDefault="006D6BC1" w:rsidP="00513C4D">
            <w:pPr>
              <w:widowControl w:val="0"/>
              <w:tabs>
                <w:tab w:val="left" w:pos="567"/>
              </w:tabs>
              <w:autoSpaceDE w:val="0"/>
              <w:autoSpaceDN w:val="0"/>
              <w:adjustRightInd w:val="0"/>
              <w:spacing w:line="276" w:lineRule="auto"/>
              <w:rPr>
                <w:rFonts w:ascii="GHEA Grapalat" w:hAnsi="GHEA Grapalat"/>
                <w:lang w:val="lv-LV"/>
              </w:rPr>
            </w:pPr>
            <w:r w:rsidRPr="0042056D">
              <w:rPr>
                <w:rFonts w:ascii="GHEA Grapalat" w:hAnsi="GHEA Grapalat"/>
                <w:lang w:val="lv-LV"/>
              </w:rPr>
              <w:t>EN 301 489-1 V1.9.2.:2011 վավեր փոփոխություններով և ընդլայնումներով</w:t>
            </w:r>
          </w:p>
        </w:tc>
        <w:tc>
          <w:tcPr>
            <w:tcW w:w="7229" w:type="dxa"/>
            <w:shd w:val="clear" w:color="auto" w:fill="auto"/>
          </w:tcPr>
          <w:p w14:paraId="49E579AC" w14:textId="77777777" w:rsidR="006D6BC1" w:rsidRPr="0042056D" w:rsidRDefault="006D6BC1" w:rsidP="00513C4D">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Էլեկտրամագնիսական համատեղելիության և ռադիոհաճախականության սպեկտրի հետ կապված հարցեր: Էլեկտրամագնիսական համատեղելիության (EMS) ստանդարտ ռադիոկապի սարքերի և ծառայությունների համար: Մաս 1. Ընդհանուր տեխնիկական պահանջներ</w:t>
            </w:r>
          </w:p>
        </w:tc>
      </w:tr>
    </w:tbl>
    <w:p w14:paraId="6BDAF1E1" w14:textId="77777777" w:rsidR="006D6BC1" w:rsidRPr="0042056D" w:rsidRDefault="006D6BC1" w:rsidP="006D6BC1">
      <w:pPr>
        <w:widowControl w:val="0"/>
        <w:tabs>
          <w:tab w:val="left" w:pos="567"/>
        </w:tabs>
        <w:autoSpaceDE w:val="0"/>
        <w:autoSpaceDN w:val="0"/>
        <w:adjustRightInd w:val="0"/>
        <w:spacing w:line="276" w:lineRule="auto"/>
        <w:rPr>
          <w:rFonts w:ascii="GHEA Grapalat" w:hAnsi="GHEA Grapalat"/>
          <w:lang w:val="lv-LV"/>
        </w:rPr>
      </w:pPr>
    </w:p>
    <w:p w14:paraId="497E41B8" w14:textId="77777777" w:rsidR="006D6BC1" w:rsidRPr="0042056D" w:rsidRDefault="006D6BC1" w:rsidP="006D6BC1">
      <w:pPr>
        <w:widowControl w:val="0"/>
        <w:tabs>
          <w:tab w:val="left" w:pos="567"/>
        </w:tabs>
        <w:autoSpaceDE w:val="0"/>
        <w:autoSpaceDN w:val="0"/>
        <w:adjustRightInd w:val="0"/>
        <w:spacing w:line="276" w:lineRule="auto"/>
        <w:jc w:val="both"/>
        <w:rPr>
          <w:rFonts w:ascii="GHEA Grapalat" w:hAnsi="GHEA Grapalat"/>
          <w:lang w:val="hy-AM"/>
        </w:rPr>
      </w:pPr>
      <w:r w:rsidRPr="0042056D">
        <w:rPr>
          <w:rFonts w:ascii="GHEA Grapalat" w:hAnsi="GHEA Grapalat"/>
          <w:lang w:val="lv-LV"/>
        </w:rPr>
        <w:t>3.5.3. Խորհրդի 2003/108/ԵՄ հրահանգ՝ էլեկտրական և էլեկտրոնային սարքավորումների թափոնների վերաբերյալ</w:t>
      </w:r>
    </w:p>
    <w:p w14:paraId="0BAC08CA" w14:textId="77777777" w:rsidR="006D6BC1" w:rsidRPr="0042056D" w:rsidRDefault="006D6BC1" w:rsidP="006D6BC1">
      <w:pPr>
        <w:widowControl w:val="0"/>
        <w:tabs>
          <w:tab w:val="left" w:pos="567"/>
        </w:tabs>
        <w:autoSpaceDE w:val="0"/>
        <w:autoSpaceDN w:val="0"/>
        <w:adjustRightInd w:val="0"/>
        <w:spacing w:line="276" w:lineRule="auto"/>
        <w:jc w:val="both"/>
        <w:rPr>
          <w:rFonts w:ascii="GHEA Grapalat" w:hAnsi="GHEA Grapalat"/>
          <w:lang w:val="lv-LV"/>
        </w:rPr>
      </w:pPr>
      <w:r w:rsidRPr="0042056D">
        <w:rPr>
          <w:rFonts w:ascii="GHEA Grapalat" w:hAnsi="GHEA Grapalat"/>
          <w:lang w:val="lv-LV"/>
        </w:rPr>
        <w:t>3.5.4. Խորհրդի 2011/65/ԵՄ հրահանգ՝ էլեկտրական և էլեկտրոնային սարքերում որոշ վտանգավոր նյութերի օգտագործման սահմանափակման մասին</w:t>
      </w:r>
    </w:p>
    <w:p w14:paraId="61D9D1CC" w14:textId="77777777" w:rsidR="006D6BC1" w:rsidRDefault="006D6BC1" w:rsidP="006D6BC1">
      <w:pPr>
        <w:widowControl w:val="0"/>
        <w:tabs>
          <w:tab w:val="left" w:pos="567"/>
        </w:tabs>
        <w:autoSpaceDE w:val="0"/>
        <w:autoSpaceDN w:val="0"/>
        <w:adjustRightInd w:val="0"/>
        <w:spacing w:line="276" w:lineRule="auto"/>
        <w:jc w:val="both"/>
        <w:rPr>
          <w:rFonts w:ascii="GHEA Grapalat" w:hAnsi="GHEA Grapalat"/>
          <w:lang w:val="lv-LV"/>
        </w:rPr>
      </w:pPr>
    </w:p>
    <w:p w14:paraId="7C526396" w14:textId="77777777" w:rsidR="006D6BC1" w:rsidRPr="0042056D" w:rsidRDefault="006D6BC1" w:rsidP="006D6BC1">
      <w:pPr>
        <w:widowControl w:val="0"/>
        <w:tabs>
          <w:tab w:val="left" w:pos="567"/>
        </w:tabs>
        <w:autoSpaceDE w:val="0"/>
        <w:autoSpaceDN w:val="0"/>
        <w:adjustRightInd w:val="0"/>
        <w:spacing w:line="276" w:lineRule="auto"/>
        <w:jc w:val="center"/>
        <w:rPr>
          <w:rFonts w:ascii="GHEA Grapalat" w:hAnsi="GHEA Grapalat"/>
          <w:b/>
          <w:lang w:val="hy-AM"/>
        </w:rPr>
      </w:pPr>
      <w:r w:rsidRPr="0042056D">
        <w:rPr>
          <w:rFonts w:ascii="GHEA Grapalat" w:hAnsi="GHEA Grapalat"/>
          <w:b/>
          <w:lang w:val="hy-AM"/>
        </w:rPr>
        <w:t>Կառավարման սենյակ</w:t>
      </w:r>
    </w:p>
    <w:p w14:paraId="7FC36195" w14:textId="77777777" w:rsidR="006D6BC1" w:rsidRPr="0042056D" w:rsidRDefault="006D6BC1" w:rsidP="006D6BC1">
      <w:pPr>
        <w:pStyle w:val="ListParagraph"/>
        <w:ind w:left="0"/>
        <w:jc w:val="both"/>
        <w:rPr>
          <w:rFonts w:ascii="Sylfaen" w:hAnsi="Sylfaen"/>
          <w:color w:val="000000" w:themeColor="text1"/>
          <w:lang w:val="hy-AM"/>
        </w:rPr>
      </w:pPr>
    </w:p>
    <w:tbl>
      <w:tblPr>
        <w:tblStyle w:val="TableGrid"/>
        <w:tblW w:w="10095" w:type="dxa"/>
        <w:tblInd w:w="250" w:type="dxa"/>
        <w:tblLook w:val="04A0" w:firstRow="1" w:lastRow="0" w:firstColumn="1" w:lastColumn="0" w:noHBand="0" w:noVBand="1"/>
      </w:tblPr>
      <w:tblGrid>
        <w:gridCol w:w="2285"/>
        <w:gridCol w:w="6393"/>
        <w:gridCol w:w="1417"/>
      </w:tblGrid>
      <w:tr w:rsidR="006D6BC1" w:rsidRPr="003754D1" w14:paraId="3E4A7772" w14:textId="77777777" w:rsidTr="00513C4D">
        <w:trPr>
          <w:trHeight w:val="576"/>
        </w:trPr>
        <w:tc>
          <w:tcPr>
            <w:tcW w:w="1548" w:type="dxa"/>
          </w:tcPr>
          <w:p w14:paraId="05838725"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Աշխատանքային սեղան</w:t>
            </w:r>
          </w:p>
        </w:tc>
        <w:tc>
          <w:tcPr>
            <w:tcW w:w="7042" w:type="dxa"/>
          </w:tcPr>
          <w:p w14:paraId="21E44D37" w14:textId="77777777" w:rsidR="006D6BC1" w:rsidRPr="003754D1" w:rsidRDefault="006D6BC1" w:rsidP="00513C4D">
            <w:pPr>
              <w:ind w:left="-74" w:firstLine="74"/>
              <w:jc w:val="both"/>
              <w:rPr>
                <w:rFonts w:ascii="GHEA Grapalat" w:hAnsi="GHEA Grapalat"/>
                <w:color w:val="000000" w:themeColor="text1"/>
                <w:lang w:val="hy-AM"/>
              </w:rPr>
            </w:pPr>
            <w:r w:rsidRPr="003754D1">
              <w:rPr>
                <w:rFonts w:ascii="GHEA Grapalat" w:hAnsi="GHEA Grapalat"/>
                <w:color w:val="000000" w:themeColor="text1"/>
                <w:lang w:val="hy-AM"/>
              </w:rPr>
              <w:t>Նյութը՝ մետաղական</w:t>
            </w:r>
          </w:p>
          <w:p w14:paraId="4E73085A"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Բարձրությունը կարգավորվող /բարձրացվող, իջեցվող/ էլեկտրական </w:t>
            </w:r>
          </w:p>
          <w:p w14:paraId="2E14489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չափը՝ /տե՛ս Նկար 1/,  ձևը՝ համաձայնեցնել  «Երքաղլույս» ՓԲ ընկերության հետ </w:t>
            </w:r>
          </w:p>
          <w:p w14:paraId="5B310E1C"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tc>
        <w:tc>
          <w:tcPr>
            <w:tcW w:w="1505" w:type="dxa"/>
          </w:tcPr>
          <w:p w14:paraId="03F738CB"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0FD23D47" w14:textId="77777777" w:rsidTr="006C4E8B">
        <w:trPr>
          <w:trHeight w:val="359"/>
        </w:trPr>
        <w:tc>
          <w:tcPr>
            <w:tcW w:w="1548" w:type="dxa"/>
            <w:tcBorders>
              <w:bottom w:val="single" w:sz="4" w:space="0" w:color="auto"/>
            </w:tcBorders>
          </w:tcPr>
          <w:p w14:paraId="49D536FE" w14:textId="77777777" w:rsidR="006D6BC1" w:rsidRPr="003754D1" w:rsidRDefault="006D6BC1" w:rsidP="00513C4D">
            <w:pPr>
              <w:rPr>
                <w:rFonts w:ascii="GHEA Grapalat" w:hAnsi="GHEA Grapalat"/>
                <w:b/>
                <w:bCs/>
                <w:color w:val="000000" w:themeColor="text1"/>
                <w:lang w:val="hy-AM"/>
              </w:rPr>
            </w:pPr>
            <w:r w:rsidRPr="003754D1">
              <w:rPr>
                <w:rFonts w:ascii="GHEA Grapalat" w:hAnsi="GHEA Grapalat"/>
                <w:b/>
                <w:bCs/>
                <w:color w:val="000000" w:themeColor="text1"/>
                <w:lang w:val="hy-AM"/>
              </w:rPr>
              <w:t>Հանգստի բազմոց</w:t>
            </w:r>
          </w:p>
        </w:tc>
        <w:tc>
          <w:tcPr>
            <w:tcW w:w="7042" w:type="dxa"/>
          </w:tcPr>
          <w:p w14:paraId="13AB7B4E"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Երեսպատումը՝</w:t>
            </w:r>
            <w:r w:rsidRPr="003754D1">
              <w:rPr>
                <w:rFonts w:ascii="Calibri" w:hAnsi="Calibri" w:cs="Calibri"/>
                <w:color w:val="000000" w:themeColor="text1"/>
                <w:lang w:val="hy-AM"/>
              </w:rPr>
              <w:t> </w:t>
            </w:r>
            <w:r w:rsidRPr="003754D1">
              <w:rPr>
                <w:rFonts w:ascii="GHEA Grapalat" w:hAnsi="GHEA Grapalat" w:cs="GHEA Grapalat"/>
                <w:color w:val="000000" w:themeColor="text1"/>
                <w:lang w:val="hy-AM"/>
              </w:rPr>
              <w:t>ինտեսիվ</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օգտագործման</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համար</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նախատեսված</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կտոր</w:t>
            </w:r>
          </w:p>
          <w:p w14:paraId="34A6085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Չափը /տե՛ս Նկար 2/, ձևը՝ համաձայնեցնել «Երքաղլույս» ՓԲ ընկերության հետ </w:t>
            </w:r>
          </w:p>
          <w:p w14:paraId="609A1957" w14:textId="77777777" w:rsidR="006D6BC1" w:rsidRPr="003754D1" w:rsidRDefault="006D6BC1" w:rsidP="00513C4D">
            <w:pPr>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tc>
        <w:tc>
          <w:tcPr>
            <w:tcW w:w="1505" w:type="dxa"/>
          </w:tcPr>
          <w:p w14:paraId="12CAF97F"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623645AE" w14:textId="77777777" w:rsidTr="006C4E8B">
        <w:trPr>
          <w:trHeight w:val="549"/>
        </w:trPr>
        <w:tc>
          <w:tcPr>
            <w:tcW w:w="1548" w:type="dxa"/>
            <w:tcBorders>
              <w:top w:val="single" w:sz="4" w:space="0" w:color="auto"/>
              <w:left w:val="single" w:sz="4" w:space="0" w:color="auto"/>
              <w:bottom w:val="single" w:sz="4" w:space="0" w:color="auto"/>
              <w:right w:val="single" w:sz="4" w:space="0" w:color="auto"/>
            </w:tcBorders>
          </w:tcPr>
          <w:p w14:paraId="0F8592DB"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Ղեկավարի բազկաթոռ</w:t>
            </w:r>
          </w:p>
        </w:tc>
        <w:tc>
          <w:tcPr>
            <w:tcW w:w="7042" w:type="dxa"/>
            <w:tcBorders>
              <w:left w:val="single" w:sz="4" w:space="0" w:color="auto"/>
            </w:tcBorders>
          </w:tcPr>
          <w:p w14:paraId="125F88AB"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Հոլովակավոր 5 թևանի, երկաթյա խաչուկով, երեսպատված փայտով: Արմնկակալները՝ բնական փայտե:</w:t>
            </w:r>
          </w:p>
          <w:p w14:paraId="760AC8EE"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Երեսպատումը՝</w:t>
            </w:r>
            <w:r w:rsidRPr="003754D1">
              <w:rPr>
                <w:rFonts w:ascii="Calibri" w:hAnsi="Calibri" w:cs="Calibri"/>
                <w:color w:val="000000" w:themeColor="text1"/>
                <w:lang w:val="hy-AM"/>
              </w:rPr>
              <w:t> </w:t>
            </w:r>
            <w:r w:rsidRPr="003754D1">
              <w:rPr>
                <w:rFonts w:ascii="GHEA Grapalat" w:hAnsi="GHEA Grapalat" w:cs="GHEA Grapalat"/>
                <w:color w:val="000000" w:themeColor="text1"/>
                <w:lang w:val="hy-AM"/>
              </w:rPr>
              <w:t>ինտեսիվ</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օգտագործման</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համար</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նախատեսված</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կտոր</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Նստատեղը</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և</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թիկնակը</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բարձր</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խտության՝</w:t>
            </w:r>
            <w:r w:rsidRPr="003754D1">
              <w:rPr>
                <w:rFonts w:ascii="GHEA Grapalat" w:hAnsi="GHEA Grapalat"/>
                <w:color w:val="000000" w:themeColor="text1"/>
                <w:lang w:val="hy-AM"/>
              </w:rPr>
              <w:t xml:space="preserve"> 10-12 </w:t>
            </w:r>
            <w:r w:rsidRPr="003754D1">
              <w:rPr>
                <w:rFonts w:ascii="GHEA Grapalat" w:hAnsi="GHEA Grapalat" w:cs="GHEA Grapalat"/>
                <w:color w:val="000000" w:themeColor="text1"/>
                <w:lang w:val="hy-AM"/>
              </w:rPr>
              <w:t>սմ</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սպունգով</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Նստատեղի</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չափսերը՝</w:t>
            </w:r>
            <w:r w:rsidRPr="003754D1">
              <w:rPr>
                <w:rFonts w:ascii="GHEA Grapalat" w:hAnsi="GHEA Grapalat"/>
                <w:color w:val="000000" w:themeColor="text1"/>
                <w:lang w:val="hy-AM"/>
              </w:rPr>
              <w:t xml:space="preserve"> </w:t>
            </w:r>
          </w:p>
          <w:p w14:paraId="16CB573D"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54-60*50-55սմ, թիկնակի լայնությունը 50-55 սմ., նստատեղից թիկնակի վերին մասը՝ 75-80 սմ: Նստատեղը և թիկնակը մեկ ընդհանուր 2-2,2սմ հաստության ֆներայով: Գլխի հատվածը պաստառապատված, թիկնակից առանձին: Թիկնակը՝ փոռիկավոր տեսքով պաստառապատված:</w:t>
            </w:r>
          </w:p>
          <w:p w14:paraId="11DE6D8B"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 xml:space="preserve">Քաշը՝ 18-24 կգ: </w:t>
            </w:r>
          </w:p>
          <w:p w14:paraId="1D1D31AF"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lastRenderedPageBreak/>
              <w:t>Աթոռը՝ հավաքված վիճակում:</w:t>
            </w:r>
            <w:r w:rsidRPr="003754D1">
              <w:rPr>
                <w:rFonts w:ascii="GHEA Grapalat" w:hAnsi="GHEA Grapalat"/>
                <w:color w:val="000000" w:themeColor="text1"/>
                <w:lang w:val="hy-AM"/>
              </w:rPr>
              <w:br/>
              <w:t>Ճոճվելու մեխանիզմը՝ աշխատանքային դիրքերում կարգավորելու հնարավորությամբ</w:t>
            </w:r>
            <w:r w:rsidRPr="003754D1">
              <w:rPr>
                <w:rFonts w:ascii="GHEA Grapalat" w:hAnsi="GHEA Grapalat"/>
                <w:color w:val="000000" w:themeColor="text1"/>
                <w:lang w:val="hy-AM"/>
              </w:rPr>
              <w:br/>
              <w:t>Բարձրության կարգավորիչ՝</w:t>
            </w:r>
            <w:r w:rsidRPr="003754D1">
              <w:rPr>
                <w:rFonts w:ascii="Calibri" w:hAnsi="Calibri" w:cs="Calibri"/>
                <w:color w:val="000000" w:themeColor="text1"/>
                <w:lang w:val="hy-AM"/>
              </w:rPr>
              <w:t> </w:t>
            </w:r>
            <w:r w:rsidRPr="003754D1">
              <w:rPr>
                <w:rFonts w:ascii="GHEA Grapalat" w:hAnsi="GHEA Grapalat" w:cs="GHEA Grapalat"/>
                <w:color w:val="000000" w:themeColor="text1"/>
                <w:lang w:val="hy-AM"/>
              </w:rPr>
              <w:t>գազլիֆտ</w:t>
            </w:r>
            <w:r w:rsidRPr="003754D1">
              <w:rPr>
                <w:rFonts w:ascii="GHEA Grapalat" w:hAnsi="GHEA Grapalat"/>
                <w:color w:val="000000" w:themeColor="text1"/>
                <w:lang w:val="hy-AM"/>
              </w:rPr>
              <w:br/>
            </w:r>
            <w:r w:rsidRPr="003754D1">
              <w:rPr>
                <w:rFonts w:ascii="GHEA Grapalat" w:hAnsi="GHEA Grapalat" w:cs="GHEA Grapalat"/>
                <w:color w:val="000000" w:themeColor="text1"/>
                <w:lang w:val="hy-AM"/>
              </w:rPr>
              <w:t>Անիվ՝</w:t>
            </w:r>
            <w:r w:rsidRPr="003754D1">
              <w:rPr>
                <w:rFonts w:ascii="Calibri" w:hAnsi="Calibri" w:cs="Calibri"/>
                <w:color w:val="000000" w:themeColor="text1"/>
                <w:lang w:val="hy-AM"/>
              </w:rPr>
              <w:t> </w:t>
            </w:r>
            <w:r w:rsidRPr="003754D1">
              <w:rPr>
                <w:rFonts w:ascii="GHEA Grapalat" w:hAnsi="GHEA Grapalat" w:cs="GHEA Grapalat"/>
                <w:color w:val="000000" w:themeColor="text1"/>
                <w:lang w:val="hy-AM"/>
              </w:rPr>
              <w:t>պոլիուրիտանային</w:t>
            </w:r>
            <w:r w:rsidRPr="003754D1">
              <w:rPr>
                <w:rFonts w:ascii="GHEA Grapalat" w:hAnsi="GHEA Grapalat"/>
                <w:color w:val="000000" w:themeColor="text1"/>
                <w:lang w:val="hy-AM"/>
              </w:rPr>
              <w:br/>
            </w:r>
            <w:r w:rsidRPr="003754D1">
              <w:rPr>
                <w:rFonts w:ascii="GHEA Grapalat" w:hAnsi="GHEA Grapalat" w:cs="GHEA Grapalat"/>
                <w:color w:val="000000" w:themeColor="text1"/>
                <w:lang w:val="hy-AM"/>
              </w:rPr>
              <w:t>Քաշի</w:t>
            </w:r>
            <w:r w:rsidRPr="003754D1">
              <w:rPr>
                <w:rFonts w:ascii="GHEA Grapalat" w:hAnsi="GHEA Grapalat"/>
                <w:color w:val="000000" w:themeColor="text1"/>
                <w:lang w:val="hy-AM"/>
              </w:rPr>
              <w:t xml:space="preserve"> </w:t>
            </w:r>
            <w:r w:rsidRPr="003754D1">
              <w:rPr>
                <w:rFonts w:ascii="GHEA Grapalat" w:hAnsi="GHEA Grapalat" w:cs="GHEA Grapalat"/>
                <w:color w:val="000000" w:themeColor="text1"/>
                <w:lang w:val="hy-AM"/>
              </w:rPr>
              <w:t>սահմանափակում՝</w:t>
            </w:r>
            <w:r w:rsidRPr="003754D1">
              <w:rPr>
                <w:rFonts w:ascii="Calibri" w:hAnsi="Calibri" w:cs="Calibri"/>
                <w:color w:val="000000" w:themeColor="text1"/>
                <w:lang w:val="hy-AM"/>
              </w:rPr>
              <w:t> </w:t>
            </w:r>
            <w:r w:rsidRPr="003754D1">
              <w:rPr>
                <w:rFonts w:ascii="GHEA Grapalat" w:hAnsi="GHEA Grapalat" w:cs="GHEA Grapalat"/>
                <w:color w:val="000000" w:themeColor="text1"/>
                <w:lang w:val="hy-AM"/>
              </w:rPr>
              <w:t>առնվազն</w:t>
            </w:r>
            <w:r w:rsidRPr="003754D1">
              <w:rPr>
                <w:rFonts w:ascii="GHEA Grapalat" w:hAnsi="GHEA Grapalat"/>
                <w:color w:val="000000" w:themeColor="text1"/>
                <w:lang w:val="hy-AM"/>
              </w:rPr>
              <w:t xml:space="preserve"> 160</w:t>
            </w:r>
            <w:r w:rsidRPr="003754D1">
              <w:rPr>
                <w:rFonts w:ascii="GHEA Grapalat" w:hAnsi="GHEA Grapalat" w:cs="GHEA Grapalat"/>
                <w:color w:val="000000" w:themeColor="text1"/>
                <w:lang w:val="hy-AM"/>
              </w:rPr>
              <w:t>կգ</w:t>
            </w:r>
          </w:p>
          <w:p w14:paraId="7454FC7F" w14:textId="77777777" w:rsidR="006D6BC1" w:rsidRPr="003754D1" w:rsidRDefault="006D6BC1" w:rsidP="00513C4D">
            <w:pPr>
              <w:rPr>
                <w:rFonts w:ascii="GHEA Grapalat" w:hAnsi="GHEA Grapalat"/>
                <w:b/>
                <w:color w:val="000000" w:themeColor="text1"/>
                <w:lang w:val="hy-AM"/>
              </w:rPr>
            </w:pPr>
            <w:r w:rsidRPr="003754D1">
              <w:rPr>
                <w:rFonts w:ascii="GHEA Grapalat" w:hAnsi="GHEA Grapalat"/>
                <w:color w:val="000000" w:themeColor="text1"/>
                <w:lang w:val="hy-AM"/>
              </w:rPr>
              <w:t xml:space="preserve"> </w:t>
            </w:r>
            <w:r w:rsidRPr="003754D1">
              <w:rPr>
                <w:rFonts w:ascii="GHEA Grapalat" w:hAnsi="GHEA Grapalat"/>
                <w:b/>
                <w:color w:val="000000" w:themeColor="text1"/>
                <w:lang w:val="hy-AM"/>
              </w:rPr>
              <w:t>առնվազն 1 տարվա երաշխիք</w:t>
            </w:r>
          </w:p>
          <w:p w14:paraId="0407C54B" w14:textId="77777777" w:rsidR="00220585" w:rsidRPr="003754D1" w:rsidRDefault="00220585" w:rsidP="00513C4D">
            <w:pPr>
              <w:rPr>
                <w:rFonts w:ascii="GHEA Grapalat" w:hAnsi="GHEA Grapalat"/>
                <w:b/>
                <w:color w:val="000000" w:themeColor="text1"/>
                <w:lang w:val="hy-AM"/>
              </w:rPr>
            </w:pPr>
          </w:p>
        </w:tc>
        <w:tc>
          <w:tcPr>
            <w:tcW w:w="1505" w:type="dxa"/>
          </w:tcPr>
          <w:p w14:paraId="392882FF"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lastRenderedPageBreak/>
              <w:t xml:space="preserve"> հատ</w:t>
            </w:r>
          </w:p>
        </w:tc>
      </w:tr>
      <w:tr w:rsidR="006D6BC1" w:rsidRPr="003754D1" w14:paraId="1E3A7EC3" w14:textId="77777777" w:rsidTr="006C4E8B">
        <w:trPr>
          <w:trHeight w:val="621"/>
        </w:trPr>
        <w:tc>
          <w:tcPr>
            <w:tcW w:w="1548" w:type="dxa"/>
            <w:tcBorders>
              <w:top w:val="single" w:sz="4" w:space="0" w:color="auto"/>
            </w:tcBorders>
          </w:tcPr>
          <w:p w14:paraId="571C0445"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lastRenderedPageBreak/>
              <w:t>Դուռ</w:t>
            </w:r>
          </w:p>
        </w:tc>
        <w:tc>
          <w:tcPr>
            <w:tcW w:w="7042" w:type="dxa"/>
          </w:tcPr>
          <w:p w14:paraId="68DC9FA9"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Երկաթյա, երկշերտ, հակավանդալ, հակահրդհային, ձայնա և ջերմամեկուսիչ, կոդով և չիպով /չիպերի քանակը՝ 15 հատ/</w:t>
            </w:r>
          </w:p>
          <w:p w14:paraId="72E5F301"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բարձրորակ կցամասեր,</w:t>
            </w:r>
          </w:p>
          <w:p w14:paraId="7AA85AAE"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Բարձրություն 215 սմ </w:t>
            </w:r>
          </w:p>
          <w:p w14:paraId="27ABC604"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լայնություն 81 սմ</w:t>
            </w:r>
          </w:p>
          <w:p w14:paraId="03D84439"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հաստություն՝ 90 մմ-ից 100 մմ </w:t>
            </w:r>
          </w:p>
          <w:p w14:paraId="1ABDFE19"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Դուռը ենթակա է տեղադրման կարգավորումների հետ միասին</w:t>
            </w:r>
          </w:p>
          <w:p w14:paraId="7B67948F"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Կողպեքը 4-րդ դասի</w:t>
            </w:r>
          </w:p>
          <w:p w14:paraId="05C9D230" w14:textId="77777777" w:rsidR="00220585" w:rsidRPr="003754D1" w:rsidRDefault="00220585" w:rsidP="00513C4D">
            <w:pPr>
              <w:jc w:val="both"/>
              <w:rPr>
                <w:rFonts w:ascii="GHEA Grapalat" w:hAnsi="GHEA Grapalat"/>
                <w:color w:val="000000" w:themeColor="text1"/>
                <w:lang w:val="hy-AM"/>
              </w:rPr>
            </w:pPr>
          </w:p>
        </w:tc>
        <w:tc>
          <w:tcPr>
            <w:tcW w:w="1505" w:type="dxa"/>
          </w:tcPr>
          <w:p w14:paraId="2A912B65"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 </w:t>
            </w:r>
          </w:p>
        </w:tc>
      </w:tr>
      <w:tr w:rsidR="006D6BC1" w:rsidRPr="003754D1" w14:paraId="08E175D7" w14:textId="77777777" w:rsidTr="00513C4D">
        <w:trPr>
          <w:trHeight w:val="549"/>
        </w:trPr>
        <w:tc>
          <w:tcPr>
            <w:tcW w:w="1548" w:type="dxa"/>
          </w:tcPr>
          <w:p w14:paraId="451DB3BD"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Տպիչ</w:t>
            </w:r>
          </w:p>
        </w:tc>
        <w:tc>
          <w:tcPr>
            <w:tcW w:w="7042" w:type="dxa"/>
          </w:tcPr>
          <w:p w14:paraId="1F853CA5"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Տեսակ - Գունավոր լազերային</w:t>
            </w:r>
            <w:r w:rsidRPr="003754D1">
              <w:rPr>
                <w:rFonts w:ascii="GHEA Grapalat" w:hAnsi="GHEA Grapalat"/>
                <w:color w:val="000000" w:themeColor="text1"/>
                <w:lang w:val="hy-AM"/>
              </w:rPr>
              <w:br/>
              <w:t>Ֆունկցիոնալություն - Տպիչ, սկաներ, պատճենահան, ֆաքս</w:t>
            </w:r>
            <w:r w:rsidRPr="003754D1">
              <w:rPr>
                <w:rFonts w:ascii="GHEA Grapalat" w:hAnsi="GHEA Grapalat"/>
                <w:color w:val="000000" w:themeColor="text1"/>
                <w:lang w:val="hy-AM"/>
              </w:rPr>
              <w:br/>
              <w:t>Պատճենահանման չափս - A4</w:t>
            </w:r>
            <w:r w:rsidRPr="003754D1">
              <w:rPr>
                <w:rFonts w:ascii="GHEA Grapalat" w:hAnsi="GHEA Grapalat"/>
                <w:color w:val="000000" w:themeColor="text1"/>
                <w:lang w:val="hy-AM"/>
              </w:rPr>
              <w:br/>
              <w:t>Պատճենահանման/տպման արագություն – առնվազն 21 էջ րոպեում</w:t>
            </w:r>
            <w:r w:rsidRPr="003754D1">
              <w:rPr>
                <w:rFonts w:ascii="GHEA Grapalat" w:hAnsi="GHEA Grapalat"/>
                <w:color w:val="000000" w:themeColor="text1"/>
                <w:lang w:val="hy-AM"/>
              </w:rPr>
              <w:br/>
              <w:t>Երկկողմանի տպագրություն - Այո</w:t>
            </w:r>
            <w:r w:rsidRPr="003754D1">
              <w:rPr>
                <w:rFonts w:ascii="GHEA Grapalat" w:hAnsi="GHEA Grapalat"/>
                <w:color w:val="000000" w:themeColor="text1"/>
                <w:lang w:val="hy-AM"/>
              </w:rPr>
              <w:br/>
              <w:t>Ավտոմատ փաստաթղթի սնուցում (ADF) - Այո</w:t>
            </w:r>
            <w:r w:rsidRPr="003754D1">
              <w:rPr>
                <w:rFonts w:ascii="GHEA Grapalat" w:hAnsi="GHEA Grapalat"/>
                <w:color w:val="000000" w:themeColor="text1"/>
                <w:lang w:val="hy-AM"/>
              </w:rPr>
              <w:br/>
              <w:t>Ցանցային - Այո</w:t>
            </w:r>
            <w:r w:rsidRPr="003754D1">
              <w:rPr>
                <w:rFonts w:ascii="GHEA Grapalat" w:hAnsi="GHEA Grapalat"/>
                <w:color w:val="000000" w:themeColor="text1"/>
                <w:lang w:val="hy-AM"/>
              </w:rPr>
              <w:br/>
              <w:t>Wi-Fi - Այո</w:t>
            </w:r>
            <w:r w:rsidRPr="003754D1">
              <w:rPr>
                <w:rFonts w:ascii="GHEA Grapalat" w:hAnsi="GHEA Grapalat"/>
                <w:color w:val="000000" w:themeColor="text1"/>
                <w:lang w:val="hy-AM"/>
              </w:rPr>
              <w:br/>
              <w:t>Օպ. Հիշողություն – առնվազն 1ԳԲ</w:t>
            </w:r>
            <w:r w:rsidRPr="003754D1">
              <w:rPr>
                <w:rFonts w:ascii="GHEA Grapalat" w:hAnsi="GHEA Grapalat"/>
                <w:color w:val="000000" w:themeColor="text1"/>
                <w:lang w:val="hy-AM"/>
              </w:rPr>
              <w:br/>
              <w:t>Միակցման տեսակ - USB 2.0 Hi-speed</w:t>
            </w:r>
            <w:r w:rsidRPr="003754D1">
              <w:rPr>
                <w:rFonts w:ascii="GHEA Grapalat" w:hAnsi="GHEA Grapalat"/>
                <w:color w:val="000000" w:themeColor="text1"/>
                <w:lang w:val="hy-AM"/>
              </w:rPr>
              <w:br/>
              <w:t xml:space="preserve">Քարտրիջ/ Տոներ - Cartridge 067, վերալիցքավորման հնարավորությամբ </w:t>
            </w:r>
          </w:p>
          <w:p w14:paraId="4FBB3F0A" w14:textId="77777777" w:rsidR="006D6BC1" w:rsidRPr="003754D1" w:rsidRDefault="006D6BC1" w:rsidP="00513C4D">
            <w:pPr>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p w14:paraId="55743765" w14:textId="77777777" w:rsidR="00220585" w:rsidRPr="003754D1" w:rsidRDefault="00220585" w:rsidP="00513C4D">
            <w:pPr>
              <w:rPr>
                <w:rFonts w:ascii="GHEA Grapalat" w:hAnsi="GHEA Grapalat"/>
                <w:b/>
                <w:color w:val="000000" w:themeColor="text1"/>
                <w:lang w:val="hy-AM"/>
              </w:rPr>
            </w:pPr>
          </w:p>
        </w:tc>
        <w:tc>
          <w:tcPr>
            <w:tcW w:w="1505" w:type="dxa"/>
          </w:tcPr>
          <w:p w14:paraId="667DF308"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103A4F87" w14:textId="77777777" w:rsidTr="00513C4D">
        <w:trPr>
          <w:trHeight w:val="621"/>
        </w:trPr>
        <w:tc>
          <w:tcPr>
            <w:tcW w:w="1548" w:type="dxa"/>
          </w:tcPr>
          <w:p w14:paraId="4C727D37"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Քաղաքային հեռախոս</w:t>
            </w:r>
          </w:p>
        </w:tc>
        <w:tc>
          <w:tcPr>
            <w:tcW w:w="7042" w:type="dxa"/>
          </w:tcPr>
          <w:p w14:paraId="5F3A8517"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IP, ձայնագրման հնարավորությամբ, տվյալները համակարգչի վրա արտացոլող համակարգով, բարձրախոսով, VOIP ակտիվացում համակարգի վրա, PoE հնարավորոթյամբ, զանգերի վերահասցեավորման և կոնֆերանս զանգի հնարավորությամբ, </w:t>
            </w:r>
            <w:r w:rsidRPr="003754D1">
              <w:rPr>
                <w:rFonts w:ascii="GHEA Grapalat" w:hAnsi="GHEA Grapalat"/>
                <w:b/>
                <w:color w:val="000000" w:themeColor="text1"/>
                <w:lang w:val="hy-AM"/>
              </w:rPr>
              <w:t>առնվազն 1 տարվա երաշխիք</w:t>
            </w:r>
          </w:p>
        </w:tc>
        <w:tc>
          <w:tcPr>
            <w:tcW w:w="1505" w:type="dxa"/>
          </w:tcPr>
          <w:p w14:paraId="6310A296"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523DE2B6" w14:textId="77777777" w:rsidTr="00513C4D">
        <w:trPr>
          <w:trHeight w:val="269"/>
        </w:trPr>
        <w:tc>
          <w:tcPr>
            <w:tcW w:w="1548" w:type="dxa"/>
          </w:tcPr>
          <w:p w14:paraId="2809AB43"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Կառավարման կենտրոնի Համակարգիչ</w:t>
            </w:r>
          </w:p>
        </w:tc>
        <w:tc>
          <w:tcPr>
            <w:tcW w:w="7042" w:type="dxa"/>
          </w:tcPr>
          <w:p w14:paraId="15FBEC2E"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Պրոցեսոր՝ Intel Core i7, Միջուկների քանակ՝ 6, Պրոցեսորի սերունդը՝  առնվազն 11-րդ , Պրոցեսորի cache հիշողություն՝ առնվազն 12MB, Տակտային հաճախականություն՝ առնվազն 2.6ԳՀց, Առավելագույն տակտային հաճախականություն՝ 4.4ԳՀց, Մայրական սալիկ, Օպերատիվ հիշողութ.՝ առնվազն 8GB, Հիշողության սերունդ՝</w:t>
            </w:r>
            <w:r w:rsidRPr="003754D1">
              <w:rPr>
                <w:rFonts w:ascii="GHEA Grapalat" w:hAnsi="GHEA Grapalat"/>
                <w:color w:val="000000" w:themeColor="text1"/>
                <w:lang w:val="hy-AM"/>
              </w:rPr>
              <w:tab/>
              <w:t xml:space="preserve">DDR4, Հիշողության </w:t>
            </w:r>
            <w:r w:rsidRPr="003754D1">
              <w:rPr>
                <w:rFonts w:ascii="GHEA Grapalat" w:hAnsi="GHEA Grapalat"/>
                <w:color w:val="000000" w:themeColor="text1"/>
                <w:lang w:val="hy-AM"/>
              </w:rPr>
              <w:lastRenderedPageBreak/>
              <w:t xml:space="preserve">հաճախականություն՝ առնվազն 3000MHz, SSD կուտակիչ՝ առնվազն 512GB, SSD կուտակիչի առանձնահատկություն՝ SATA III, Տեսաքարտ, Տեսաքարտի օպերատիվ հիշողություն առնվազն 8GB, Տեսաքարտի կոմունիկացիոն ելքեր՝ առնվազն 2 HDMI, համակարգչային սնուցման բլոկ՝ 1000-1200W, համակարգչային արկղ վերոնշված սարքավորումների համար: </w:t>
            </w:r>
          </w:p>
          <w:p w14:paraId="7CA05515"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p w14:paraId="2DED058F" w14:textId="77777777" w:rsidR="006D6BC1" w:rsidRPr="003754D1" w:rsidRDefault="006D6BC1" w:rsidP="00513C4D">
            <w:pPr>
              <w:jc w:val="both"/>
              <w:rPr>
                <w:rFonts w:ascii="GHEA Grapalat" w:hAnsi="GHEA Grapalat"/>
                <w:color w:val="000000" w:themeColor="text1"/>
                <w:lang w:val="hy-AM"/>
              </w:rPr>
            </w:pPr>
          </w:p>
        </w:tc>
        <w:tc>
          <w:tcPr>
            <w:tcW w:w="1505" w:type="dxa"/>
          </w:tcPr>
          <w:p w14:paraId="78FB0D65" w14:textId="77777777" w:rsidR="006D6BC1" w:rsidRPr="003754D1" w:rsidRDefault="006D6BC1" w:rsidP="00513C4D">
            <w:pPr>
              <w:jc w:val="both"/>
              <w:rPr>
                <w:rFonts w:ascii="GHEA Grapalat" w:hAnsi="GHEA Grapalat"/>
                <w:color w:val="000000" w:themeColor="text1"/>
              </w:rPr>
            </w:pPr>
            <w:r w:rsidRPr="003754D1">
              <w:rPr>
                <w:rFonts w:ascii="GHEA Grapalat" w:hAnsi="GHEA Grapalat"/>
                <w:color w:val="000000" w:themeColor="text1"/>
              </w:rPr>
              <w:lastRenderedPageBreak/>
              <w:t xml:space="preserve"> </w:t>
            </w:r>
            <w:r w:rsidRPr="003754D1">
              <w:rPr>
                <w:rFonts w:ascii="GHEA Grapalat" w:hAnsi="GHEA Grapalat"/>
                <w:color w:val="000000" w:themeColor="text1"/>
                <w:lang w:val="hy-AM"/>
              </w:rPr>
              <w:t>հատ</w:t>
            </w:r>
          </w:p>
        </w:tc>
      </w:tr>
      <w:tr w:rsidR="006D6BC1" w:rsidRPr="003754D1" w14:paraId="525E2B3B" w14:textId="77777777" w:rsidTr="00513C4D">
        <w:trPr>
          <w:trHeight w:val="621"/>
        </w:trPr>
        <w:tc>
          <w:tcPr>
            <w:tcW w:w="1548" w:type="dxa"/>
          </w:tcPr>
          <w:p w14:paraId="2B2F463F"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lastRenderedPageBreak/>
              <w:t>Համակարգչային մոնիտոր</w:t>
            </w:r>
          </w:p>
        </w:tc>
        <w:tc>
          <w:tcPr>
            <w:tcW w:w="7042" w:type="dxa"/>
          </w:tcPr>
          <w:p w14:paraId="4FA6A877"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Տեսակը՝ CURVED-DISPLAY, Անկյունագիծ՝ 49", Անկյունագիծ(սմ) 124.46 սմ, Մատրիցայի տեսակ՝ VA, Կետայնություն</w:t>
            </w:r>
            <w:r w:rsidRPr="003754D1">
              <w:rPr>
                <w:rFonts w:ascii="GHEA Grapalat" w:hAnsi="GHEA Grapalat"/>
                <w:color w:val="000000" w:themeColor="text1"/>
                <w:lang w:val="hy-AM"/>
              </w:rPr>
              <w:tab/>
              <w:t>առնվազն5120x1440, Առանձնահատկություն՝ Բարձրության կարգավորում, Թեքման կարգավորում, Շրջադարձի կարգավորում, Կոնտրաստային հարաբերակցություն</w:t>
            </w:r>
            <w:r w:rsidRPr="003754D1">
              <w:rPr>
                <w:rFonts w:ascii="GHEA Grapalat" w:hAnsi="GHEA Grapalat"/>
                <w:color w:val="000000" w:themeColor="text1"/>
                <w:lang w:val="hy-AM"/>
              </w:rPr>
              <w:tab/>
              <w:t xml:space="preserve">3000:1, Արձագանքման ժամանակ՝ առավելագույնը 6ms, Հաճախականություն՝ առնվազն 120Hz, Պայծառություն՝ 350-400 cd/m², Միացումներ՝ DisplayPort, HDMI։ </w:t>
            </w:r>
          </w:p>
          <w:p w14:paraId="4799C54E"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tc>
        <w:tc>
          <w:tcPr>
            <w:tcW w:w="1505" w:type="dxa"/>
          </w:tcPr>
          <w:p w14:paraId="713326A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rPr>
              <w:t xml:space="preserve"> </w:t>
            </w:r>
            <w:r w:rsidRPr="003754D1">
              <w:rPr>
                <w:rFonts w:ascii="GHEA Grapalat" w:hAnsi="GHEA Grapalat"/>
                <w:color w:val="000000" w:themeColor="text1"/>
                <w:lang w:val="hy-AM"/>
              </w:rPr>
              <w:t>հատ</w:t>
            </w:r>
          </w:p>
        </w:tc>
      </w:tr>
      <w:tr w:rsidR="006D6BC1" w:rsidRPr="003754D1" w14:paraId="53C066F0" w14:textId="77777777" w:rsidTr="00513C4D">
        <w:trPr>
          <w:trHeight w:val="621"/>
        </w:trPr>
        <w:tc>
          <w:tcPr>
            <w:tcW w:w="1548" w:type="dxa"/>
          </w:tcPr>
          <w:p w14:paraId="01AD658E"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 xml:space="preserve">Մոնիթորինգային </w:t>
            </w:r>
          </w:p>
          <w:p w14:paraId="741DBA5F"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սենյակի մոնիտոր</w:t>
            </w:r>
          </w:p>
        </w:tc>
        <w:tc>
          <w:tcPr>
            <w:tcW w:w="7042" w:type="dxa"/>
          </w:tcPr>
          <w:p w14:paraId="3383BAC9"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Տեսակը՝ 4K UHD LED, Անկյունագիծ՝ 86", Կետայնությունը՝ առնվազն 3840 x 2160 pixels, Հաճախականություն՝ առնվազն 120Hz, Միացումներ՝ HDMI մուտք՝ նվազագույնը 2, Ethernet մուտք, մոնիտորի համապատասխան կախիչ, 4K HDMI լար՝ 1 հատ 5 մետր, </w:t>
            </w:r>
            <w:r w:rsidRPr="003754D1">
              <w:rPr>
                <w:rFonts w:ascii="GHEA Grapalat" w:hAnsi="GHEA Grapalat"/>
                <w:b/>
                <w:color w:val="000000" w:themeColor="text1"/>
                <w:lang w:val="hy-AM"/>
              </w:rPr>
              <w:t>առնվազն 1 տարվա երաշխիք</w:t>
            </w:r>
          </w:p>
        </w:tc>
        <w:tc>
          <w:tcPr>
            <w:tcW w:w="1505" w:type="dxa"/>
          </w:tcPr>
          <w:p w14:paraId="5FA18D8E"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73CC7B4E" w14:textId="77777777" w:rsidTr="00513C4D">
        <w:trPr>
          <w:trHeight w:val="449"/>
        </w:trPr>
        <w:tc>
          <w:tcPr>
            <w:tcW w:w="1548" w:type="dxa"/>
          </w:tcPr>
          <w:p w14:paraId="1739E3AD" w14:textId="77777777" w:rsidR="006D6BC1" w:rsidRPr="003754D1" w:rsidRDefault="006D6BC1" w:rsidP="00513C4D">
            <w:pPr>
              <w:jc w:val="both"/>
              <w:rPr>
                <w:rFonts w:ascii="GHEA Grapalat" w:hAnsi="GHEA Grapalat"/>
                <w:b/>
                <w:bCs/>
                <w:color w:val="000000" w:themeColor="text1"/>
              </w:rPr>
            </w:pPr>
            <w:r w:rsidRPr="003754D1">
              <w:rPr>
                <w:rFonts w:ascii="GHEA Grapalat" w:hAnsi="GHEA Grapalat"/>
                <w:b/>
                <w:bCs/>
                <w:color w:val="000000" w:themeColor="text1"/>
                <w:lang w:val="hy-AM"/>
              </w:rPr>
              <w:t>Անխափան սնուցման համակարգ</w:t>
            </w:r>
          </w:p>
        </w:tc>
        <w:tc>
          <w:tcPr>
            <w:tcW w:w="7042" w:type="dxa"/>
          </w:tcPr>
          <w:p w14:paraId="22E0193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rPr>
              <w:t>Back</w:t>
            </w:r>
            <w:r w:rsidRPr="003754D1">
              <w:rPr>
                <w:rFonts w:ascii="GHEA Grapalat" w:hAnsi="GHEA Grapalat"/>
                <w:color w:val="000000" w:themeColor="text1"/>
                <w:lang w:val="hy-AM"/>
              </w:rPr>
              <w:t>e</w:t>
            </w:r>
            <w:r w:rsidRPr="003754D1">
              <w:rPr>
                <w:rFonts w:ascii="GHEA Grapalat" w:hAnsi="GHEA Grapalat"/>
                <w:color w:val="000000" w:themeColor="text1"/>
              </w:rPr>
              <w:t>-up սնուցման հնարավորությամբ, գեներային իմպուլս ուղարկելու հնարավուրությամբ</w:t>
            </w:r>
            <w:r w:rsidRPr="003754D1">
              <w:rPr>
                <w:rFonts w:ascii="GHEA Grapalat" w:hAnsi="GHEA Grapalat"/>
                <w:color w:val="000000" w:themeColor="text1"/>
                <w:lang w:val="hy-AM"/>
              </w:rPr>
              <w:t>,</w:t>
            </w:r>
            <w:r w:rsidRPr="003754D1">
              <w:rPr>
                <w:rFonts w:ascii="GHEA Grapalat" w:hAnsi="GHEA Grapalat"/>
                <w:color w:val="000000" w:themeColor="text1"/>
              </w:rPr>
              <w:t xml:space="preserve"> սնուցումը նվազելու դեպքում 20 տոկոսի հասնելու պարագայում միացման կարգավորմաբ, </w:t>
            </w:r>
            <w:r w:rsidRPr="003754D1">
              <w:rPr>
                <w:rFonts w:ascii="GHEA Grapalat" w:hAnsi="GHEA Grapalat"/>
                <w:color w:val="000000" w:themeColor="text1"/>
                <w:lang w:val="hy-AM"/>
              </w:rPr>
              <w:t>Մարտկոցի նոմինալ լարում</w:t>
            </w:r>
            <w:r w:rsidRPr="003754D1">
              <w:rPr>
                <w:rFonts w:ascii="GHEA Grapalat" w:hAnsi="GHEA Grapalat"/>
                <w:color w:val="000000" w:themeColor="text1"/>
              </w:rPr>
              <w:t xml:space="preserve">` 48VDC, </w:t>
            </w:r>
            <w:r w:rsidRPr="003754D1">
              <w:rPr>
                <w:rFonts w:ascii="GHEA Grapalat" w:hAnsi="GHEA Grapalat"/>
                <w:color w:val="000000" w:themeColor="text1"/>
                <w:lang w:val="hy-AM"/>
              </w:rPr>
              <w:t>Մարտկոցի մուտքային լարման միջակայքը</w:t>
            </w:r>
            <w:r w:rsidRPr="003754D1">
              <w:rPr>
                <w:rFonts w:ascii="GHEA Grapalat" w:hAnsi="GHEA Grapalat"/>
                <w:color w:val="000000" w:themeColor="text1"/>
              </w:rPr>
              <w:t xml:space="preserve"> ` 43.2</w:t>
            </w:r>
            <w:r w:rsidRPr="003754D1">
              <w:rPr>
                <w:rFonts w:ascii="GHEA Grapalat" w:eastAsia="MS Gothic" w:hAnsi="GHEA Grapalat" w:cs="MS Gothic"/>
                <w:color w:val="000000" w:themeColor="text1"/>
              </w:rPr>
              <w:t>～</w:t>
            </w:r>
            <w:r w:rsidRPr="003754D1">
              <w:rPr>
                <w:rFonts w:ascii="GHEA Grapalat" w:hAnsi="GHEA Grapalat"/>
                <w:color w:val="000000" w:themeColor="text1"/>
              </w:rPr>
              <w:t xml:space="preserve">64VDC, </w:t>
            </w:r>
            <w:r w:rsidRPr="003754D1">
              <w:rPr>
                <w:rFonts w:ascii="GHEA Grapalat" w:hAnsi="GHEA Grapalat"/>
                <w:color w:val="000000" w:themeColor="text1"/>
                <w:lang w:val="hy-AM"/>
              </w:rPr>
              <w:t>Շարունակական ելքային հզորությունը</w:t>
            </w:r>
            <w:r w:rsidRPr="003754D1">
              <w:rPr>
                <w:rFonts w:ascii="GHEA Grapalat" w:hAnsi="GHEA Grapalat"/>
                <w:color w:val="000000" w:themeColor="text1"/>
              </w:rPr>
              <w:t xml:space="preserve"> ` </w:t>
            </w:r>
            <w:r w:rsidRPr="003754D1">
              <w:rPr>
                <w:rFonts w:ascii="GHEA Grapalat" w:hAnsi="GHEA Grapalat"/>
                <w:color w:val="000000" w:themeColor="text1"/>
                <w:lang w:val="hy-AM"/>
              </w:rPr>
              <w:t xml:space="preserve">առնվազն </w:t>
            </w:r>
            <w:r w:rsidRPr="003754D1">
              <w:rPr>
                <w:rFonts w:ascii="GHEA Grapalat" w:hAnsi="GHEA Grapalat"/>
                <w:color w:val="000000" w:themeColor="text1"/>
              </w:rPr>
              <w:t xml:space="preserve">4000W, </w:t>
            </w:r>
            <w:r w:rsidRPr="003754D1">
              <w:rPr>
                <w:rFonts w:ascii="GHEA Grapalat" w:hAnsi="GHEA Grapalat"/>
                <w:color w:val="000000" w:themeColor="text1"/>
                <w:lang w:val="hy-AM"/>
              </w:rPr>
              <w:t>Ելքային հզորությունը 15 րոպե</w:t>
            </w:r>
            <w:r w:rsidRPr="003754D1">
              <w:rPr>
                <w:rFonts w:ascii="GHEA Grapalat" w:hAnsi="GHEA Grapalat"/>
                <w:color w:val="000000" w:themeColor="text1"/>
              </w:rPr>
              <w:t xml:space="preserve"> `</w:t>
            </w:r>
            <w:r w:rsidRPr="003754D1">
              <w:rPr>
                <w:rFonts w:ascii="GHEA Grapalat" w:hAnsi="GHEA Grapalat"/>
                <w:color w:val="000000" w:themeColor="text1"/>
                <w:lang w:val="hy-AM"/>
              </w:rPr>
              <w:t xml:space="preserve"> առնվազն</w:t>
            </w:r>
            <w:r w:rsidRPr="003754D1">
              <w:rPr>
                <w:rFonts w:ascii="GHEA Grapalat" w:hAnsi="GHEA Grapalat"/>
                <w:color w:val="000000" w:themeColor="text1"/>
              </w:rPr>
              <w:t xml:space="preserve"> 5000W, </w:t>
            </w:r>
            <w:r w:rsidRPr="003754D1">
              <w:rPr>
                <w:rFonts w:ascii="GHEA Grapalat" w:hAnsi="GHEA Grapalat"/>
                <w:color w:val="000000" w:themeColor="text1"/>
                <w:lang w:val="hy-AM"/>
              </w:rPr>
              <w:t>Ելքային լարման տիրույթ</w:t>
            </w:r>
            <w:r w:rsidRPr="003754D1">
              <w:rPr>
                <w:rFonts w:ascii="GHEA Grapalat" w:hAnsi="GHEA Grapalat"/>
                <w:color w:val="000000" w:themeColor="text1"/>
              </w:rPr>
              <w:t>` 220V±5%;</w:t>
            </w:r>
            <w:r w:rsidRPr="003754D1">
              <w:rPr>
                <w:rFonts w:ascii="GHEA Grapalat" w:hAnsi="GHEA Grapalat"/>
                <w:color w:val="000000" w:themeColor="text1"/>
                <w:lang w:val="hy-AM"/>
              </w:rPr>
              <w:t>200-</w:t>
            </w:r>
            <w:r w:rsidRPr="003754D1">
              <w:rPr>
                <w:rFonts w:ascii="GHEA Grapalat" w:hAnsi="GHEA Grapalat"/>
                <w:color w:val="000000" w:themeColor="text1"/>
              </w:rPr>
              <w:t>230V(-10%</w:t>
            </w:r>
            <w:r w:rsidRPr="003754D1">
              <w:rPr>
                <w:rFonts w:ascii="GHEA Grapalat" w:eastAsia="MS Gothic" w:hAnsi="GHEA Grapalat" w:cs="MS Gothic"/>
                <w:color w:val="000000" w:themeColor="text1"/>
              </w:rPr>
              <w:t>～</w:t>
            </w:r>
            <w:r w:rsidRPr="003754D1">
              <w:rPr>
                <w:rFonts w:ascii="GHEA Grapalat" w:hAnsi="GHEA Grapalat"/>
                <w:color w:val="000000" w:themeColor="text1"/>
              </w:rPr>
              <w:t xml:space="preserve">+5%), </w:t>
            </w:r>
            <w:r w:rsidRPr="003754D1">
              <w:rPr>
                <w:rFonts w:ascii="GHEA Grapalat" w:hAnsi="GHEA Grapalat"/>
                <w:color w:val="000000" w:themeColor="text1"/>
                <w:lang w:val="hy-AM"/>
              </w:rPr>
              <w:t>ելքային հաճախականություն</w:t>
            </w:r>
            <w:r w:rsidRPr="003754D1">
              <w:rPr>
                <w:rFonts w:ascii="GHEA Grapalat" w:hAnsi="GHEA Grapalat"/>
                <w:color w:val="000000" w:themeColor="text1"/>
              </w:rPr>
              <w:t xml:space="preserve">` 50/60±0.1Hz, </w:t>
            </w:r>
            <w:r w:rsidRPr="003754D1">
              <w:rPr>
                <w:rFonts w:ascii="GHEA Grapalat" w:hAnsi="GHEA Grapalat"/>
                <w:color w:val="000000" w:themeColor="text1"/>
                <w:lang w:val="hy-AM"/>
              </w:rPr>
              <w:t>Ելքային ռեժիմ՝ Միաֆազ, Ելքային ալիք՝ մաքուր սինուսային ալիք,</w:t>
            </w:r>
            <w:r w:rsidRPr="003754D1">
              <w:rPr>
                <w:rFonts w:ascii="GHEA Grapalat" w:hAnsi="GHEA Grapalat"/>
                <w:color w:val="000000" w:themeColor="text1"/>
              </w:rPr>
              <w:t xml:space="preserve"> </w:t>
            </w:r>
            <w:r w:rsidRPr="003754D1">
              <w:rPr>
                <w:rFonts w:ascii="GHEA Grapalat" w:hAnsi="GHEA Grapalat"/>
                <w:color w:val="000000" w:themeColor="text1"/>
                <w:lang w:val="hy-AM"/>
              </w:rPr>
              <w:t>առավելագույն արդյունավետություն՝ 95%,</w:t>
            </w:r>
            <w:r w:rsidRPr="003754D1">
              <w:rPr>
                <w:rFonts w:ascii="GHEA Grapalat" w:hAnsi="GHEA Grapalat"/>
                <w:color w:val="000000" w:themeColor="text1"/>
              </w:rPr>
              <w:t xml:space="preserve"> </w:t>
            </w:r>
            <w:r w:rsidRPr="003754D1">
              <w:rPr>
                <w:rFonts w:ascii="GHEA Grapalat" w:hAnsi="GHEA Grapalat"/>
                <w:color w:val="000000" w:themeColor="text1"/>
                <w:lang w:val="hy-AM"/>
              </w:rPr>
              <w:t>մուտքային լարման միջակայք՝ 160VAC~280VAC (աշխատանքային լարման միջակայք); 170VAC~270V լարման մեկնարկային տիրույթ )</w:t>
            </w:r>
            <w:r w:rsidRPr="003754D1">
              <w:rPr>
                <w:rFonts w:ascii="GHEA Grapalat" w:hAnsi="GHEA Grapalat"/>
                <w:color w:val="000000" w:themeColor="text1"/>
              </w:rPr>
              <w:t xml:space="preserve"> </w:t>
            </w:r>
            <w:r w:rsidRPr="003754D1">
              <w:rPr>
                <w:rFonts w:ascii="GHEA Grapalat" w:hAnsi="GHEA Grapalat"/>
                <w:color w:val="000000" w:themeColor="text1"/>
                <w:lang w:val="hy-AM"/>
              </w:rPr>
              <w:t>Լիցքավորման առավելագույն հզորություն</w:t>
            </w:r>
            <w:r w:rsidRPr="003754D1">
              <w:rPr>
                <w:rFonts w:ascii="GHEA Grapalat" w:hAnsi="GHEA Grapalat"/>
                <w:color w:val="000000" w:themeColor="text1"/>
              </w:rPr>
              <w:t>` 30A, Equalization voltage` Sealed:58.4V,</w:t>
            </w:r>
            <w:r w:rsidRPr="003754D1">
              <w:rPr>
                <w:rFonts w:ascii="GHEA Grapalat" w:hAnsi="GHEA Grapalat"/>
                <w:color w:val="000000" w:themeColor="text1"/>
                <w:lang w:val="hy-AM"/>
              </w:rPr>
              <w:t xml:space="preserve"> </w:t>
            </w:r>
            <w:r w:rsidRPr="003754D1">
              <w:rPr>
                <w:rFonts w:ascii="GHEA Grapalat" w:hAnsi="GHEA Grapalat"/>
                <w:color w:val="000000" w:themeColor="text1"/>
              </w:rPr>
              <w:t>Flooded:59.2V, Boost voltage` Gel:56.8V,</w:t>
            </w:r>
            <w:r w:rsidRPr="003754D1">
              <w:rPr>
                <w:rFonts w:ascii="GHEA Grapalat" w:hAnsi="GHEA Grapalat"/>
                <w:color w:val="000000" w:themeColor="text1"/>
                <w:lang w:val="hy-AM"/>
              </w:rPr>
              <w:t xml:space="preserve"> </w:t>
            </w:r>
            <w:r w:rsidRPr="003754D1">
              <w:rPr>
                <w:rFonts w:ascii="GHEA Grapalat" w:hAnsi="GHEA Grapalat"/>
                <w:color w:val="000000" w:themeColor="text1"/>
              </w:rPr>
              <w:t>Sealed:57.6V,</w:t>
            </w:r>
            <w:r w:rsidRPr="003754D1">
              <w:rPr>
                <w:rFonts w:ascii="GHEA Grapalat" w:hAnsi="GHEA Grapalat"/>
                <w:color w:val="000000" w:themeColor="text1"/>
                <w:lang w:val="hy-AM"/>
              </w:rPr>
              <w:t xml:space="preserve"> </w:t>
            </w:r>
            <w:r w:rsidRPr="003754D1">
              <w:rPr>
                <w:rFonts w:ascii="GHEA Grapalat" w:hAnsi="GHEA Grapalat"/>
                <w:color w:val="000000" w:themeColor="text1"/>
              </w:rPr>
              <w:t xml:space="preserve">Flooded:58.4V, Float voltage` Gel/Sealed/Flooded:55.2V, </w:t>
            </w:r>
            <w:r w:rsidRPr="003754D1">
              <w:rPr>
                <w:rFonts w:ascii="GHEA Grapalat" w:hAnsi="GHEA Grapalat"/>
                <w:color w:val="000000" w:themeColor="text1"/>
                <w:lang w:val="hy-AM"/>
              </w:rPr>
              <w:t>Առանց բեռնվածքի սպառում» ≤0.8A, Աշխատանքային ջերմաստիճանի միջակայք՝ «-20</w:t>
            </w:r>
            <w:r w:rsidRPr="003754D1">
              <w:rPr>
                <w:rFonts w:ascii="Cambria Math" w:hAnsi="Cambria Math" w:cs="Cambria Math"/>
                <w:color w:val="000000" w:themeColor="text1"/>
                <w:lang w:val="hy-AM"/>
              </w:rPr>
              <w:t>℃</w:t>
            </w:r>
            <w:r w:rsidRPr="003754D1">
              <w:rPr>
                <w:rFonts w:ascii="GHEA Grapalat" w:hAnsi="GHEA Grapalat"/>
                <w:color w:val="000000" w:themeColor="text1"/>
                <w:lang w:val="hy-AM"/>
              </w:rPr>
              <w:t>-50</w:t>
            </w:r>
            <w:r w:rsidRPr="003754D1">
              <w:rPr>
                <w:rFonts w:ascii="Cambria Math" w:hAnsi="Cambria Math" w:cs="Cambria Math"/>
                <w:color w:val="000000" w:themeColor="text1"/>
                <w:lang w:val="hy-AM"/>
              </w:rPr>
              <w:t>℃</w:t>
            </w:r>
            <w:r w:rsidRPr="003754D1">
              <w:rPr>
                <w:rFonts w:ascii="GHEA Grapalat" w:hAnsi="GHEA Grapalat"/>
                <w:color w:val="000000" w:themeColor="text1"/>
                <w:lang w:val="hy-AM"/>
              </w:rPr>
              <w:t xml:space="preserve">,  </w:t>
            </w:r>
            <w:r w:rsidRPr="003754D1">
              <w:rPr>
                <w:rFonts w:ascii="GHEA Grapalat" w:hAnsi="GHEA Grapalat"/>
                <w:b/>
                <w:color w:val="000000" w:themeColor="text1"/>
                <w:lang w:val="hy-AM"/>
              </w:rPr>
              <w:t>առնվազն 1 տարվա երաշխիք</w:t>
            </w:r>
          </w:p>
        </w:tc>
        <w:tc>
          <w:tcPr>
            <w:tcW w:w="1505" w:type="dxa"/>
          </w:tcPr>
          <w:p w14:paraId="0A337998" w14:textId="77777777" w:rsidR="006D6BC1" w:rsidRPr="003754D1" w:rsidRDefault="006D6BC1" w:rsidP="00513C4D">
            <w:pPr>
              <w:jc w:val="both"/>
              <w:rPr>
                <w:rFonts w:ascii="GHEA Grapalat" w:hAnsi="GHEA Grapalat"/>
                <w:color w:val="000000" w:themeColor="text1"/>
              </w:rPr>
            </w:pPr>
            <w:r w:rsidRPr="003754D1">
              <w:rPr>
                <w:rFonts w:ascii="GHEA Grapalat" w:hAnsi="GHEA Grapalat"/>
                <w:color w:val="000000" w:themeColor="text1"/>
                <w:lang w:val="hy-AM"/>
              </w:rPr>
              <w:t xml:space="preserve"> հատ</w:t>
            </w:r>
          </w:p>
        </w:tc>
      </w:tr>
      <w:tr w:rsidR="006D6BC1" w:rsidRPr="003754D1" w14:paraId="5C14ED1A" w14:textId="77777777" w:rsidTr="00513C4D">
        <w:trPr>
          <w:trHeight w:val="621"/>
        </w:trPr>
        <w:tc>
          <w:tcPr>
            <w:tcW w:w="1548" w:type="dxa"/>
          </w:tcPr>
          <w:p w14:paraId="06A35D4B"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lastRenderedPageBreak/>
              <w:t>Մարտկոց</w:t>
            </w:r>
          </w:p>
        </w:tc>
        <w:tc>
          <w:tcPr>
            <w:tcW w:w="7042" w:type="dxa"/>
          </w:tcPr>
          <w:p w14:paraId="7215BF1A"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Հզորություն՝ առնվազն 200Ah, Լարում՝ 12V, Տեսակը՝ AGM TPPL տեխնոլոգիայով։ Առնվազն 1 տարվա երաշխիք</w:t>
            </w:r>
          </w:p>
          <w:p w14:paraId="443EC6C2" w14:textId="77777777" w:rsidR="009C7F3C" w:rsidRPr="003754D1" w:rsidRDefault="009C7F3C" w:rsidP="00513C4D">
            <w:pPr>
              <w:jc w:val="both"/>
              <w:rPr>
                <w:rFonts w:ascii="GHEA Grapalat" w:hAnsi="GHEA Grapalat"/>
                <w:color w:val="000000" w:themeColor="text1"/>
                <w:lang w:val="hy-AM"/>
              </w:rPr>
            </w:pPr>
          </w:p>
        </w:tc>
        <w:tc>
          <w:tcPr>
            <w:tcW w:w="1505" w:type="dxa"/>
          </w:tcPr>
          <w:p w14:paraId="375BE961"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4F5FE8C6" w14:textId="77777777" w:rsidTr="00513C4D">
        <w:trPr>
          <w:trHeight w:val="621"/>
        </w:trPr>
        <w:tc>
          <w:tcPr>
            <w:tcW w:w="1548" w:type="dxa"/>
          </w:tcPr>
          <w:p w14:paraId="29D8E77F"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Հոսանքի ռեզերվային աղբյուր /գեներատո</w:t>
            </w:r>
            <w:r w:rsidRPr="003754D1">
              <w:rPr>
                <w:rFonts w:ascii="GHEA Grapalat" w:hAnsi="GHEA Grapalat"/>
                <w:b/>
                <w:bCs/>
                <w:color w:val="000000" w:themeColor="text1"/>
              </w:rPr>
              <w:t>ր</w:t>
            </w:r>
            <w:r w:rsidRPr="003754D1">
              <w:rPr>
                <w:rFonts w:ascii="GHEA Grapalat" w:hAnsi="GHEA Grapalat"/>
                <w:b/>
                <w:bCs/>
                <w:color w:val="000000" w:themeColor="text1"/>
                <w:lang w:val="hy-AM"/>
              </w:rPr>
              <w:t>/</w:t>
            </w:r>
          </w:p>
        </w:tc>
        <w:tc>
          <w:tcPr>
            <w:tcW w:w="7042" w:type="dxa"/>
          </w:tcPr>
          <w:p w14:paraId="0135BFF1"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պահուստային ավտոմատ միացման սարք /АВР/</w:t>
            </w:r>
          </w:p>
          <w:p w14:paraId="06113B00"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համապատասխանի դիսպետչերական սենյակի սարքավորումներին, նոմինալ հզորություն՝ 8 կՎտ, Մաքսիմալ հզորություն՝ 10 կՎտ Լարումը՝ առնվազն 200-230Վ, Շարժիչի տեսակը՝ բենզինային, ֆազերի քանակը՝ 1, Ելքային ալիք՝ մաքուր սինուսային ալիք, Կատարումը՝ փակ, Գործարկման տեսակը՝ Էլեկտրական/ավտոմատ, </w:t>
            </w:r>
          </w:p>
          <w:p w14:paraId="5E111630"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b/>
                <w:color w:val="000000" w:themeColor="text1"/>
                <w:lang w:val="hy-AM"/>
              </w:rPr>
              <w:t>առնվազն 3 տարվա երաշխիք</w:t>
            </w:r>
          </w:p>
        </w:tc>
        <w:tc>
          <w:tcPr>
            <w:tcW w:w="1505" w:type="dxa"/>
          </w:tcPr>
          <w:p w14:paraId="508D14B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16766A18" w14:textId="77777777" w:rsidTr="00513C4D">
        <w:trPr>
          <w:trHeight w:val="621"/>
        </w:trPr>
        <w:tc>
          <w:tcPr>
            <w:tcW w:w="1548" w:type="dxa"/>
          </w:tcPr>
          <w:p w14:paraId="2D71D44A"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Պլանշետ</w:t>
            </w:r>
          </w:p>
        </w:tc>
        <w:tc>
          <w:tcPr>
            <w:tcW w:w="7042" w:type="dxa"/>
          </w:tcPr>
          <w:p w14:paraId="02E9E4FE"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Համահունչ ընկերության դիսպետչերական սերվերի, համակարգչի հետ, Տեղեկատվությունը դիսպետչերականից հերթապահություն տեղափոխելու կարողությամբ, Օպերացիոն համակարգ՝ Android, Անկյունագիծ՝ 11", Տեխնոլոգիա՝ IPS LCD, Կետայնություն՝ առնվազն 2000 x 1200 պիքս</w:t>
            </w:r>
            <w:r w:rsidRPr="003754D1">
              <w:rPr>
                <w:rFonts w:ascii="Cambria Math" w:hAnsi="Cambria Math" w:cs="Cambria Math"/>
                <w:color w:val="000000" w:themeColor="text1"/>
                <w:lang w:val="hy-AM"/>
              </w:rPr>
              <w:t>․</w:t>
            </w:r>
            <w:r w:rsidRPr="003754D1">
              <w:rPr>
                <w:rFonts w:ascii="GHEA Grapalat" w:hAnsi="GHEA Grapalat"/>
                <w:color w:val="000000" w:themeColor="text1"/>
                <w:lang w:val="hy-AM"/>
              </w:rPr>
              <w:t>, Սենսորային էկրան՝ Այո, Պրոցեսորի միջուկների քանակ՝ 8, Պրոցեսորի հաճախականություն՝ առնվազն 2 x 2.05 GHz + 6 x 2.0 GHz, Ներկառուցված հիշողություն ՝ առնվազն 128GB, Օպերատիվ հիշողություն՝ առնվազն 4GB, Ֆունկցիաներ՝ Wi-Fi, Cellular 4G GSM, GPS մոդուլ, SIM քարտերի քանակ՝ 1, Մարտկոցի հզորություն՝ առնվազն 7500 mAh, Ինտերֆեյս՝ microUSB մուտք, Համակարգչի հետ միացման լար կոմպլեկտում, Մարտկոցի լիցքավորիչ կոմպլեկտում։ առնվազն 1 տարվա երաշխիք</w:t>
            </w:r>
          </w:p>
        </w:tc>
        <w:tc>
          <w:tcPr>
            <w:tcW w:w="1505" w:type="dxa"/>
          </w:tcPr>
          <w:p w14:paraId="62028A09"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հատ</w:t>
            </w:r>
          </w:p>
        </w:tc>
      </w:tr>
      <w:tr w:rsidR="006D6BC1" w:rsidRPr="003754D1" w14:paraId="272CDB02" w14:textId="77777777" w:rsidTr="00513C4D">
        <w:trPr>
          <w:trHeight w:val="1313"/>
        </w:trPr>
        <w:tc>
          <w:tcPr>
            <w:tcW w:w="1548" w:type="dxa"/>
          </w:tcPr>
          <w:p w14:paraId="57D0D7A2"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Սերվերային պահարան</w:t>
            </w:r>
          </w:p>
        </w:tc>
        <w:tc>
          <w:tcPr>
            <w:tcW w:w="7042" w:type="dxa"/>
          </w:tcPr>
          <w:p w14:paraId="01ED558C"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Չափերը - 22U 600մմ x 1075մմ, Տիպը` Պահարան հատակային, Ստատիկ բեռ 1000 կգ-հարթեցնող ոտքերով, Մուտքի դուռը` փակող կողպեք (RAZ-S), հետևի դռան փական (RAZ25), Նյութը՝ պողպատ (սև), IP պաշտպանության դաս IP 20, </w:t>
            </w:r>
          </w:p>
          <w:p w14:paraId="6940BD8F"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p w14:paraId="08F77A5C" w14:textId="77777777" w:rsidR="00220585" w:rsidRPr="003754D1" w:rsidRDefault="00220585" w:rsidP="00513C4D">
            <w:pPr>
              <w:jc w:val="both"/>
              <w:rPr>
                <w:rFonts w:ascii="GHEA Grapalat" w:hAnsi="GHEA Grapalat"/>
                <w:b/>
                <w:color w:val="000000" w:themeColor="text1"/>
                <w:lang w:val="hy-AM"/>
              </w:rPr>
            </w:pPr>
          </w:p>
        </w:tc>
        <w:tc>
          <w:tcPr>
            <w:tcW w:w="1505" w:type="dxa"/>
          </w:tcPr>
          <w:p w14:paraId="191DCC21"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rPr>
              <w:t xml:space="preserve"> </w:t>
            </w:r>
            <w:r w:rsidRPr="003754D1">
              <w:rPr>
                <w:rFonts w:ascii="GHEA Grapalat" w:hAnsi="GHEA Grapalat"/>
                <w:color w:val="000000" w:themeColor="text1"/>
                <w:lang w:val="hy-AM"/>
              </w:rPr>
              <w:t>հատ</w:t>
            </w:r>
          </w:p>
        </w:tc>
      </w:tr>
      <w:tr w:rsidR="006D6BC1" w:rsidRPr="003754D1" w14:paraId="73EDC196" w14:textId="77777777" w:rsidTr="00513C4D">
        <w:trPr>
          <w:trHeight w:val="1543"/>
        </w:trPr>
        <w:tc>
          <w:tcPr>
            <w:tcW w:w="1548" w:type="dxa"/>
          </w:tcPr>
          <w:p w14:paraId="7EDA9BD3"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Սերվերային պահարանի համալրիչներ</w:t>
            </w:r>
          </w:p>
        </w:tc>
        <w:tc>
          <w:tcPr>
            <w:tcW w:w="7042" w:type="dxa"/>
          </w:tcPr>
          <w:p w14:paraId="5D6E3DAB"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color w:val="000000" w:themeColor="text1"/>
                <w:lang w:val="hy-AM"/>
              </w:rPr>
              <w:t xml:space="preserve">1 հատ սահող դարակ 19”, 2 հատ 1U մալուխային բաշխիչ, 1 հատ 19” 1U PDU վարդակ,1 հատ 1U 4 միավոր օդափոխիչ թերմոստատով, 2 հատ 1U 19" խցափակիչ, 4 հատ 2U 19" խցափակիչ, 20 հատ սերվերային պահարանի պտուտակներ, </w:t>
            </w:r>
            <w:r w:rsidRPr="003754D1">
              <w:rPr>
                <w:rFonts w:ascii="GHEA Grapalat" w:hAnsi="GHEA Grapalat"/>
                <w:b/>
                <w:color w:val="000000" w:themeColor="text1"/>
                <w:lang w:val="hy-AM"/>
              </w:rPr>
              <w:t>առնվազն 1 տարվա երաշխիք</w:t>
            </w:r>
          </w:p>
          <w:p w14:paraId="2398E9C6" w14:textId="77777777" w:rsidR="00220585" w:rsidRPr="003754D1" w:rsidRDefault="00220585" w:rsidP="00513C4D">
            <w:pPr>
              <w:jc w:val="both"/>
              <w:rPr>
                <w:rFonts w:ascii="GHEA Grapalat" w:hAnsi="GHEA Grapalat"/>
                <w:color w:val="000000" w:themeColor="text1"/>
                <w:lang w:val="hy-AM"/>
              </w:rPr>
            </w:pPr>
          </w:p>
        </w:tc>
        <w:tc>
          <w:tcPr>
            <w:tcW w:w="1505" w:type="dxa"/>
          </w:tcPr>
          <w:p w14:paraId="3C4D1364"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5F71F745" w14:textId="77777777" w:rsidTr="00513C4D">
        <w:trPr>
          <w:trHeight w:val="386"/>
        </w:trPr>
        <w:tc>
          <w:tcPr>
            <w:tcW w:w="1548" w:type="dxa"/>
          </w:tcPr>
          <w:p w14:paraId="032884AB"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t>Սերվերային հանգույց</w:t>
            </w:r>
          </w:p>
        </w:tc>
        <w:tc>
          <w:tcPr>
            <w:tcW w:w="7042" w:type="dxa"/>
          </w:tcPr>
          <w:p w14:paraId="44763A42" w14:textId="77777777" w:rsidR="006D6BC1" w:rsidRPr="003754D1" w:rsidRDefault="006D6BC1" w:rsidP="00513C4D">
            <w:pPr>
              <w:rPr>
                <w:rFonts w:ascii="GHEA Grapalat" w:hAnsi="GHEA Grapalat" w:cs="Tahoma"/>
                <w:color w:val="000000" w:themeColor="text1"/>
                <w:lang w:val="hy-AM"/>
              </w:rPr>
            </w:pPr>
            <w:r w:rsidRPr="003754D1">
              <w:rPr>
                <w:rFonts w:ascii="GHEA Grapalat" w:hAnsi="GHEA Grapalat" w:cs="Tahoma"/>
                <w:color w:val="000000" w:themeColor="text1"/>
                <w:lang w:val="hy-AM"/>
              </w:rPr>
              <w:t>Շասի`</w:t>
            </w:r>
            <w:r w:rsidRPr="003754D1">
              <w:rPr>
                <w:rFonts w:ascii="Calibri" w:hAnsi="Calibri" w:cs="Calibri"/>
                <w:color w:val="000000" w:themeColor="text1"/>
                <w:lang w:val="hy-AM"/>
              </w:rPr>
              <w:t> </w:t>
            </w:r>
            <w:r w:rsidRPr="003754D1">
              <w:rPr>
                <w:rFonts w:ascii="GHEA Grapalat" w:hAnsi="GHEA Grapalat" w:cs="Tahoma"/>
                <w:color w:val="000000" w:themeColor="text1"/>
                <w:lang w:val="hy-AM"/>
              </w:rPr>
              <w:t xml:space="preserve"> 1U </w:t>
            </w:r>
            <w:r w:rsidRPr="003754D1">
              <w:rPr>
                <w:rFonts w:ascii="GHEA Grapalat" w:hAnsi="GHEA Grapalat" w:cs="GHEA Grapalat"/>
                <w:color w:val="000000" w:themeColor="text1"/>
                <w:lang w:val="hy-AM"/>
              </w:rPr>
              <w:t>սերվեր</w:t>
            </w:r>
            <w:r w:rsidRPr="003754D1">
              <w:rPr>
                <w:rFonts w:ascii="GHEA Grapalat" w:hAnsi="GHEA Grapalat" w:cs="Tahoma"/>
                <w:color w:val="000000" w:themeColor="text1"/>
                <w:lang w:val="hy-AM"/>
              </w:rPr>
              <w:t>` 19"</w:t>
            </w:r>
          </w:p>
          <w:p w14:paraId="06A5E148"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s="Tahoma"/>
                <w:color w:val="000000" w:themeColor="text1"/>
                <w:lang w:val="hy-AM"/>
              </w:rPr>
              <w:t xml:space="preserve">Սերվեր -  </w:t>
            </w:r>
            <w:r w:rsidRPr="003754D1">
              <w:rPr>
                <w:rFonts w:ascii="GHEA Grapalat" w:hAnsi="GHEA Grapalat"/>
                <w:color w:val="000000" w:themeColor="text1"/>
              </w:rPr>
              <w:t>HPE DL360 Gen 10 CTO Server</w:t>
            </w:r>
          </w:p>
          <w:p w14:paraId="24C02F78"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s="Tahoma"/>
                <w:color w:val="000000" w:themeColor="text1"/>
                <w:lang w:val="hy-AM"/>
              </w:rPr>
              <w:t>Պրոցեսոր -</w:t>
            </w:r>
            <w:r w:rsidRPr="003754D1">
              <w:rPr>
                <w:rFonts w:ascii="GHEA Grapalat" w:hAnsi="GHEA Grapalat"/>
                <w:color w:val="000000" w:themeColor="text1"/>
              </w:rPr>
              <w:t xml:space="preserve"> Intel Xeon(2.1Ghz, 16 Core)</w:t>
            </w:r>
            <w:r w:rsidRPr="003754D1">
              <w:rPr>
                <w:rFonts w:ascii="GHEA Grapalat" w:hAnsi="GHEA Grapalat" w:cs="Tahoma"/>
                <w:color w:val="000000" w:themeColor="text1"/>
                <w:lang w:val="hy-AM"/>
              </w:rPr>
              <w:t xml:space="preserve">, </w:t>
            </w:r>
          </w:p>
          <w:p w14:paraId="7BE9DDCA"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s="Tahoma"/>
                <w:color w:val="000000" w:themeColor="text1"/>
                <w:lang w:val="hy-AM"/>
              </w:rPr>
              <w:t>Օպերատիվ հիշողությունը</w:t>
            </w:r>
            <w:r w:rsidRPr="003754D1">
              <w:rPr>
                <w:rFonts w:ascii="Calibri" w:hAnsi="Calibri" w:cs="Calibri"/>
                <w:color w:val="000000" w:themeColor="text1"/>
                <w:lang w:val="hy-AM"/>
              </w:rPr>
              <w:t> </w:t>
            </w:r>
            <w:r w:rsidRPr="003754D1">
              <w:rPr>
                <w:rFonts w:ascii="GHEA Grapalat" w:hAnsi="GHEA Grapalat" w:cs="GHEA Grapalat"/>
                <w:color w:val="000000" w:themeColor="text1"/>
                <w:lang w:val="hy-AM"/>
              </w:rPr>
              <w:t>–</w:t>
            </w:r>
            <w:r w:rsidRPr="003754D1">
              <w:rPr>
                <w:rFonts w:ascii="GHEA Grapalat" w:hAnsi="GHEA Grapalat" w:cs="Tahoma"/>
                <w:color w:val="000000" w:themeColor="text1"/>
                <w:lang w:val="hy-AM"/>
              </w:rPr>
              <w:t xml:space="preserve"> </w:t>
            </w:r>
            <w:r w:rsidRPr="003754D1">
              <w:rPr>
                <w:rFonts w:ascii="GHEA Grapalat" w:hAnsi="GHEA Grapalat"/>
                <w:color w:val="000000" w:themeColor="text1"/>
                <w:lang w:val="hy-AM"/>
              </w:rPr>
              <w:t>24 DIMM սլոտերով</w:t>
            </w:r>
          </w:p>
          <w:p w14:paraId="55EE8E5C"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olor w:val="000000" w:themeColor="text1"/>
                <w:lang w:val="hy-AM"/>
              </w:rPr>
              <w:t xml:space="preserve">128 GB տեղադրված օպերատիվ հիշողությամբ </w:t>
            </w:r>
          </w:p>
          <w:p w14:paraId="3BD8428D" w14:textId="77777777" w:rsidR="006D6BC1" w:rsidRPr="003754D1" w:rsidRDefault="006D6BC1" w:rsidP="00513C4D">
            <w:pPr>
              <w:rPr>
                <w:rFonts w:ascii="GHEA Grapalat" w:hAnsi="GHEA Grapalat"/>
                <w:color w:val="000000" w:themeColor="text1"/>
                <w:lang w:val="hy-AM"/>
              </w:rPr>
            </w:pPr>
            <w:r w:rsidRPr="003754D1">
              <w:rPr>
                <w:rFonts w:ascii="GHEA Grapalat" w:hAnsi="GHEA Grapalat" w:cs="Tahoma"/>
                <w:color w:val="000000" w:themeColor="text1"/>
                <w:lang w:val="hy-AM"/>
              </w:rPr>
              <w:lastRenderedPageBreak/>
              <w:t xml:space="preserve">Կրիչներ – </w:t>
            </w:r>
            <w:r w:rsidRPr="003754D1">
              <w:rPr>
                <w:rFonts w:ascii="GHEA Grapalat" w:hAnsi="GHEA Grapalat"/>
                <w:color w:val="000000" w:themeColor="text1"/>
                <w:lang w:val="hy-AM"/>
              </w:rPr>
              <w:t>մինչև 8 հատ SFF կամ LFF HDD/SSD կրիչներ միացնելու հնարավորությամբ և  համալրված 5 հատ 960 GB SSD SAS սկավառակներով</w:t>
            </w:r>
          </w:p>
          <w:p w14:paraId="727E00F9"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s="Tahoma"/>
                <w:color w:val="000000" w:themeColor="text1"/>
                <w:lang w:val="hy-AM"/>
              </w:rPr>
              <w:t>Ցանցային քարտ - պետք է ունենա 4 հատ 1Gb Ethernet պորտեր,</w:t>
            </w:r>
            <w:r w:rsidRPr="003754D1">
              <w:rPr>
                <w:rFonts w:ascii="Calibri" w:hAnsi="Calibri" w:cs="Calibri"/>
                <w:color w:val="000000" w:themeColor="text1"/>
                <w:lang w:val="hy-AM"/>
              </w:rPr>
              <w:t> </w:t>
            </w:r>
          </w:p>
          <w:p w14:paraId="66F843EB"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s="Tahoma"/>
                <w:color w:val="000000" w:themeColor="text1"/>
                <w:lang w:val="hy-AM"/>
              </w:rPr>
              <w:t xml:space="preserve">Սնուցման բլոկեր - </w:t>
            </w:r>
            <w:r w:rsidRPr="003754D1">
              <w:rPr>
                <w:rFonts w:ascii="GHEA Grapalat" w:hAnsi="GHEA Grapalat"/>
                <w:color w:val="000000" w:themeColor="text1"/>
                <w:lang w:val="hy-AM"/>
              </w:rPr>
              <w:t>2x800W flex slot hot plug Սնուցման աղբյուր</w:t>
            </w:r>
          </w:p>
          <w:p w14:paraId="5D528B20"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rPr>
              <w:t>Smart array Gen 10 12G SAS modular controller</w:t>
            </w:r>
          </w:p>
          <w:p w14:paraId="42B03506"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HPE iLO առնվազն 3 տարվա երաշխիք </w:t>
            </w:r>
          </w:p>
          <w:p w14:paraId="7CEEFE51"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3 տարվա 24/7 սպասարկում(առանց iLO)</w:t>
            </w:r>
          </w:p>
          <w:p w14:paraId="779F7324"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rPr>
              <w:t>Gen 10 SFF Rail kit</w:t>
            </w:r>
          </w:p>
          <w:p w14:paraId="3B1126E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rPr>
              <w:t xml:space="preserve">HPE R1500 Gen 5 intl. UPS </w:t>
            </w:r>
          </w:p>
          <w:p w14:paraId="1C0DA138"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ՈՒնիվերսալ պանել</w:t>
            </w:r>
          </w:p>
          <w:p w14:paraId="51EE9126"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DL360 Սպասարկում</w:t>
            </w:r>
          </w:p>
          <w:p w14:paraId="4843344C"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3 տարվա կանխարգելիչ սպասարկում</w:t>
            </w:r>
          </w:p>
          <w:p w14:paraId="553A2B1D" w14:textId="77777777" w:rsidR="006D6BC1" w:rsidRPr="003754D1" w:rsidRDefault="006D6BC1" w:rsidP="00513C4D">
            <w:pPr>
              <w:jc w:val="both"/>
              <w:rPr>
                <w:rFonts w:ascii="GHEA Grapalat" w:hAnsi="GHEA Grapalat"/>
                <w:color w:val="000000" w:themeColor="text1"/>
                <w:lang w:val="hy-AM"/>
              </w:rPr>
            </w:pPr>
          </w:p>
          <w:p w14:paraId="3394D9C4"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s="Tahoma"/>
                <w:color w:val="000000" w:themeColor="text1"/>
                <w:lang w:val="hy-AM"/>
              </w:rPr>
              <w:t>Լրացուցիչ պահանջներ</w:t>
            </w:r>
            <w:r w:rsidRPr="003754D1">
              <w:rPr>
                <w:rFonts w:ascii="Calibri" w:hAnsi="Calibri" w:cs="Calibri"/>
                <w:color w:val="000000" w:themeColor="text1"/>
                <w:lang w:val="hy-AM"/>
              </w:rPr>
              <w:t> </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Համակարգը</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պետք</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է</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ներառի</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միացումները</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իրականացնելու</w:t>
            </w:r>
            <w:r w:rsidRPr="003754D1">
              <w:rPr>
                <w:rFonts w:ascii="GHEA Grapalat" w:hAnsi="GHEA Grapalat" w:cs="Tahoma"/>
                <w:color w:val="000000" w:themeColor="text1"/>
                <w:lang w:val="hy-AM"/>
              </w:rPr>
              <w:t xml:space="preserve"> </w:t>
            </w:r>
            <w:r w:rsidRPr="003754D1">
              <w:rPr>
                <w:rFonts w:ascii="GHEA Grapalat" w:hAnsi="GHEA Grapalat" w:cs="GHEA Grapalat"/>
                <w:color w:val="000000" w:themeColor="text1"/>
                <w:lang w:val="hy-AM"/>
              </w:rPr>
              <w:t>համար</w:t>
            </w:r>
            <w:r w:rsidRPr="003754D1">
              <w:rPr>
                <w:rFonts w:ascii="GHEA Grapalat" w:hAnsi="GHEA Grapalat" w:cs="Tahoma"/>
                <w:color w:val="000000" w:themeColor="text1"/>
                <w:lang w:val="hy-AM"/>
              </w:rPr>
              <w:t xml:space="preserve"> անհրաժեշտ բոլոր մալուխները և փոխարկիչները:</w:t>
            </w:r>
          </w:p>
          <w:p w14:paraId="7073130F" w14:textId="77777777" w:rsidR="006D6BC1" w:rsidRPr="003754D1" w:rsidRDefault="006D6BC1" w:rsidP="00513C4D">
            <w:pPr>
              <w:jc w:val="both"/>
              <w:rPr>
                <w:rFonts w:ascii="GHEA Grapalat" w:hAnsi="GHEA Grapalat"/>
                <w:color w:val="000000" w:themeColor="text1"/>
                <w:lang w:val="hy-AM"/>
              </w:rPr>
            </w:pPr>
          </w:p>
          <w:p w14:paraId="6D518DD8" w14:textId="77777777" w:rsidR="006D6BC1" w:rsidRPr="003754D1" w:rsidRDefault="006D6BC1" w:rsidP="00513C4D">
            <w:pPr>
              <w:pStyle w:val="NormalWeb"/>
              <w:spacing w:before="0" w:beforeAutospacing="0" w:after="0" w:afterAutospacing="0"/>
              <w:jc w:val="both"/>
              <w:rPr>
                <w:rFonts w:ascii="GHEA Grapalat" w:hAnsi="GHEA Grapalat" w:cs="Tahoma"/>
                <w:color w:val="000000" w:themeColor="text1"/>
                <w:lang w:val="hy-AM"/>
              </w:rPr>
            </w:pPr>
            <w:r w:rsidRPr="003754D1">
              <w:rPr>
                <w:rFonts w:ascii="GHEA Grapalat" w:hAnsi="GHEA Grapalat" w:cs="Tahoma"/>
                <w:color w:val="000000" w:themeColor="text1"/>
                <w:lang w:val="hy-AM"/>
              </w:rPr>
              <w:t>Բոլոր սարքավորումների վրա պետք է տրամադրվի արտադրողի կողմից 3 տարվա տեխ. աջակցում՝ 24x7 ռեժիմում սերվիս-դեպք գրանցելու հնարավորությամբ, 4 ժամվա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w:t>
            </w:r>
            <w:r w:rsidRPr="003754D1">
              <w:rPr>
                <w:rFonts w:ascii="Calibri" w:hAnsi="Calibri" w:cs="Calibri"/>
                <w:color w:val="000000" w:themeColor="text1"/>
                <w:lang w:val="hy-AM"/>
              </w:rPr>
              <w:t> </w:t>
            </w:r>
          </w:p>
          <w:p w14:paraId="09AF2502" w14:textId="77777777" w:rsidR="009C7F3C" w:rsidRPr="003754D1" w:rsidRDefault="009C7F3C" w:rsidP="00513C4D">
            <w:pPr>
              <w:pStyle w:val="NormalWeb"/>
              <w:spacing w:before="0" w:beforeAutospacing="0" w:after="0" w:afterAutospacing="0"/>
              <w:jc w:val="both"/>
              <w:rPr>
                <w:rFonts w:ascii="GHEA Grapalat" w:hAnsi="GHEA Grapalat"/>
                <w:color w:val="000000" w:themeColor="text1"/>
                <w:lang w:val="hy-AM"/>
              </w:rPr>
            </w:pPr>
          </w:p>
        </w:tc>
        <w:tc>
          <w:tcPr>
            <w:tcW w:w="1505" w:type="dxa"/>
          </w:tcPr>
          <w:p w14:paraId="1F2B6943"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lastRenderedPageBreak/>
              <w:t xml:space="preserve"> հատ</w:t>
            </w:r>
          </w:p>
        </w:tc>
      </w:tr>
      <w:tr w:rsidR="006D6BC1" w:rsidRPr="003754D1" w14:paraId="4C77C5F3" w14:textId="77777777" w:rsidTr="00513C4D">
        <w:trPr>
          <w:trHeight w:val="2031"/>
        </w:trPr>
        <w:tc>
          <w:tcPr>
            <w:tcW w:w="1548" w:type="dxa"/>
          </w:tcPr>
          <w:p w14:paraId="3227FA4B"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lastRenderedPageBreak/>
              <w:t>Ցանցային երթուղիչ</w:t>
            </w:r>
          </w:p>
        </w:tc>
        <w:tc>
          <w:tcPr>
            <w:tcW w:w="7042" w:type="dxa"/>
          </w:tcPr>
          <w:p w14:paraId="42B9DC1F"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Ճարտարապետություն ARM 32bit, Պրոցեսոր IPQ-8064, CPU միջուկների քանակը 2, CPU անվանական հաճախականությունը 1.4 ԳՀց, Չափերը 443 x 92 x 44 մմ, RouterOS լիցենզիա 5, Օպերացիոն համակարգ RouterOS, RAM-ի չափը՝ առնվազն 1 ԳԲ, Պահպանման չափը առնվազն 128 ՄԲ, rack mountable: </w:t>
            </w:r>
          </w:p>
          <w:p w14:paraId="1814B432" w14:textId="77777777" w:rsidR="006D6BC1" w:rsidRPr="003754D1" w:rsidRDefault="006D6BC1" w:rsidP="00513C4D">
            <w:pPr>
              <w:jc w:val="both"/>
              <w:rPr>
                <w:rFonts w:ascii="GHEA Grapalat" w:hAnsi="GHEA Grapalat"/>
                <w:b/>
                <w:color w:val="000000" w:themeColor="text1"/>
                <w:lang w:val="hy-AM"/>
              </w:rPr>
            </w:pPr>
            <w:r w:rsidRPr="003754D1">
              <w:rPr>
                <w:rFonts w:ascii="GHEA Grapalat" w:hAnsi="GHEA Grapalat"/>
                <w:b/>
                <w:color w:val="000000" w:themeColor="text1"/>
                <w:lang w:val="hy-AM"/>
              </w:rPr>
              <w:t>առնվազն 1 տարվա երաշխիք</w:t>
            </w:r>
          </w:p>
          <w:p w14:paraId="6F3E7909" w14:textId="77777777" w:rsidR="009C7F3C" w:rsidRPr="003754D1" w:rsidRDefault="009C7F3C" w:rsidP="00513C4D">
            <w:pPr>
              <w:jc w:val="both"/>
              <w:rPr>
                <w:rFonts w:ascii="GHEA Grapalat" w:hAnsi="GHEA Grapalat"/>
                <w:b/>
                <w:color w:val="000000" w:themeColor="text1"/>
                <w:lang w:val="hy-AM"/>
              </w:rPr>
            </w:pPr>
          </w:p>
        </w:tc>
        <w:tc>
          <w:tcPr>
            <w:tcW w:w="1505" w:type="dxa"/>
          </w:tcPr>
          <w:p w14:paraId="4AB63E10"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 xml:space="preserve"> հատ</w:t>
            </w:r>
          </w:p>
        </w:tc>
      </w:tr>
      <w:tr w:rsidR="006D6BC1" w:rsidRPr="003754D1" w14:paraId="65A87183" w14:textId="77777777" w:rsidTr="00513C4D">
        <w:trPr>
          <w:trHeight w:val="621"/>
        </w:trPr>
        <w:tc>
          <w:tcPr>
            <w:tcW w:w="1548" w:type="dxa"/>
          </w:tcPr>
          <w:p w14:paraId="29F1E8D3"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cs="Tahoma"/>
                <w:b/>
                <w:bCs/>
                <w:color w:val="000000" w:themeColor="text1"/>
              </w:rPr>
              <w:t>Օպերատիվ խմբերի մոբայլ հավելված</w:t>
            </w:r>
          </w:p>
        </w:tc>
        <w:tc>
          <w:tcPr>
            <w:tcW w:w="7042" w:type="dxa"/>
          </w:tcPr>
          <w:p w14:paraId="407DAF8F" w14:textId="77777777" w:rsidR="006D6BC1" w:rsidRPr="003754D1" w:rsidRDefault="006D6BC1" w:rsidP="00513C4D">
            <w:pPr>
              <w:pStyle w:val="NormalWeb"/>
              <w:spacing w:before="0" w:beforeAutospacing="0" w:after="160" w:afterAutospacing="0"/>
              <w:rPr>
                <w:rFonts w:ascii="GHEA Grapalat" w:hAnsi="GHEA Grapalat"/>
                <w:color w:val="000000" w:themeColor="text1"/>
                <w:lang w:val="hy-AM"/>
              </w:rPr>
            </w:pPr>
            <w:r w:rsidRPr="003754D1">
              <w:rPr>
                <w:rFonts w:ascii="GHEA Grapalat" w:hAnsi="GHEA Grapalat" w:cs="Tahoma"/>
                <w:color w:val="000000" w:themeColor="text1"/>
                <w:lang w:val="hy-AM"/>
              </w:rPr>
              <w:t>Մշակվող Android օպերացիոն համակարգի համար նախատեսված բջջային հավելվածը պետք է աշխատի մատակարարված պլանշետների վրա: Հավելվածի հիմնական գործառույթներն են`</w:t>
            </w:r>
          </w:p>
          <w:p w14:paraId="30C4D0AD" w14:textId="77777777" w:rsidR="006D6BC1" w:rsidRPr="003754D1" w:rsidRDefault="006D6BC1" w:rsidP="006D6BC1">
            <w:pPr>
              <w:pStyle w:val="NormalWeb"/>
              <w:numPr>
                <w:ilvl w:val="0"/>
                <w:numId w:val="37"/>
              </w:numPr>
              <w:spacing w:before="0" w:beforeAutospacing="0" w:after="0" w:afterAutospacing="0"/>
              <w:textAlignment w:val="baseline"/>
              <w:rPr>
                <w:rFonts w:ascii="GHEA Grapalat" w:hAnsi="GHEA Grapalat" w:cs="Tahoma"/>
                <w:color w:val="000000" w:themeColor="text1"/>
              </w:rPr>
            </w:pPr>
            <w:r w:rsidRPr="003754D1">
              <w:rPr>
                <w:rFonts w:ascii="GHEA Grapalat" w:hAnsi="GHEA Grapalat" w:cs="Tahoma"/>
                <w:color w:val="000000" w:themeColor="text1"/>
              </w:rPr>
              <w:t>ԱԼԿՊ-ների տվյալների մուտքագրում,</w:t>
            </w:r>
            <w:r w:rsidRPr="003754D1">
              <w:rPr>
                <w:rFonts w:ascii="Calibri" w:hAnsi="Calibri" w:cs="Calibri"/>
                <w:color w:val="000000" w:themeColor="text1"/>
              </w:rPr>
              <w:t> </w:t>
            </w:r>
          </w:p>
          <w:p w14:paraId="09863A84" w14:textId="77777777" w:rsidR="006D6BC1" w:rsidRPr="003754D1" w:rsidRDefault="006D6BC1" w:rsidP="006D6BC1">
            <w:pPr>
              <w:pStyle w:val="NormalWeb"/>
              <w:numPr>
                <w:ilvl w:val="0"/>
                <w:numId w:val="37"/>
              </w:numPr>
              <w:spacing w:before="0" w:beforeAutospacing="0" w:after="0" w:afterAutospacing="0"/>
              <w:textAlignment w:val="baseline"/>
              <w:rPr>
                <w:rFonts w:ascii="GHEA Grapalat" w:hAnsi="GHEA Grapalat" w:cs="Tahoma"/>
                <w:color w:val="000000" w:themeColor="text1"/>
              </w:rPr>
            </w:pPr>
            <w:r w:rsidRPr="003754D1">
              <w:rPr>
                <w:rFonts w:ascii="GHEA Grapalat" w:hAnsi="GHEA Grapalat" w:cs="Tahoma"/>
                <w:color w:val="000000" w:themeColor="text1"/>
              </w:rPr>
              <w:t>Համակարգի ղեկավարման, կոորդինացում</w:t>
            </w:r>
          </w:p>
          <w:p w14:paraId="7D7FA03C" w14:textId="77777777" w:rsidR="006D6BC1" w:rsidRPr="003754D1" w:rsidRDefault="006D6BC1" w:rsidP="006D6BC1">
            <w:pPr>
              <w:pStyle w:val="NormalWeb"/>
              <w:numPr>
                <w:ilvl w:val="0"/>
                <w:numId w:val="37"/>
              </w:numPr>
              <w:spacing w:before="0" w:beforeAutospacing="0" w:after="0" w:afterAutospacing="0"/>
              <w:textAlignment w:val="baseline"/>
              <w:rPr>
                <w:rFonts w:ascii="GHEA Grapalat" w:hAnsi="GHEA Grapalat" w:cs="Tahoma"/>
                <w:color w:val="000000" w:themeColor="text1"/>
              </w:rPr>
            </w:pPr>
            <w:r w:rsidRPr="003754D1">
              <w:rPr>
                <w:rFonts w:ascii="GHEA Grapalat" w:hAnsi="GHEA Grapalat" w:cs="Tahoma"/>
                <w:color w:val="000000" w:themeColor="text1"/>
              </w:rPr>
              <w:t>Ուղղությունների գծագրում,</w:t>
            </w:r>
            <w:r w:rsidRPr="003754D1">
              <w:rPr>
                <w:rFonts w:ascii="Calibri" w:hAnsi="Calibri" w:cs="Calibri"/>
                <w:color w:val="000000" w:themeColor="text1"/>
              </w:rPr>
              <w:t> </w:t>
            </w:r>
          </w:p>
          <w:p w14:paraId="36EF5ECD" w14:textId="77777777" w:rsidR="006D6BC1" w:rsidRPr="003754D1" w:rsidRDefault="006D6BC1" w:rsidP="00513C4D">
            <w:pPr>
              <w:jc w:val="both"/>
              <w:rPr>
                <w:rFonts w:ascii="GHEA Grapalat" w:hAnsi="GHEA Grapalat" w:cs="Tahoma"/>
                <w:color w:val="000000" w:themeColor="text1"/>
              </w:rPr>
            </w:pPr>
            <w:r w:rsidRPr="003754D1">
              <w:rPr>
                <w:rFonts w:ascii="GHEA Grapalat" w:hAnsi="GHEA Grapalat" w:cs="Tahoma"/>
                <w:color w:val="000000" w:themeColor="text1"/>
              </w:rPr>
              <w:t>Մշտադիտարկում</w:t>
            </w:r>
            <w:r w:rsidRPr="003754D1">
              <w:rPr>
                <w:rFonts w:ascii="GHEA Grapalat" w:hAnsi="GHEA Grapalat" w:cs="Tahoma"/>
                <w:color w:val="000000" w:themeColor="text1"/>
              </w:rPr>
              <w:br/>
              <w:t>Ծանուցումների ստացում</w:t>
            </w:r>
          </w:p>
          <w:p w14:paraId="2433062D" w14:textId="77777777" w:rsidR="009C7F3C" w:rsidRPr="003754D1" w:rsidRDefault="009C7F3C" w:rsidP="00513C4D">
            <w:pPr>
              <w:jc w:val="both"/>
              <w:rPr>
                <w:rFonts w:ascii="GHEA Grapalat" w:hAnsi="GHEA Grapalat"/>
                <w:color w:val="000000" w:themeColor="text1"/>
                <w:lang w:val="hy-AM"/>
              </w:rPr>
            </w:pPr>
          </w:p>
        </w:tc>
        <w:tc>
          <w:tcPr>
            <w:tcW w:w="1505" w:type="dxa"/>
          </w:tcPr>
          <w:p w14:paraId="5480A0DF" w14:textId="77777777" w:rsidR="006D6BC1" w:rsidRPr="003754D1" w:rsidRDefault="006D6BC1" w:rsidP="00513C4D">
            <w:pPr>
              <w:jc w:val="both"/>
              <w:rPr>
                <w:rFonts w:ascii="GHEA Grapalat" w:hAnsi="GHEA Grapalat"/>
                <w:color w:val="000000" w:themeColor="text1"/>
                <w:lang w:val="hy-AM"/>
              </w:rPr>
            </w:pPr>
          </w:p>
        </w:tc>
      </w:tr>
      <w:tr w:rsidR="006D6BC1" w:rsidRPr="003754D1" w14:paraId="37D08809" w14:textId="77777777" w:rsidTr="009C7F3C">
        <w:trPr>
          <w:trHeight w:val="1458"/>
        </w:trPr>
        <w:tc>
          <w:tcPr>
            <w:tcW w:w="1548" w:type="dxa"/>
          </w:tcPr>
          <w:p w14:paraId="0A179B04" w14:textId="77777777" w:rsidR="006D6BC1" w:rsidRPr="003754D1" w:rsidRDefault="006D6BC1" w:rsidP="00513C4D">
            <w:pPr>
              <w:jc w:val="both"/>
              <w:rPr>
                <w:rFonts w:ascii="GHEA Grapalat" w:hAnsi="GHEA Grapalat"/>
                <w:b/>
                <w:bCs/>
                <w:color w:val="000000" w:themeColor="text1"/>
                <w:lang w:val="hy-AM"/>
              </w:rPr>
            </w:pPr>
            <w:r w:rsidRPr="003754D1">
              <w:rPr>
                <w:rFonts w:ascii="GHEA Grapalat" w:hAnsi="GHEA Grapalat"/>
                <w:b/>
                <w:bCs/>
                <w:color w:val="000000" w:themeColor="text1"/>
                <w:lang w:val="hy-AM"/>
              </w:rPr>
              <w:lastRenderedPageBreak/>
              <w:t>Ուսուցում</w:t>
            </w:r>
          </w:p>
        </w:tc>
        <w:tc>
          <w:tcPr>
            <w:tcW w:w="7042" w:type="dxa"/>
          </w:tcPr>
          <w:p w14:paraId="46A2958F"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Մատուցվող ծառայության շահագործման ամբողջական ուսուցում</w:t>
            </w:r>
          </w:p>
        </w:tc>
        <w:tc>
          <w:tcPr>
            <w:tcW w:w="1505" w:type="dxa"/>
          </w:tcPr>
          <w:p w14:paraId="66507620" w14:textId="77777777" w:rsidR="006D6BC1" w:rsidRPr="003754D1" w:rsidRDefault="006D6BC1" w:rsidP="00513C4D">
            <w:pPr>
              <w:jc w:val="both"/>
              <w:rPr>
                <w:rFonts w:ascii="GHEA Grapalat" w:hAnsi="GHEA Grapalat"/>
                <w:color w:val="000000" w:themeColor="text1"/>
                <w:lang w:val="hy-AM"/>
              </w:rPr>
            </w:pPr>
            <w:r w:rsidRPr="003754D1">
              <w:rPr>
                <w:rFonts w:ascii="GHEA Grapalat" w:hAnsi="GHEA Grapalat"/>
                <w:color w:val="000000" w:themeColor="text1"/>
                <w:lang w:val="hy-AM"/>
              </w:rPr>
              <w:t>5-10 հոգու համար</w:t>
            </w:r>
          </w:p>
        </w:tc>
      </w:tr>
    </w:tbl>
    <w:p w14:paraId="1EAE441A" w14:textId="77777777" w:rsidR="00220585" w:rsidRPr="0042056D" w:rsidRDefault="00220585" w:rsidP="006D6BC1">
      <w:pPr>
        <w:jc w:val="both"/>
        <w:rPr>
          <w:rFonts w:ascii="Sylfaen" w:hAnsi="Sylfaen"/>
          <w:lang w:val="hy-AM"/>
        </w:rPr>
      </w:pPr>
    </w:p>
    <w:tbl>
      <w:tblPr>
        <w:tblStyle w:val="TableGrid"/>
        <w:tblpPr w:leftFromText="180" w:rightFromText="180" w:vertAnchor="text" w:horzAnchor="margin" w:tblpY="178"/>
        <w:tblW w:w="10504" w:type="dxa"/>
        <w:tblLook w:val="04A0" w:firstRow="1" w:lastRow="0" w:firstColumn="1" w:lastColumn="0" w:noHBand="0" w:noVBand="1"/>
      </w:tblPr>
      <w:tblGrid>
        <w:gridCol w:w="2840"/>
        <w:gridCol w:w="7664"/>
      </w:tblGrid>
      <w:tr w:rsidR="006D6BC1" w:rsidRPr="00922F6F" w14:paraId="67A9857B" w14:textId="77777777" w:rsidTr="006D6BC1">
        <w:trPr>
          <w:trHeight w:val="1050"/>
        </w:trPr>
        <w:tc>
          <w:tcPr>
            <w:tcW w:w="2840" w:type="dxa"/>
          </w:tcPr>
          <w:p w14:paraId="44B21158" w14:textId="77777777" w:rsidR="006D6BC1" w:rsidRPr="0042056D" w:rsidRDefault="006D6BC1" w:rsidP="006D6BC1">
            <w:pPr>
              <w:jc w:val="both"/>
              <w:rPr>
                <w:rFonts w:ascii="Sylfaen" w:hAnsi="Sylfaen"/>
                <w:b/>
                <w:bCs/>
                <w:lang w:val="hy-AM"/>
              </w:rPr>
            </w:pPr>
            <w:r w:rsidRPr="0042056D">
              <w:rPr>
                <w:rFonts w:ascii="Sylfaen" w:hAnsi="Sylfaen"/>
                <w:b/>
                <w:bCs/>
              </w:rPr>
              <w:t>ԼՈԿԱԼ ՍԵՐՎԵՐ</w:t>
            </w:r>
          </w:p>
        </w:tc>
        <w:tc>
          <w:tcPr>
            <w:tcW w:w="7664" w:type="dxa"/>
          </w:tcPr>
          <w:p w14:paraId="7E503FB9" w14:textId="77777777" w:rsidR="006D6BC1" w:rsidRPr="0042056D" w:rsidRDefault="006D6BC1" w:rsidP="006D6BC1">
            <w:pPr>
              <w:jc w:val="both"/>
              <w:rPr>
                <w:rFonts w:ascii="Sylfaen" w:hAnsi="Sylfaen"/>
                <w:lang w:val="hy-AM"/>
              </w:rPr>
            </w:pPr>
            <w:r w:rsidRPr="0042056D">
              <w:rPr>
                <w:rFonts w:ascii="Sylfaen" w:hAnsi="Sylfaen"/>
                <w:lang w:val="hy-AM"/>
              </w:rPr>
              <w:t>Տեղակայվում է ղեկավարման կենտրոնում, ապահովում է տվյալների հավաքագրումը, համակարգի ղեկավարումը և միշարք այլ ֆունկցիաներ։</w:t>
            </w:r>
          </w:p>
        </w:tc>
      </w:tr>
      <w:tr w:rsidR="006D6BC1" w:rsidRPr="00922F6F" w14:paraId="3248DD7F" w14:textId="77777777" w:rsidTr="006D6BC1">
        <w:trPr>
          <w:trHeight w:val="1050"/>
        </w:trPr>
        <w:tc>
          <w:tcPr>
            <w:tcW w:w="2840" w:type="dxa"/>
          </w:tcPr>
          <w:p w14:paraId="6D72A176" w14:textId="77777777" w:rsidR="006D6BC1" w:rsidRPr="0042056D" w:rsidRDefault="006D6BC1" w:rsidP="006D6BC1">
            <w:pPr>
              <w:jc w:val="both"/>
              <w:rPr>
                <w:rFonts w:ascii="Sylfaen" w:hAnsi="Sylfaen"/>
                <w:b/>
                <w:bCs/>
                <w:lang w:val="hy-AM"/>
              </w:rPr>
            </w:pPr>
            <w:r w:rsidRPr="0042056D">
              <w:rPr>
                <w:rFonts w:ascii="Sylfaen" w:hAnsi="Sylfaen"/>
                <w:b/>
                <w:bCs/>
                <w:lang w:val="hy-AM"/>
              </w:rPr>
              <w:t>ՄՈՆԻԹՈՐԻՆԳԱՅԻՆ ՀԱՄԱԿԱՐԳ ԵՎ ԿԱՌԱՎԱՐՄԱՆ ԿԵՆՏՐՈՆ</w:t>
            </w:r>
          </w:p>
        </w:tc>
        <w:tc>
          <w:tcPr>
            <w:tcW w:w="7664" w:type="dxa"/>
          </w:tcPr>
          <w:p w14:paraId="61A92DA4" w14:textId="77777777" w:rsidR="006D6BC1" w:rsidRPr="0042056D" w:rsidRDefault="006D6BC1" w:rsidP="006D6BC1">
            <w:pPr>
              <w:jc w:val="both"/>
              <w:rPr>
                <w:rFonts w:ascii="Sylfaen" w:hAnsi="Sylfaen"/>
                <w:lang w:val="hy-AM"/>
              </w:rPr>
            </w:pPr>
            <w:r w:rsidRPr="0042056D">
              <w:rPr>
                <w:rFonts w:ascii="Sylfaen" w:hAnsi="Sylfaen"/>
                <w:lang w:val="hy-AM"/>
              </w:rPr>
              <w:t>Իրական ժամանակում պատկերում է բոլոր հանգույցային մոդոիլների գտնվելու վայրը, կարգավիճակը, արտացոլում ծանուցումներն ու մի շարք այլ տվյալներ։</w:t>
            </w:r>
          </w:p>
        </w:tc>
      </w:tr>
      <w:tr w:rsidR="006D6BC1" w:rsidRPr="00922F6F" w14:paraId="329E3225" w14:textId="77777777" w:rsidTr="006D6BC1">
        <w:trPr>
          <w:trHeight w:val="1050"/>
        </w:trPr>
        <w:tc>
          <w:tcPr>
            <w:tcW w:w="2840" w:type="dxa"/>
          </w:tcPr>
          <w:p w14:paraId="306620B6" w14:textId="77777777" w:rsidR="006D6BC1" w:rsidRPr="0042056D" w:rsidRDefault="006D6BC1" w:rsidP="006D6BC1">
            <w:pPr>
              <w:jc w:val="both"/>
              <w:rPr>
                <w:rFonts w:ascii="Sylfaen" w:hAnsi="Sylfaen"/>
                <w:b/>
                <w:bCs/>
                <w:lang w:val="hy-AM"/>
              </w:rPr>
            </w:pPr>
            <w:r w:rsidRPr="0042056D">
              <w:rPr>
                <w:rFonts w:ascii="Sylfaen" w:hAnsi="Sylfaen"/>
                <w:b/>
                <w:bCs/>
              </w:rPr>
              <w:t>ՕՊԵՐԱՏՈՐՆԵՐ (համակարգիչ, պլանշետ)</w:t>
            </w:r>
          </w:p>
        </w:tc>
        <w:tc>
          <w:tcPr>
            <w:tcW w:w="7664" w:type="dxa"/>
          </w:tcPr>
          <w:p w14:paraId="5901BC35" w14:textId="77777777" w:rsidR="006D6BC1" w:rsidRPr="0042056D" w:rsidRDefault="006D6BC1" w:rsidP="006D6BC1">
            <w:pPr>
              <w:jc w:val="both"/>
              <w:rPr>
                <w:rFonts w:ascii="Sylfaen" w:hAnsi="Sylfaen"/>
                <w:lang w:val="hy-AM"/>
              </w:rPr>
            </w:pPr>
            <w:r w:rsidRPr="0042056D">
              <w:rPr>
                <w:rFonts w:ascii="Sylfaen" w:hAnsi="Sylfaen"/>
                <w:lang w:val="hy-AM"/>
              </w:rPr>
              <w:t>Իրականացնում են հանգույցային մոդուլների մուտքագրման, համակարգի ղեկավարման, կորդինացման, ուղղությունների գծագրման, գործողությունների ծրագրավորման և կոկալ մոնիթորինգային ֆունկցիաներ։</w:t>
            </w:r>
          </w:p>
        </w:tc>
      </w:tr>
    </w:tbl>
    <w:p w14:paraId="0C38E14C" w14:textId="77777777" w:rsidR="006D6BC1" w:rsidRPr="0042056D" w:rsidRDefault="006D6BC1" w:rsidP="006D6BC1">
      <w:pPr>
        <w:jc w:val="both"/>
        <w:rPr>
          <w:rFonts w:ascii="Sylfaen" w:hAnsi="Sylfaen"/>
          <w:lang w:val="hy-AM"/>
        </w:rPr>
      </w:pPr>
    </w:p>
    <w:p w14:paraId="5740E2A2" w14:textId="77777777" w:rsidR="006D6BC1" w:rsidRDefault="006D6BC1" w:rsidP="006D6BC1">
      <w:pPr>
        <w:jc w:val="both"/>
        <w:rPr>
          <w:rFonts w:ascii="Sylfaen" w:hAnsi="Sylfaen"/>
          <w:color w:val="000000" w:themeColor="text1"/>
          <w:lang w:val="hy-AM"/>
        </w:rPr>
      </w:pPr>
    </w:p>
    <w:p w14:paraId="0E573205" w14:textId="77777777" w:rsidR="0007351E" w:rsidRPr="0042056D" w:rsidRDefault="0007351E" w:rsidP="006D6BC1">
      <w:pPr>
        <w:jc w:val="both"/>
        <w:rPr>
          <w:rFonts w:ascii="Sylfaen" w:hAnsi="Sylfaen"/>
          <w:color w:val="000000" w:themeColor="text1"/>
          <w:lang w:val="hy-AM"/>
        </w:rPr>
      </w:pPr>
    </w:p>
    <w:p w14:paraId="58382EEB" w14:textId="77777777" w:rsidR="00724E2E" w:rsidRDefault="00724E2E" w:rsidP="00724E2E">
      <w:pPr>
        <w:ind w:left="360"/>
        <w:contextualSpacing/>
        <w:jc w:val="both"/>
        <w:rPr>
          <w:rFonts w:ascii="Sylfaen" w:hAnsi="Sylfaen"/>
          <w:color w:val="000000" w:themeColor="text1"/>
          <w:lang w:val="hy-AM"/>
        </w:rPr>
      </w:pPr>
    </w:p>
    <w:p w14:paraId="6F434926" w14:textId="77777777" w:rsidR="006D6BC1" w:rsidRPr="0042056D"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Ծրագրային ապահովման բոլոր ծածկագրերը և հարակից տեղեկատվությունը տրամադրվում է միայն «Երքաղլույս» ՓԲ ընկերությանը</w:t>
      </w:r>
    </w:p>
    <w:p w14:paraId="035A3104" w14:textId="77777777" w:rsidR="006D6BC1" w:rsidRPr="0042056D"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 xml:space="preserve">Ծրագրային ապահովման թույլտվություն </w:t>
      </w:r>
      <w:r>
        <w:rPr>
          <w:rFonts w:ascii="Sylfaen" w:hAnsi="Sylfaen"/>
          <w:color w:val="000000" w:themeColor="text1"/>
        </w:rPr>
        <w:t xml:space="preserve">առնվազն </w:t>
      </w:r>
      <w:r w:rsidRPr="0042056D">
        <w:rPr>
          <w:rFonts w:ascii="Sylfaen" w:hAnsi="Sylfaen"/>
          <w:color w:val="000000" w:themeColor="text1"/>
          <w:lang w:val="hy-AM"/>
        </w:rPr>
        <w:t>3 տարի</w:t>
      </w:r>
    </w:p>
    <w:p w14:paraId="361723D2" w14:textId="77777777" w:rsidR="006D6BC1" w:rsidRPr="0042056D"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Ապրանքի որակի սերտիֆիկատի/լիցենզիայի առկայությունը և գործարանային փաթեթավորումը պարտադիր է, եթե դա կիրառելի է ապրանքի համար,</w:t>
      </w:r>
    </w:p>
    <w:p w14:paraId="30C60010" w14:textId="77777777" w:rsidR="006D6BC1" w:rsidRPr="0042056D"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Ապրանքը պետք է օգտագործված չլինի</w:t>
      </w:r>
    </w:p>
    <w:p w14:paraId="36FD384F" w14:textId="77777777" w:rsidR="006D6BC1" w:rsidRPr="0042056D"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Մատակարարումը, մոնտաժումը,  իրականացվում է մատակարարի կողմից՝ շահագործման ենթակա վիճակով հանձնված</w:t>
      </w:r>
    </w:p>
    <w:p w14:paraId="2B660804" w14:textId="77777777" w:rsidR="006D6BC1" w:rsidRPr="0042056D"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Տեխ. բնութագիրը տրվում է 3 լեզուներով՝ հայերեն, ռուսերեն, անգլերեն</w:t>
      </w:r>
    </w:p>
    <w:p w14:paraId="044E48B7" w14:textId="77777777" w:rsidR="006D6BC1" w:rsidRPr="002F2237" w:rsidRDefault="006D6BC1" w:rsidP="006D6BC1">
      <w:pPr>
        <w:pStyle w:val="ListParagraph"/>
        <w:numPr>
          <w:ilvl w:val="0"/>
          <w:numId w:val="36"/>
        </w:numPr>
        <w:ind w:left="0"/>
        <w:contextualSpacing/>
        <w:jc w:val="both"/>
        <w:rPr>
          <w:rFonts w:ascii="Sylfaen" w:hAnsi="Sylfaen"/>
          <w:b/>
          <w:color w:val="000000" w:themeColor="text1"/>
          <w:lang w:val="hy-AM"/>
        </w:rPr>
      </w:pPr>
      <w:r w:rsidRPr="002F2237">
        <w:rPr>
          <w:rFonts w:ascii="Sylfaen" w:hAnsi="Sylfaen"/>
          <w:b/>
          <w:color w:val="000000" w:themeColor="text1"/>
          <w:lang w:val="hy-AM"/>
        </w:rPr>
        <w:t>Երաշխիքը 3 տարի, որի ընթացքում իրականացվում է սպասարկում</w:t>
      </w:r>
    </w:p>
    <w:p w14:paraId="4A483DFE" w14:textId="77777777" w:rsidR="006D6BC1" w:rsidRDefault="006D6BC1" w:rsidP="006D6BC1">
      <w:pPr>
        <w:pStyle w:val="ListParagraph"/>
        <w:numPr>
          <w:ilvl w:val="0"/>
          <w:numId w:val="36"/>
        </w:numPr>
        <w:ind w:left="0"/>
        <w:contextualSpacing/>
        <w:jc w:val="both"/>
        <w:rPr>
          <w:rFonts w:ascii="Sylfaen" w:hAnsi="Sylfaen"/>
          <w:color w:val="000000" w:themeColor="text1"/>
          <w:lang w:val="hy-AM"/>
        </w:rPr>
      </w:pPr>
      <w:r w:rsidRPr="0042056D">
        <w:rPr>
          <w:rFonts w:ascii="Sylfaen" w:hAnsi="Sylfaen"/>
          <w:color w:val="000000" w:themeColor="text1"/>
          <w:lang w:val="hy-AM"/>
        </w:rPr>
        <w:t>Սերվերը ենթակա է մեկ մասի պիլոտային փորձարկման, որի հաստատումից հետո է ընդունվում մնացած մասը</w:t>
      </w:r>
    </w:p>
    <w:p w14:paraId="507F04E0" w14:textId="413CA94D" w:rsidR="006D6BC1" w:rsidRPr="00662A00" w:rsidRDefault="006D6BC1" w:rsidP="006D6BC1">
      <w:pPr>
        <w:pStyle w:val="ListParagraph"/>
        <w:numPr>
          <w:ilvl w:val="0"/>
          <w:numId w:val="36"/>
        </w:numPr>
        <w:ind w:left="0"/>
        <w:contextualSpacing/>
        <w:jc w:val="both"/>
        <w:rPr>
          <w:rFonts w:ascii="Sylfaen" w:hAnsi="Sylfaen"/>
          <w:b/>
          <w:color w:val="000000" w:themeColor="text1"/>
          <w:sz w:val="36"/>
          <w:lang w:val="hy-AM"/>
        </w:rPr>
      </w:pPr>
      <w:r w:rsidRPr="00662A00">
        <w:rPr>
          <w:rFonts w:ascii="GHEA Grapalat" w:hAnsi="GHEA Grapalat"/>
          <w:b/>
          <w:sz w:val="36"/>
          <w:lang w:val="lv-LV"/>
        </w:rPr>
        <w:t xml:space="preserve">Կառավարման </w:t>
      </w:r>
      <w:r>
        <w:rPr>
          <w:rFonts w:ascii="GHEA Grapalat" w:hAnsi="GHEA Grapalat"/>
          <w:b/>
          <w:sz w:val="36"/>
          <w:lang w:val="lv-LV"/>
        </w:rPr>
        <w:t xml:space="preserve">ընդհանուր </w:t>
      </w:r>
      <w:r w:rsidRPr="00662A00">
        <w:rPr>
          <w:rFonts w:ascii="GHEA Grapalat" w:hAnsi="GHEA Grapalat"/>
          <w:b/>
          <w:sz w:val="36"/>
          <w:lang w:val="lv-LV"/>
        </w:rPr>
        <w:t xml:space="preserve">համակարգի առնվազն </w:t>
      </w:r>
      <w:r w:rsidR="00922F6F">
        <w:rPr>
          <w:rFonts w:ascii="GHEA Grapalat" w:hAnsi="GHEA Grapalat"/>
          <w:b/>
          <w:sz w:val="36"/>
          <w:lang w:val="hy-AM"/>
        </w:rPr>
        <w:t>4</w:t>
      </w:r>
      <w:bookmarkStart w:id="13" w:name="_GoBack"/>
      <w:bookmarkEnd w:id="13"/>
      <w:r w:rsidRPr="00662A00">
        <w:rPr>
          <w:rFonts w:ascii="GHEA Grapalat" w:hAnsi="GHEA Grapalat"/>
          <w:b/>
          <w:sz w:val="36"/>
          <w:lang w:val="lv-LV"/>
        </w:rPr>
        <w:t xml:space="preserve"> տարի երաշխիք</w:t>
      </w:r>
    </w:p>
    <w:p w14:paraId="33EAE9C8" w14:textId="77777777" w:rsidR="006D6BC1" w:rsidRPr="0042056D" w:rsidRDefault="006D6BC1" w:rsidP="006D6BC1">
      <w:pPr>
        <w:pStyle w:val="ListParagraph"/>
        <w:ind w:left="0"/>
        <w:jc w:val="both"/>
        <w:rPr>
          <w:rFonts w:ascii="Sylfaen" w:hAnsi="Sylfaen"/>
          <w:color w:val="000000" w:themeColor="text1"/>
          <w:lang w:val="hy-AM"/>
        </w:rPr>
      </w:pPr>
    </w:p>
    <w:p w14:paraId="5617606B" w14:textId="77777777" w:rsidR="006D6BC1" w:rsidRPr="0042056D" w:rsidRDefault="006D6BC1" w:rsidP="006D6BC1">
      <w:pPr>
        <w:pStyle w:val="ListParagraph"/>
        <w:ind w:left="0"/>
        <w:jc w:val="both"/>
        <w:rPr>
          <w:rFonts w:ascii="Sylfaen" w:hAnsi="Sylfaen"/>
          <w:color w:val="000000" w:themeColor="text1"/>
          <w:lang w:val="hy-AM"/>
        </w:rPr>
      </w:pPr>
    </w:p>
    <w:p w14:paraId="59DABCA4" w14:textId="77777777" w:rsidR="006D6BC1" w:rsidRPr="0042056D" w:rsidRDefault="006D6BC1" w:rsidP="006D6BC1">
      <w:pPr>
        <w:pStyle w:val="ListParagraph"/>
        <w:ind w:left="0"/>
        <w:jc w:val="both"/>
        <w:rPr>
          <w:rFonts w:ascii="Sylfaen" w:hAnsi="Sylfaen"/>
          <w:color w:val="000000" w:themeColor="text1"/>
          <w:lang w:val="hy-AM"/>
        </w:rPr>
      </w:pPr>
    </w:p>
    <w:p w14:paraId="3783BC44" w14:textId="77777777" w:rsidR="006D6BC1" w:rsidRPr="0042056D" w:rsidRDefault="006D6BC1" w:rsidP="006D6BC1">
      <w:pPr>
        <w:pStyle w:val="ListParagraph"/>
        <w:ind w:left="0"/>
        <w:jc w:val="both"/>
        <w:rPr>
          <w:rFonts w:ascii="Sylfaen" w:hAnsi="Sylfaen"/>
          <w:color w:val="000000" w:themeColor="text1"/>
          <w:lang w:val="hy-AM"/>
        </w:rPr>
      </w:pPr>
    </w:p>
    <w:p w14:paraId="53DA4AA1" w14:textId="77777777" w:rsidR="006D6BC1" w:rsidRDefault="006D6BC1" w:rsidP="006D6BC1">
      <w:pPr>
        <w:pStyle w:val="ListParagraph"/>
        <w:ind w:left="0"/>
        <w:jc w:val="both"/>
        <w:rPr>
          <w:rFonts w:ascii="Sylfaen" w:hAnsi="Sylfaen"/>
          <w:color w:val="000000" w:themeColor="text1"/>
          <w:lang w:val="hy-AM"/>
        </w:rPr>
      </w:pPr>
    </w:p>
    <w:p w14:paraId="0572383E" w14:textId="77777777" w:rsidR="00555408" w:rsidRDefault="00555408" w:rsidP="006D6BC1">
      <w:pPr>
        <w:pStyle w:val="ListParagraph"/>
        <w:ind w:left="0"/>
        <w:jc w:val="both"/>
        <w:rPr>
          <w:rFonts w:ascii="Sylfaen" w:hAnsi="Sylfaen"/>
          <w:color w:val="000000" w:themeColor="text1"/>
          <w:lang w:val="hy-AM"/>
        </w:rPr>
      </w:pPr>
    </w:p>
    <w:p w14:paraId="09E443B8" w14:textId="77777777" w:rsidR="00555408" w:rsidRDefault="00555408" w:rsidP="006D6BC1">
      <w:pPr>
        <w:pStyle w:val="ListParagraph"/>
        <w:ind w:left="0"/>
        <w:jc w:val="both"/>
        <w:rPr>
          <w:rFonts w:ascii="Sylfaen" w:hAnsi="Sylfaen"/>
          <w:color w:val="000000" w:themeColor="text1"/>
          <w:lang w:val="hy-AM"/>
        </w:rPr>
      </w:pPr>
    </w:p>
    <w:p w14:paraId="1506AF3B" w14:textId="77777777" w:rsidR="00555408" w:rsidRDefault="00555408" w:rsidP="006D6BC1">
      <w:pPr>
        <w:pStyle w:val="ListParagraph"/>
        <w:ind w:left="0"/>
        <w:jc w:val="both"/>
        <w:rPr>
          <w:rFonts w:ascii="Sylfaen" w:hAnsi="Sylfaen"/>
          <w:color w:val="000000" w:themeColor="text1"/>
          <w:lang w:val="hy-AM"/>
        </w:rPr>
      </w:pPr>
    </w:p>
    <w:p w14:paraId="3C7D258D" w14:textId="77777777" w:rsidR="00555408" w:rsidRDefault="00555408" w:rsidP="006D6BC1">
      <w:pPr>
        <w:pStyle w:val="ListParagraph"/>
        <w:ind w:left="0"/>
        <w:jc w:val="both"/>
        <w:rPr>
          <w:rFonts w:ascii="Sylfaen" w:hAnsi="Sylfaen"/>
          <w:color w:val="000000" w:themeColor="text1"/>
          <w:lang w:val="hy-AM"/>
        </w:rPr>
      </w:pPr>
    </w:p>
    <w:p w14:paraId="28167820" w14:textId="77777777" w:rsidR="00555408" w:rsidRDefault="00555408" w:rsidP="006D6BC1">
      <w:pPr>
        <w:pStyle w:val="ListParagraph"/>
        <w:ind w:left="0"/>
        <w:jc w:val="both"/>
        <w:rPr>
          <w:rFonts w:ascii="Sylfaen" w:hAnsi="Sylfaen"/>
          <w:color w:val="000000" w:themeColor="text1"/>
          <w:lang w:val="hy-AM"/>
        </w:rPr>
      </w:pPr>
    </w:p>
    <w:p w14:paraId="010B3EAB" w14:textId="77777777" w:rsidR="00555408" w:rsidRDefault="00555408" w:rsidP="006D6BC1">
      <w:pPr>
        <w:pStyle w:val="ListParagraph"/>
        <w:ind w:left="0"/>
        <w:jc w:val="both"/>
        <w:rPr>
          <w:rFonts w:ascii="Sylfaen" w:hAnsi="Sylfaen"/>
          <w:color w:val="000000" w:themeColor="text1"/>
          <w:lang w:val="hy-AM"/>
        </w:rPr>
      </w:pPr>
    </w:p>
    <w:p w14:paraId="276FCDD6" w14:textId="77777777" w:rsidR="00555408" w:rsidRDefault="00555408" w:rsidP="006D6BC1">
      <w:pPr>
        <w:pStyle w:val="ListParagraph"/>
        <w:ind w:left="0"/>
        <w:jc w:val="both"/>
        <w:rPr>
          <w:rFonts w:ascii="Sylfaen" w:hAnsi="Sylfaen"/>
          <w:color w:val="000000" w:themeColor="text1"/>
          <w:lang w:val="hy-AM"/>
        </w:rPr>
      </w:pPr>
    </w:p>
    <w:p w14:paraId="07384890" w14:textId="77777777" w:rsidR="00555408" w:rsidRDefault="00555408" w:rsidP="006D6BC1">
      <w:pPr>
        <w:pStyle w:val="ListParagraph"/>
        <w:ind w:left="0"/>
        <w:jc w:val="both"/>
        <w:rPr>
          <w:rFonts w:ascii="Sylfaen" w:hAnsi="Sylfaen"/>
          <w:color w:val="000000" w:themeColor="text1"/>
          <w:lang w:val="hy-AM"/>
        </w:rPr>
      </w:pPr>
    </w:p>
    <w:p w14:paraId="154475AC" w14:textId="77777777" w:rsidR="00555408" w:rsidRDefault="00555408" w:rsidP="006D6BC1">
      <w:pPr>
        <w:pStyle w:val="ListParagraph"/>
        <w:ind w:left="0"/>
        <w:jc w:val="both"/>
        <w:rPr>
          <w:rFonts w:ascii="Sylfaen" w:hAnsi="Sylfaen"/>
          <w:color w:val="000000" w:themeColor="text1"/>
          <w:lang w:val="hy-AM"/>
        </w:rPr>
      </w:pPr>
    </w:p>
    <w:p w14:paraId="7E630FE6" w14:textId="77777777" w:rsidR="00555408" w:rsidRDefault="00555408" w:rsidP="006D6BC1">
      <w:pPr>
        <w:pStyle w:val="ListParagraph"/>
        <w:ind w:left="0"/>
        <w:jc w:val="both"/>
        <w:rPr>
          <w:rFonts w:ascii="Sylfaen" w:hAnsi="Sylfaen"/>
          <w:color w:val="000000" w:themeColor="text1"/>
          <w:lang w:val="hy-AM"/>
        </w:rPr>
      </w:pPr>
    </w:p>
    <w:p w14:paraId="3DABA146" w14:textId="77777777" w:rsidR="00555408" w:rsidRDefault="00555408" w:rsidP="006D6BC1">
      <w:pPr>
        <w:pStyle w:val="ListParagraph"/>
        <w:ind w:left="0"/>
        <w:jc w:val="both"/>
        <w:rPr>
          <w:rFonts w:ascii="Sylfaen" w:hAnsi="Sylfaen"/>
          <w:color w:val="000000" w:themeColor="text1"/>
          <w:lang w:val="hy-AM"/>
        </w:rPr>
      </w:pPr>
    </w:p>
    <w:p w14:paraId="29205A66" w14:textId="77777777" w:rsidR="006D6BC1" w:rsidRPr="0042056D" w:rsidRDefault="006D6BC1" w:rsidP="006D6BC1">
      <w:pPr>
        <w:pStyle w:val="ListParagraph"/>
        <w:ind w:left="0"/>
        <w:jc w:val="right"/>
        <w:rPr>
          <w:rFonts w:ascii="Sylfaen" w:hAnsi="Sylfaen"/>
          <w:b/>
          <w:bCs/>
          <w:color w:val="000000" w:themeColor="text1"/>
          <w:lang w:val="hy-AM"/>
        </w:rPr>
      </w:pPr>
      <w:r w:rsidRPr="0042056D">
        <w:rPr>
          <w:rFonts w:ascii="Sylfaen" w:hAnsi="Sylfaen"/>
          <w:b/>
          <w:bCs/>
          <w:color w:val="000000" w:themeColor="text1"/>
          <w:lang w:val="hy-AM"/>
        </w:rPr>
        <w:t>Նկար 1</w:t>
      </w:r>
    </w:p>
    <w:p w14:paraId="5938B439" w14:textId="77777777" w:rsidR="006D6BC1" w:rsidRPr="0042056D" w:rsidRDefault="006D6BC1" w:rsidP="006D6BC1">
      <w:pPr>
        <w:pStyle w:val="ListParagraph"/>
        <w:ind w:left="0"/>
        <w:jc w:val="both"/>
      </w:pPr>
    </w:p>
    <w:p w14:paraId="6F66DF3F" w14:textId="77777777" w:rsidR="006D6BC1" w:rsidRPr="0042056D" w:rsidRDefault="006D6BC1" w:rsidP="006D6BC1">
      <w:pPr>
        <w:pStyle w:val="ListParagraph"/>
        <w:ind w:left="0"/>
        <w:jc w:val="both"/>
      </w:pPr>
      <w:r w:rsidRPr="0042056D">
        <w:rPr>
          <w:lang w:val="hy-AM"/>
        </w:rPr>
        <w:t xml:space="preserve">          </w:t>
      </w:r>
      <w:r w:rsidRPr="0042056D">
        <w:rPr>
          <w:noProof/>
          <w:lang w:val="en-US" w:eastAsia="en-US"/>
        </w:rPr>
        <w:drawing>
          <wp:inline distT="0" distB="0" distL="0" distR="0" wp14:anchorId="0B2F4803" wp14:editId="2FEA5AC8">
            <wp:extent cx="5943600" cy="4754880"/>
            <wp:effectExtent l="0" t="0" r="0" b="7620"/>
            <wp:docPr id="1185380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754880"/>
                    </a:xfrm>
                    <a:prstGeom prst="rect">
                      <a:avLst/>
                    </a:prstGeom>
                    <a:noFill/>
                    <a:ln>
                      <a:noFill/>
                    </a:ln>
                  </pic:spPr>
                </pic:pic>
              </a:graphicData>
            </a:graphic>
          </wp:inline>
        </w:drawing>
      </w:r>
    </w:p>
    <w:p w14:paraId="588F6D58" w14:textId="77777777" w:rsidR="006D6BC1" w:rsidRPr="0042056D" w:rsidRDefault="006D6BC1" w:rsidP="006D6BC1">
      <w:pPr>
        <w:rPr>
          <w:lang w:val="hy-AM"/>
        </w:rPr>
      </w:pPr>
    </w:p>
    <w:p w14:paraId="1162B3BF" w14:textId="77777777" w:rsidR="006D6BC1" w:rsidRPr="0042056D" w:rsidRDefault="006D6BC1" w:rsidP="006D6BC1">
      <w:pPr>
        <w:rPr>
          <w:lang w:val="hy-AM"/>
        </w:rPr>
      </w:pPr>
    </w:p>
    <w:p w14:paraId="129653A6"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r w:rsidRPr="0042056D">
        <w:rPr>
          <w:lang w:val="hy-AM"/>
        </w:rPr>
        <w:tab/>
      </w:r>
    </w:p>
    <w:p w14:paraId="2C13AFB1"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0A47EF79"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04BAA417"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0735C380"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3499C15E"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099C1203"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436BAEEB" w14:textId="77777777" w:rsidR="006D6BC1" w:rsidRPr="0042056D" w:rsidRDefault="006D6BC1" w:rsidP="006D6BC1">
      <w:pPr>
        <w:widowControl w:val="0"/>
        <w:tabs>
          <w:tab w:val="left" w:pos="567"/>
        </w:tabs>
        <w:autoSpaceDE w:val="0"/>
        <w:autoSpaceDN w:val="0"/>
        <w:adjustRightInd w:val="0"/>
        <w:spacing w:line="276" w:lineRule="auto"/>
        <w:jc w:val="both"/>
        <w:rPr>
          <w:lang w:val="hy-AM"/>
        </w:rPr>
      </w:pPr>
    </w:p>
    <w:p w14:paraId="15223F32" w14:textId="77777777" w:rsidR="006D6BC1" w:rsidRDefault="006D6BC1" w:rsidP="006D6BC1">
      <w:pPr>
        <w:widowControl w:val="0"/>
        <w:tabs>
          <w:tab w:val="left" w:pos="567"/>
        </w:tabs>
        <w:autoSpaceDE w:val="0"/>
        <w:autoSpaceDN w:val="0"/>
        <w:adjustRightInd w:val="0"/>
        <w:spacing w:line="276" w:lineRule="auto"/>
        <w:jc w:val="both"/>
        <w:rPr>
          <w:lang w:val="hy-AM"/>
        </w:rPr>
      </w:pPr>
    </w:p>
    <w:p w14:paraId="279431F3"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7B4CF7CA"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52CAE948"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4D645462"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1D061CA7"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0E85FF79"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48D69208" w14:textId="77777777" w:rsidR="001107EC" w:rsidRDefault="001107EC" w:rsidP="006D6BC1">
      <w:pPr>
        <w:widowControl w:val="0"/>
        <w:tabs>
          <w:tab w:val="left" w:pos="567"/>
        </w:tabs>
        <w:autoSpaceDE w:val="0"/>
        <w:autoSpaceDN w:val="0"/>
        <w:adjustRightInd w:val="0"/>
        <w:spacing w:line="276" w:lineRule="auto"/>
        <w:jc w:val="both"/>
        <w:rPr>
          <w:lang w:val="hy-AM"/>
        </w:rPr>
      </w:pPr>
    </w:p>
    <w:p w14:paraId="6AAD2761" w14:textId="77777777" w:rsidR="001107EC" w:rsidRDefault="001107EC" w:rsidP="006D6BC1">
      <w:pPr>
        <w:widowControl w:val="0"/>
        <w:tabs>
          <w:tab w:val="left" w:pos="567"/>
        </w:tabs>
        <w:autoSpaceDE w:val="0"/>
        <w:autoSpaceDN w:val="0"/>
        <w:adjustRightInd w:val="0"/>
        <w:spacing w:line="276" w:lineRule="auto"/>
        <w:jc w:val="both"/>
        <w:rPr>
          <w:lang w:val="hy-AM"/>
        </w:rPr>
      </w:pPr>
    </w:p>
    <w:p w14:paraId="0FCC925A" w14:textId="77777777" w:rsidR="001107EC" w:rsidRDefault="001107EC" w:rsidP="006D6BC1">
      <w:pPr>
        <w:widowControl w:val="0"/>
        <w:tabs>
          <w:tab w:val="left" w:pos="567"/>
        </w:tabs>
        <w:autoSpaceDE w:val="0"/>
        <w:autoSpaceDN w:val="0"/>
        <w:adjustRightInd w:val="0"/>
        <w:spacing w:line="276" w:lineRule="auto"/>
        <w:jc w:val="both"/>
        <w:rPr>
          <w:lang w:val="hy-AM"/>
        </w:rPr>
      </w:pPr>
    </w:p>
    <w:p w14:paraId="45A67F67"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1F725FF9" w14:textId="77777777" w:rsidR="00555408" w:rsidRDefault="00555408" w:rsidP="006D6BC1">
      <w:pPr>
        <w:widowControl w:val="0"/>
        <w:tabs>
          <w:tab w:val="left" w:pos="567"/>
        </w:tabs>
        <w:autoSpaceDE w:val="0"/>
        <w:autoSpaceDN w:val="0"/>
        <w:adjustRightInd w:val="0"/>
        <w:spacing w:line="276" w:lineRule="auto"/>
        <w:jc w:val="both"/>
        <w:rPr>
          <w:lang w:val="hy-AM"/>
        </w:rPr>
      </w:pPr>
    </w:p>
    <w:p w14:paraId="01D886DD" w14:textId="77777777" w:rsidR="00555408" w:rsidRPr="0042056D" w:rsidRDefault="00555408" w:rsidP="006D6BC1">
      <w:pPr>
        <w:widowControl w:val="0"/>
        <w:tabs>
          <w:tab w:val="left" w:pos="567"/>
        </w:tabs>
        <w:autoSpaceDE w:val="0"/>
        <w:autoSpaceDN w:val="0"/>
        <w:adjustRightInd w:val="0"/>
        <w:spacing w:line="276" w:lineRule="auto"/>
        <w:jc w:val="both"/>
        <w:rPr>
          <w:lang w:val="hy-AM"/>
        </w:rPr>
      </w:pPr>
    </w:p>
    <w:p w14:paraId="5DDF2220" w14:textId="77777777" w:rsidR="006D6BC1" w:rsidRPr="0042056D" w:rsidRDefault="006D6BC1" w:rsidP="006D6BC1">
      <w:pPr>
        <w:pStyle w:val="ListParagraph"/>
        <w:ind w:left="0"/>
        <w:jc w:val="right"/>
        <w:rPr>
          <w:lang w:val="hy-AM"/>
        </w:rPr>
      </w:pPr>
      <w:r w:rsidRPr="0042056D">
        <w:rPr>
          <w:rFonts w:ascii="Sylfaen" w:hAnsi="Sylfaen"/>
          <w:b/>
          <w:bCs/>
          <w:color w:val="000000" w:themeColor="text1"/>
          <w:lang w:val="hy-AM"/>
        </w:rPr>
        <w:t>Նկար 2</w:t>
      </w:r>
    </w:p>
    <w:p w14:paraId="542D11F8" w14:textId="77777777" w:rsidR="006D6BC1" w:rsidRPr="0042056D" w:rsidRDefault="006D6BC1" w:rsidP="006D6BC1">
      <w:pPr>
        <w:rPr>
          <w:lang w:val="hy-AM"/>
        </w:rPr>
      </w:pPr>
    </w:p>
    <w:p w14:paraId="601749F5" w14:textId="77777777" w:rsidR="006D6BC1" w:rsidRPr="0042056D" w:rsidRDefault="006D6BC1" w:rsidP="006D6BC1">
      <w:pPr>
        <w:rPr>
          <w:lang w:val="hy-AM"/>
        </w:rPr>
      </w:pPr>
    </w:p>
    <w:p w14:paraId="787D274C" w14:textId="77777777" w:rsidR="006D6BC1" w:rsidRPr="0042056D" w:rsidRDefault="006D6BC1" w:rsidP="006D6BC1">
      <w:pPr>
        <w:rPr>
          <w:lang w:val="hy-AM"/>
        </w:rPr>
      </w:pPr>
    </w:p>
    <w:p w14:paraId="74599301" w14:textId="77777777" w:rsidR="006D6BC1" w:rsidRPr="0042056D" w:rsidRDefault="006D6BC1" w:rsidP="006D6BC1">
      <w:pPr>
        <w:tabs>
          <w:tab w:val="left" w:pos="5422"/>
        </w:tabs>
        <w:rPr>
          <w:lang w:val="hy-AM"/>
        </w:rPr>
      </w:pPr>
      <w:r w:rsidRPr="0042056D">
        <w:rPr>
          <w:lang w:val="hy-AM"/>
        </w:rPr>
        <w:tab/>
      </w:r>
      <w:r w:rsidRPr="0042056D">
        <w:rPr>
          <w:noProof/>
        </w:rPr>
        <w:drawing>
          <wp:inline distT="0" distB="0" distL="0" distR="0" wp14:anchorId="4CA96D44" wp14:editId="1AD1B5E7">
            <wp:extent cx="5943600" cy="3958590"/>
            <wp:effectExtent l="0" t="0" r="0" b="3810"/>
            <wp:docPr id="1702128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3958590"/>
                    </a:xfrm>
                    <a:prstGeom prst="rect">
                      <a:avLst/>
                    </a:prstGeom>
                    <a:noFill/>
                    <a:ln>
                      <a:noFill/>
                    </a:ln>
                  </pic:spPr>
                </pic:pic>
              </a:graphicData>
            </a:graphic>
          </wp:inline>
        </w:drawing>
      </w:r>
    </w:p>
    <w:p w14:paraId="2B698C12" w14:textId="77777777" w:rsidR="006D6BC1" w:rsidRPr="0042056D" w:rsidRDefault="006D6BC1" w:rsidP="006D6BC1">
      <w:pPr>
        <w:tabs>
          <w:tab w:val="left" w:pos="3990"/>
        </w:tabs>
        <w:rPr>
          <w:rFonts w:ascii="GHEA Grapalat" w:hAnsi="GHEA Grapalat"/>
          <w:b/>
          <w:sz w:val="22"/>
        </w:rPr>
      </w:pPr>
    </w:p>
    <w:p w14:paraId="26015384" w14:textId="77777777" w:rsidR="006D6BC1" w:rsidRDefault="006D6BC1" w:rsidP="00441F14">
      <w:pPr>
        <w:spacing w:line="276" w:lineRule="auto"/>
        <w:jc w:val="center"/>
        <w:rPr>
          <w:rFonts w:ascii="GHEA Grapalat" w:hAnsi="GHEA Grapalat"/>
          <w:b/>
          <w:lang w:val="hy-AM"/>
        </w:rPr>
      </w:pPr>
    </w:p>
    <w:p w14:paraId="4DB89BEE" w14:textId="77777777" w:rsidR="006D6BC1" w:rsidRDefault="006D6BC1" w:rsidP="00441F14">
      <w:pPr>
        <w:spacing w:line="276" w:lineRule="auto"/>
        <w:jc w:val="center"/>
        <w:rPr>
          <w:rFonts w:ascii="GHEA Grapalat" w:hAnsi="GHEA Grapalat"/>
          <w:b/>
          <w:lang w:val="hy-AM"/>
        </w:rPr>
      </w:pPr>
    </w:p>
    <w:p w14:paraId="28CDB303" w14:textId="77777777" w:rsidR="00FC0CBC" w:rsidRDefault="00FC0CBC" w:rsidP="000C6D1E">
      <w:pPr>
        <w:ind w:firstLine="567"/>
        <w:jc w:val="right"/>
        <w:rPr>
          <w:rFonts w:ascii="GHEA Grapalat" w:hAnsi="GHEA Grapalat" w:cs="Sylfaen"/>
          <w:i/>
          <w:sz w:val="20"/>
          <w:szCs w:val="20"/>
          <w:lang w:val="pt-BR"/>
        </w:rPr>
      </w:pPr>
    </w:p>
    <w:p w14:paraId="76594AEF" w14:textId="77777777" w:rsidR="00FC0CBC" w:rsidRDefault="00FC0CBC" w:rsidP="000C6D1E">
      <w:pPr>
        <w:ind w:firstLine="567"/>
        <w:jc w:val="right"/>
        <w:rPr>
          <w:rFonts w:ascii="GHEA Grapalat" w:hAnsi="GHEA Grapalat" w:cs="Sylfaen"/>
          <w:i/>
          <w:sz w:val="20"/>
          <w:szCs w:val="20"/>
          <w:lang w:val="pt-BR"/>
        </w:rPr>
      </w:pPr>
    </w:p>
    <w:p w14:paraId="5A9CB2A7" w14:textId="77777777" w:rsidR="00FC0CBC" w:rsidRDefault="00FC0CBC" w:rsidP="000C6D1E">
      <w:pPr>
        <w:ind w:firstLine="567"/>
        <w:jc w:val="right"/>
        <w:rPr>
          <w:rFonts w:ascii="GHEA Grapalat" w:hAnsi="GHEA Grapalat" w:cs="Sylfaen"/>
          <w:i/>
          <w:sz w:val="20"/>
          <w:szCs w:val="20"/>
          <w:lang w:val="pt-BR"/>
        </w:rPr>
      </w:pPr>
    </w:p>
    <w:p w14:paraId="487E8603" w14:textId="77777777" w:rsidR="00FC0CBC" w:rsidRDefault="00FC0CBC" w:rsidP="000C6D1E">
      <w:pPr>
        <w:ind w:firstLine="567"/>
        <w:jc w:val="right"/>
        <w:rPr>
          <w:rFonts w:ascii="GHEA Grapalat" w:hAnsi="GHEA Grapalat" w:cs="Sylfaen"/>
          <w:i/>
          <w:sz w:val="20"/>
          <w:szCs w:val="20"/>
          <w:lang w:val="pt-BR"/>
        </w:rPr>
      </w:pPr>
    </w:p>
    <w:p w14:paraId="70944E69" w14:textId="77777777" w:rsidR="00FC0CBC" w:rsidRDefault="00FC0CBC" w:rsidP="000C6D1E">
      <w:pPr>
        <w:ind w:firstLine="567"/>
        <w:jc w:val="right"/>
        <w:rPr>
          <w:rFonts w:ascii="GHEA Grapalat" w:hAnsi="GHEA Grapalat" w:cs="Sylfaen"/>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FC0CBC" w:rsidRPr="00FB1EC7" w14:paraId="0A7819C1" w14:textId="77777777" w:rsidTr="00CD25A6">
        <w:trPr>
          <w:jc w:val="center"/>
        </w:trPr>
        <w:tc>
          <w:tcPr>
            <w:tcW w:w="4536" w:type="dxa"/>
          </w:tcPr>
          <w:p w14:paraId="36445E01" w14:textId="77777777" w:rsidR="00FC0CBC" w:rsidRPr="00FB1EC7" w:rsidRDefault="00FC0CBC" w:rsidP="00CD25A6">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77D718C9" w14:textId="77777777" w:rsidR="00FC0CBC" w:rsidRPr="00FB1EC7" w:rsidRDefault="00FC0CBC" w:rsidP="00CD25A6">
            <w:pPr>
              <w:rPr>
                <w:rFonts w:ascii="GHEA Grapalat" w:hAnsi="GHEA Grapalat"/>
                <w:sz w:val="22"/>
                <w:szCs w:val="22"/>
                <w:lang w:val="ru-RU"/>
              </w:rPr>
            </w:pPr>
          </w:p>
          <w:p w14:paraId="11DEE1B7" w14:textId="77777777" w:rsidR="00FC0CBC" w:rsidRPr="00FB1EC7" w:rsidRDefault="00FC0CBC" w:rsidP="00CD25A6">
            <w:pPr>
              <w:rPr>
                <w:rFonts w:ascii="GHEA Grapalat" w:hAnsi="GHEA Grapalat"/>
                <w:lang w:val="ru-RU"/>
              </w:rPr>
            </w:pPr>
          </w:p>
          <w:p w14:paraId="2E85E559" w14:textId="77777777" w:rsidR="00FC0CBC" w:rsidRPr="00FB1EC7" w:rsidRDefault="00FC0CBC" w:rsidP="00CD25A6">
            <w:pPr>
              <w:jc w:val="center"/>
              <w:rPr>
                <w:rFonts w:ascii="GHEA Grapalat" w:hAnsi="GHEA Grapalat"/>
                <w:lang w:val="ru-RU"/>
              </w:rPr>
            </w:pPr>
            <w:r w:rsidRPr="00FB1EC7">
              <w:rPr>
                <w:rFonts w:ascii="GHEA Grapalat" w:hAnsi="GHEA Grapalat"/>
                <w:lang w:val="ru-RU"/>
              </w:rPr>
              <w:t>---------------------------------</w:t>
            </w:r>
          </w:p>
          <w:p w14:paraId="61BC6631" w14:textId="77777777" w:rsidR="00FC0CBC" w:rsidRPr="00FB1EC7" w:rsidRDefault="00FC0CBC" w:rsidP="00CD25A6">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3A93DFF" w14:textId="77777777" w:rsidR="00FC0CBC" w:rsidRPr="00FB1EC7" w:rsidRDefault="00FC0CBC" w:rsidP="00CD25A6">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EBC0B18" w14:textId="77777777" w:rsidR="00FC0CBC" w:rsidRPr="00FB1EC7" w:rsidRDefault="00FC0CBC" w:rsidP="00CD25A6">
            <w:pPr>
              <w:spacing w:line="360" w:lineRule="auto"/>
              <w:jc w:val="center"/>
              <w:rPr>
                <w:rFonts w:ascii="GHEA Grapalat" w:hAnsi="GHEA Grapalat"/>
                <w:lang w:val="ru-RU"/>
              </w:rPr>
            </w:pPr>
          </w:p>
        </w:tc>
        <w:tc>
          <w:tcPr>
            <w:tcW w:w="4343" w:type="dxa"/>
          </w:tcPr>
          <w:p w14:paraId="6F027F0B" w14:textId="77777777" w:rsidR="00FC0CBC" w:rsidRPr="00FB1EC7" w:rsidRDefault="00FC0CBC" w:rsidP="00CD25A6">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DD0B558" w14:textId="77777777" w:rsidR="00FC0CBC" w:rsidRPr="00FB1EC7" w:rsidRDefault="00FC0CBC" w:rsidP="00CD25A6">
            <w:pPr>
              <w:jc w:val="center"/>
              <w:rPr>
                <w:rFonts w:ascii="GHEA Grapalat" w:hAnsi="GHEA Grapalat"/>
                <w:lang w:val="ru-RU"/>
              </w:rPr>
            </w:pPr>
          </w:p>
          <w:p w14:paraId="5AC9BD9E" w14:textId="77777777" w:rsidR="00FC0CBC" w:rsidRPr="00FB1EC7" w:rsidRDefault="00FC0CBC" w:rsidP="00CD25A6">
            <w:pPr>
              <w:jc w:val="center"/>
              <w:rPr>
                <w:rFonts w:ascii="GHEA Grapalat" w:hAnsi="GHEA Grapalat"/>
                <w:lang w:val="ru-RU"/>
              </w:rPr>
            </w:pPr>
          </w:p>
          <w:p w14:paraId="087C4FA3" w14:textId="77777777" w:rsidR="00FC0CBC" w:rsidRPr="00FB1EC7" w:rsidRDefault="00FC0CBC" w:rsidP="00CD25A6">
            <w:pPr>
              <w:jc w:val="center"/>
              <w:rPr>
                <w:rFonts w:ascii="GHEA Grapalat" w:hAnsi="GHEA Grapalat"/>
                <w:lang w:val="ru-RU"/>
              </w:rPr>
            </w:pPr>
            <w:r w:rsidRPr="00FB1EC7">
              <w:rPr>
                <w:rFonts w:ascii="GHEA Grapalat" w:hAnsi="GHEA Grapalat"/>
                <w:lang w:val="ru-RU"/>
              </w:rPr>
              <w:t>---------------------------------</w:t>
            </w:r>
          </w:p>
          <w:p w14:paraId="2407CFA6" w14:textId="77777777" w:rsidR="00FC0CBC" w:rsidRPr="00FB1EC7" w:rsidRDefault="00FC0CBC" w:rsidP="00CD25A6">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AB5C5F4" w14:textId="77777777" w:rsidR="00FC0CBC" w:rsidRPr="00FB1EC7" w:rsidRDefault="00FC0CBC" w:rsidP="00CD25A6">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4910790" w14:textId="77777777" w:rsidR="00FC0CBC" w:rsidRDefault="00FC0CBC" w:rsidP="000C6D1E">
      <w:pPr>
        <w:ind w:firstLine="567"/>
        <w:jc w:val="right"/>
        <w:rPr>
          <w:rFonts w:ascii="GHEA Grapalat" w:hAnsi="GHEA Grapalat" w:cs="Sylfaen"/>
          <w:i/>
          <w:sz w:val="20"/>
          <w:szCs w:val="20"/>
          <w:lang w:val="pt-BR"/>
        </w:rPr>
      </w:pPr>
    </w:p>
    <w:p w14:paraId="4ADBC4B4" w14:textId="77777777" w:rsidR="00FC0CBC" w:rsidRDefault="00FC0CBC" w:rsidP="000C6D1E">
      <w:pPr>
        <w:ind w:firstLine="567"/>
        <w:jc w:val="right"/>
        <w:rPr>
          <w:rFonts w:ascii="GHEA Grapalat" w:hAnsi="GHEA Grapalat" w:cs="Sylfaen"/>
          <w:i/>
          <w:sz w:val="20"/>
          <w:szCs w:val="20"/>
          <w:lang w:val="pt-BR"/>
        </w:rPr>
      </w:pPr>
    </w:p>
    <w:p w14:paraId="6C15F95E" w14:textId="77777777" w:rsidR="00FC0CBC" w:rsidRDefault="00FC0CBC" w:rsidP="000C6D1E">
      <w:pPr>
        <w:ind w:firstLine="567"/>
        <w:jc w:val="right"/>
        <w:rPr>
          <w:rFonts w:ascii="GHEA Grapalat" w:hAnsi="GHEA Grapalat" w:cs="Sylfaen"/>
          <w:i/>
          <w:sz w:val="20"/>
          <w:szCs w:val="20"/>
          <w:lang w:val="pt-BR"/>
        </w:rPr>
      </w:pPr>
    </w:p>
    <w:p w14:paraId="220C6C08" w14:textId="77777777" w:rsidR="00FC0CBC" w:rsidRDefault="00FC0CBC" w:rsidP="000C6D1E">
      <w:pPr>
        <w:ind w:firstLine="567"/>
        <w:jc w:val="right"/>
        <w:rPr>
          <w:rFonts w:ascii="GHEA Grapalat" w:hAnsi="GHEA Grapalat" w:cs="Sylfaen"/>
          <w:i/>
          <w:sz w:val="20"/>
          <w:szCs w:val="20"/>
          <w:lang w:val="pt-BR"/>
        </w:rPr>
      </w:pPr>
    </w:p>
    <w:p w14:paraId="51994380" w14:textId="77777777" w:rsidR="00FC0CBC" w:rsidRDefault="00FC0CBC" w:rsidP="000C6D1E">
      <w:pPr>
        <w:ind w:firstLine="567"/>
        <w:jc w:val="right"/>
        <w:rPr>
          <w:rFonts w:ascii="GHEA Grapalat" w:hAnsi="GHEA Grapalat" w:cs="Sylfaen"/>
          <w:i/>
          <w:sz w:val="20"/>
          <w:szCs w:val="20"/>
          <w:lang w:val="pt-BR"/>
        </w:rPr>
      </w:pPr>
    </w:p>
    <w:p w14:paraId="7FBF621C" w14:textId="77777777" w:rsidR="00FC0CBC" w:rsidRDefault="00FC0CBC" w:rsidP="000C6D1E">
      <w:pPr>
        <w:ind w:firstLine="567"/>
        <w:jc w:val="right"/>
        <w:rPr>
          <w:rFonts w:ascii="GHEA Grapalat" w:hAnsi="GHEA Grapalat" w:cs="Sylfaen"/>
          <w:i/>
          <w:sz w:val="20"/>
          <w:szCs w:val="20"/>
          <w:lang w:val="pt-BR"/>
        </w:rPr>
      </w:pPr>
    </w:p>
    <w:p w14:paraId="6C23B97D" w14:textId="77777777" w:rsidR="00FC0CBC" w:rsidRDefault="00FC0CBC" w:rsidP="000C6D1E">
      <w:pPr>
        <w:ind w:firstLine="567"/>
        <w:jc w:val="right"/>
        <w:rPr>
          <w:rFonts w:ascii="GHEA Grapalat" w:hAnsi="GHEA Grapalat" w:cs="Sylfaen"/>
          <w:i/>
          <w:sz w:val="20"/>
          <w:szCs w:val="20"/>
          <w:lang w:val="pt-BR"/>
        </w:rPr>
      </w:pPr>
    </w:p>
    <w:p w14:paraId="4DF98409" w14:textId="77777777" w:rsidR="00EF3CF2" w:rsidRDefault="00EF3CF2" w:rsidP="000C6D1E">
      <w:pPr>
        <w:ind w:firstLine="567"/>
        <w:jc w:val="right"/>
        <w:rPr>
          <w:rFonts w:ascii="GHEA Grapalat" w:hAnsi="GHEA Grapalat" w:cs="Sylfaen"/>
          <w:i/>
          <w:sz w:val="20"/>
          <w:szCs w:val="20"/>
          <w:lang w:val="pt-BR"/>
        </w:rPr>
      </w:pPr>
    </w:p>
    <w:p w14:paraId="784B277B" w14:textId="77777777" w:rsidR="00EF3CF2" w:rsidRDefault="00EF3CF2" w:rsidP="000C6D1E">
      <w:pPr>
        <w:ind w:firstLine="567"/>
        <w:jc w:val="right"/>
        <w:rPr>
          <w:rFonts w:ascii="GHEA Grapalat" w:hAnsi="GHEA Grapalat" w:cs="Sylfaen"/>
          <w:i/>
          <w:sz w:val="20"/>
          <w:szCs w:val="20"/>
          <w:lang w:val="pt-BR"/>
        </w:rPr>
      </w:pPr>
    </w:p>
    <w:p w14:paraId="3B376A48" w14:textId="77777777" w:rsidR="0043481E" w:rsidRDefault="0043481E" w:rsidP="000C6D1E">
      <w:pPr>
        <w:ind w:firstLine="567"/>
        <w:jc w:val="right"/>
        <w:rPr>
          <w:rFonts w:ascii="GHEA Grapalat" w:hAnsi="GHEA Grapalat" w:cs="Sylfaen"/>
          <w:i/>
          <w:sz w:val="20"/>
          <w:szCs w:val="20"/>
          <w:lang w:val="pt-BR"/>
        </w:rPr>
      </w:pPr>
    </w:p>
    <w:p w14:paraId="57F52F23" w14:textId="77777777" w:rsidR="0043481E" w:rsidRDefault="0043481E" w:rsidP="000C6D1E">
      <w:pPr>
        <w:ind w:firstLine="567"/>
        <w:jc w:val="right"/>
        <w:rPr>
          <w:rFonts w:ascii="GHEA Grapalat" w:hAnsi="GHEA Grapalat" w:cs="Sylfaen"/>
          <w:i/>
          <w:sz w:val="20"/>
          <w:szCs w:val="20"/>
          <w:lang w:val="pt-BR"/>
        </w:rPr>
      </w:pPr>
    </w:p>
    <w:p w14:paraId="741E2987" w14:textId="77777777" w:rsidR="0043481E" w:rsidRDefault="0043481E" w:rsidP="000C6D1E">
      <w:pPr>
        <w:ind w:firstLine="567"/>
        <w:jc w:val="right"/>
        <w:rPr>
          <w:rFonts w:ascii="GHEA Grapalat" w:hAnsi="GHEA Grapalat" w:cs="Sylfaen"/>
          <w:i/>
          <w:sz w:val="20"/>
          <w:szCs w:val="20"/>
          <w:lang w:val="pt-BR"/>
        </w:rPr>
      </w:pPr>
    </w:p>
    <w:p w14:paraId="442C1BC0" w14:textId="77777777" w:rsidR="0043481E" w:rsidRDefault="0043481E" w:rsidP="000C6D1E">
      <w:pPr>
        <w:ind w:firstLine="567"/>
        <w:jc w:val="right"/>
        <w:rPr>
          <w:rFonts w:ascii="GHEA Grapalat" w:hAnsi="GHEA Grapalat" w:cs="Sylfaen"/>
          <w:i/>
          <w:sz w:val="20"/>
          <w:szCs w:val="20"/>
          <w:lang w:val="pt-BR"/>
        </w:rPr>
      </w:pPr>
    </w:p>
    <w:p w14:paraId="76369BD5" w14:textId="77777777" w:rsidR="00EF3CF2" w:rsidRDefault="00EF3CF2" w:rsidP="000C6D1E">
      <w:pPr>
        <w:ind w:firstLine="567"/>
        <w:jc w:val="right"/>
        <w:rPr>
          <w:rFonts w:ascii="GHEA Grapalat" w:hAnsi="GHEA Grapalat" w:cs="Sylfaen"/>
          <w:i/>
          <w:sz w:val="20"/>
          <w:szCs w:val="20"/>
          <w:lang w:val="pt-BR"/>
        </w:rPr>
      </w:pPr>
    </w:p>
    <w:p w14:paraId="5E97A31A" w14:textId="77777777" w:rsidR="000C6D1E" w:rsidRPr="00FB1EC7" w:rsidRDefault="000C6D1E" w:rsidP="000C6D1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4D6406AE" w14:textId="77777777" w:rsidR="00EA0291" w:rsidRPr="00FB1EC7" w:rsidRDefault="00EA0291" w:rsidP="00EA0291">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11611D00" w14:textId="77777777" w:rsidR="00EA0291" w:rsidRDefault="00EA0291" w:rsidP="00EA0291">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55A25008" w14:textId="77777777" w:rsidR="00EA0291" w:rsidRDefault="00EA0291" w:rsidP="00EA0291">
      <w:pPr>
        <w:jc w:val="right"/>
        <w:rPr>
          <w:rFonts w:ascii="GHEA Grapalat" w:hAnsi="GHEA Grapalat" w:cs="Sylfaen"/>
          <w:i/>
          <w:sz w:val="20"/>
          <w:szCs w:val="20"/>
          <w:lang w:val="pt-BR"/>
        </w:rPr>
      </w:pPr>
    </w:p>
    <w:p w14:paraId="286DBDCE" w14:textId="77777777" w:rsidR="000C6D1E" w:rsidRPr="006838F6" w:rsidRDefault="000C6D1E" w:rsidP="000C6D1E">
      <w:pPr>
        <w:jc w:val="center"/>
        <w:rPr>
          <w:rFonts w:ascii="GHEA Grapalat" w:hAnsi="GHEA Grapalat"/>
          <w:b/>
          <w:sz w:val="20"/>
          <w:szCs w:val="20"/>
          <w:lang w:val="pt-BR"/>
        </w:rPr>
      </w:pPr>
      <w:r w:rsidRPr="006838F6">
        <w:rPr>
          <w:rFonts w:ascii="GHEA Grapalat" w:hAnsi="GHEA Grapalat" w:cs="Sylfaen"/>
          <w:b/>
          <w:sz w:val="20"/>
          <w:szCs w:val="20"/>
          <w:lang w:val="pt-BR"/>
        </w:rPr>
        <w:t>ՕՐԱՑՈՒՑԱՅԻՆ</w:t>
      </w:r>
      <w:r w:rsidRPr="006838F6">
        <w:rPr>
          <w:rFonts w:ascii="GHEA Grapalat" w:hAnsi="GHEA Grapalat" w:cs="Times Armenian"/>
          <w:b/>
          <w:sz w:val="20"/>
          <w:szCs w:val="20"/>
          <w:lang w:val="pt-BR"/>
        </w:rPr>
        <w:t xml:space="preserve"> </w:t>
      </w:r>
      <w:r w:rsidRPr="006838F6">
        <w:rPr>
          <w:rFonts w:ascii="GHEA Grapalat" w:hAnsi="GHEA Grapalat" w:cs="Sylfaen"/>
          <w:b/>
          <w:sz w:val="20"/>
          <w:szCs w:val="20"/>
          <w:lang w:val="pt-BR"/>
        </w:rPr>
        <w:t>ԳՐԱՖԻԿ</w:t>
      </w:r>
    </w:p>
    <w:p w14:paraId="6800555A" w14:textId="77777777" w:rsidR="006838F6" w:rsidRPr="006838F6" w:rsidRDefault="006838F6" w:rsidP="006838F6">
      <w:pPr>
        <w:jc w:val="center"/>
        <w:rPr>
          <w:rFonts w:ascii="GHEA Grapalat" w:hAnsi="GHEA Grapalat" w:cs="Arial"/>
          <w:b/>
          <w:lang w:val="hy-AM"/>
        </w:rPr>
      </w:pPr>
      <w:r w:rsidRPr="006838F6">
        <w:rPr>
          <w:rFonts w:ascii="GHEA Grapalat" w:hAnsi="GHEA Grapalat"/>
          <w:b/>
          <w:i/>
          <w:lang w:val="af-ZA"/>
        </w:rPr>
        <w:t>Երևան քաղաքի արտաքին լուսավորության ցանցի կառավարման համակարգի կառուցման</w:t>
      </w:r>
    </w:p>
    <w:p w14:paraId="1517444E" w14:textId="726356A8" w:rsidR="000C6D1E" w:rsidRDefault="000C6D1E" w:rsidP="000C6D1E">
      <w:pPr>
        <w:ind w:firstLine="567"/>
        <w:jc w:val="center"/>
        <w:rPr>
          <w:rFonts w:ascii="GHEA Grapalat" w:hAnsi="GHEA Grapalat" w:cs="Sylfaen"/>
          <w:b/>
          <w:sz w:val="18"/>
          <w:szCs w:val="18"/>
          <w:lang w:val="pt-BR"/>
        </w:rPr>
      </w:pPr>
      <w:r w:rsidRPr="006838F6">
        <w:rPr>
          <w:rFonts w:ascii="GHEA Grapalat" w:hAnsi="GHEA Grapalat" w:cs="Sylfaen"/>
          <w:b/>
          <w:sz w:val="18"/>
          <w:szCs w:val="18"/>
          <w:lang w:val="pt-BR"/>
        </w:rPr>
        <w:t>ԱՇԽԱՏԱՆՔՆԵՐԻ</w:t>
      </w:r>
      <w:r w:rsidRPr="006838F6">
        <w:rPr>
          <w:rFonts w:ascii="GHEA Grapalat" w:hAnsi="GHEA Grapalat" w:cs="Times Armenian"/>
          <w:b/>
          <w:sz w:val="18"/>
          <w:szCs w:val="18"/>
          <w:lang w:val="pt-BR"/>
        </w:rPr>
        <w:t xml:space="preserve"> </w:t>
      </w:r>
      <w:r w:rsidRPr="006838F6">
        <w:rPr>
          <w:rFonts w:ascii="GHEA Grapalat" w:hAnsi="GHEA Grapalat" w:cs="Sylfaen"/>
          <w:b/>
          <w:sz w:val="18"/>
          <w:szCs w:val="18"/>
          <w:lang w:val="pt-BR"/>
        </w:rPr>
        <w:t>ԿԱՏԱՐՄԱՆ</w:t>
      </w:r>
    </w:p>
    <w:p w14:paraId="757E44E3" w14:textId="77777777" w:rsidR="00607C57" w:rsidRPr="006838F6" w:rsidRDefault="00607C57" w:rsidP="000C6D1E">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35"/>
        <w:gridCol w:w="2970"/>
        <w:gridCol w:w="3150"/>
      </w:tblGrid>
      <w:tr w:rsidR="000C6D1E" w:rsidRPr="006838F6" w14:paraId="03BBFAD8" w14:textId="77777777" w:rsidTr="00CA5F50">
        <w:trPr>
          <w:cantSplit/>
          <w:trHeight w:val="564"/>
          <w:jc w:val="center"/>
        </w:trPr>
        <w:tc>
          <w:tcPr>
            <w:tcW w:w="540" w:type="dxa"/>
            <w:vMerge w:val="restart"/>
            <w:vAlign w:val="center"/>
          </w:tcPr>
          <w:p w14:paraId="38A42E37" w14:textId="77777777" w:rsidR="000C6D1E" w:rsidRPr="006838F6" w:rsidRDefault="000C6D1E" w:rsidP="00CA5F50">
            <w:pPr>
              <w:jc w:val="center"/>
              <w:rPr>
                <w:rFonts w:ascii="GHEA Grapalat" w:hAnsi="GHEA Grapalat"/>
                <w:sz w:val="20"/>
                <w:szCs w:val="20"/>
                <w:lang w:val="pt-BR"/>
              </w:rPr>
            </w:pPr>
            <w:r w:rsidRPr="006838F6">
              <w:rPr>
                <w:rFonts w:ascii="GHEA Grapalat" w:hAnsi="GHEA Grapalat"/>
                <w:sz w:val="20"/>
                <w:szCs w:val="20"/>
                <w:lang w:val="pt-BR"/>
              </w:rPr>
              <w:t xml:space="preserve">N </w:t>
            </w:r>
            <w:r w:rsidRPr="006838F6">
              <w:rPr>
                <w:rFonts w:ascii="GHEA Grapalat" w:hAnsi="GHEA Grapalat" w:cs="Sylfaen"/>
                <w:sz w:val="20"/>
                <w:szCs w:val="20"/>
                <w:lang w:val="pt-BR"/>
              </w:rPr>
              <w:t>ը</w:t>
            </w:r>
            <w:r w:rsidRPr="006838F6">
              <w:rPr>
                <w:rFonts w:ascii="GHEA Grapalat" w:hAnsi="GHEA Grapalat" w:cs="Arial"/>
                <w:sz w:val="20"/>
                <w:szCs w:val="20"/>
                <w:lang w:val="pt-BR"/>
              </w:rPr>
              <w:t>/</w:t>
            </w:r>
            <w:r w:rsidRPr="006838F6">
              <w:rPr>
                <w:rFonts w:ascii="GHEA Grapalat" w:hAnsi="GHEA Grapalat" w:cs="Sylfaen"/>
                <w:sz w:val="20"/>
                <w:szCs w:val="20"/>
                <w:lang w:val="pt-BR"/>
              </w:rPr>
              <w:t>կ</w:t>
            </w:r>
          </w:p>
        </w:tc>
        <w:tc>
          <w:tcPr>
            <w:tcW w:w="3235" w:type="dxa"/>
            <w:vMerge w:val="restart"/>
            <w:vAlign w:val="center"/>
          </w:tcPr>
          <w:p w14:paraId="0D8DD192" w14:textId="77777777" w:rsidR="000C6D1E" w:rsidRPr="006838F6" w:rsidRDefault="000C6D1E" w:rsidP="00CA5F50">
            <w:pPr>
              <w:jc w:val="center"/>
              <w:rPr>
                <w:rFonts w:ascii="GHEA Grapalat" w:hAnsi="GHEA Grapalat"/>
                <w:sz w:val="20"/>
                <w:szCs w:val="20"/>
                <w:lang w:val="pt-BR"/>
              </w:rPr>
            </w:pPr>
            <w:r w:rsidRPr="006838F6">
              <w:rPr>
                <w:rFonts w:ascii="GHEA Grapalat" w:hAnsi="GHEA Grapalat" w:cs="Sylfaen"/>
                <w:sz w:val="20"/>
                <w:szCs w:val="20"/>
                <w:lang w:val="pt-BR"/>
              </w:rPr>
              <w:t>Կապալառուի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կողմից</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կատարվելիք</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աշխատանքների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առանձին</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տեսակների</w:t>
            </w:r>
          </w:p>
          <w:p w14:paraId="14AD7C7F" w14:textId="77777777" w:rsidR="000C6D1E" w:rsidRPr="006838F6" w:rsidRDefault="000C6D1E" w:rsidP="00CA5F50">
            <w:pPr>
              <w:jc w:val="center"/>
              <w:rPr>
                <w:rFonts w:ascii="GHEA Grapalat" w:hAnsi="GHEA Grapalat"/>
                <w:sz w:val="20"/>
                <w:szCs w:val="20"/>
                <w:lang w:val="pt-BR"/>
              </w:rPr>
            </w:pPr>
            <w:r w:rsidRPr="006838F6">
              <w:rPr>
                <w:rFonts w:ascii="GHEA Grapalat" w:hAnsi="GHEA Grapalat" w:cs="Sylfaen"/>
                <w:sz w:val="20"/>
                <w:szCs w:val="20"/>
                <w:lang w:val="pt-BR"/>
              </w:rPr>
              <w:t>անվանումներ</w:t>
            </w:r>
          </w:p>
        </w:tc>
        <w:tc>
          <w:tcPr>
            <w:tcW w:w="6120" w:type="dxa"/>
            <w:gridSpan w:val="2"/>
            <w:vAlign w:val="center"/>
          </w:tcPr>
          <w:p w14:paraId="5E8DDF4A" w14:textId="77777777" w:rsidR="000C6D1E" w:rsidRPr="006838F6" w:rsidRDefault="000C6D1E" w:rsidP="00CA5F50">
            <w:pPr>
              <w:jc w:val="center"/>
              <w:rPr>
                <w:rFonts w:ascii="GHEA Grapalat" w:hAnsi="GHEA Grapalat"/>
                <w:sz w:val="20"/>
                <w:szCs w:val="20"/>
                <w:lang w:val="pt-BR"/>
              </w:rPr>
            </w:pPr>
            <w:r w:rsidRPr="006838F6">
              <w:rPr>
                <w:rFonts w:ascii="GHEA Grapalat" w:hAnsi="GHEA Grapalat" w:cs="Sylfaen"/>
                <w:sz w:val="20"/>
                <w:szCs w:val="20"/>
                <w:lang w:val="pt-BR"/>
              </w:rPr>
              <w:t>Աշխատանքների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կատարման</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ժամկետը**</w:t>
            </w:r>
          </w:p>
        </w:tc>
      </w:tr>
      <w:tr w:rsidR="000C6D1E" w:rsidRPr="00EF6939" w14:paraId="58094763" w14:textId="77777777" w:rsidTr="00CA5F50">
        <w:trPr>
          <w:cantSplit/>
          <w:trHeight w:val="586"/>
          <w:jc w:val="center"/>
        </w:trPr>
        <w:tc>
          <w:tcPr>
            <w:tcW w:w="540" w:type="dxa"/>
            <w:vMerge/>
            <w:vAlign w:val="center"/>
          </w:tcPr>
          <w:p w14:paraId="5D92E597" w14:textId="77777777" w:rsidR="000C6D1E" w:rsidRPr="006838F6" w:rsidRDefault="000C6D1E" w:rsidP="00CA5F50">
            <w:pPr>
              <w:jc w:val="both"/>
              <w:rPr>
                <w:rFonts w:ascii="GHEA Grapalat" w:hAnsi="GHEA Grapalat"/>
                <w:sz w:val="20"/>
                <w:szCs w:val="20"/>
                <w:lang w:val="pt-BR"/>
              </w:rPr>
            </w:pPr>
          </w:p>
        </w:tc>
        <w:tc>
          <w:tcPr>
            <w:tcW w:w="3235" w:type="dxa"/>
            <w:vMerge/>
          </w:tcPr>
          <w:p w14:paraId="677EC9BD" w14:textId="77777777" w:rsidR="000C6D1E" w:rsidRPr="006838F6" w:rsidRDefault="000C6D1E" w:rsidP="00CA5F50">
            <w:pPr>
              <w:rPr>
                <w:rFonts w:ascii="GHEA Grapalat" w:hAnsi="GHEA Grapalat"/>
                <w:sz w:val="20"/>
                <w:szCs w:val="20"/>
                <w:lang w:val="pt-BR"/>
              </w:rPr>
            </w:pPr>
          </w:p>
        </w:tc>
        <w:tc>
          <w:tcPr>
            <w:tcW w:w="2970" w:type="dxa"/>
            <w:vAlign w:val="center"/>
          </w:tcPr>
          <w:p w14:paraId="060E497B" w14:textId="77777777" w:rsidR="000C6D1E" w:rsidRPr="006838F6" w:rsidRDefault="000C6D1E" w:rsidP="00CA5F50">
            <w:pPr>
              <w:jc w:val="center"/>
              <w:rPr>
                <w:rFonts w:ascii="GHEA Grapalat" w:hAnsi="GHEA Grapalat"/>
                <w:sz w:val="20"/>
                <w:szCs w:val="20"/>
                <w:lang w:val="pt-BR"/>
              </w:rPr>
            </w:pPr>
            <w:r w:rsidRPr="006838F6">
              <w:rPr>
                <w:rFonts w:ascii="GHEA Grapalat" w:hAnsi="GHEA Grapalat" w:cs="Sylfaen"/>
                <w:sz w:val="20"/>
                <w:szCs w:val="20"/>
                <w:lang w:val="pt-BR"/>
              </w:rPr>
              <w:t>Սկիզբը</w:t>
            </w:r>
          </w:p>
        </w:tc>
        <w:tc>
          <w:tcPr>
            <w:tcW w:w="3150" w:type="dxa"/>
            <w:vAlign w:val="center"/>
          </w:tcPr>
          <w:p w14:paraId="6D25A3C9" w14:textId="77777777" w:rsidR="000C6D1E" w:rsidRPr="006838F6" w:rsidRDefault="000C6D1E" w:rsidP="00CA5F50">
            <w:pPr>
              <w:jc w:val="center"/>
              <w:rPr>
                <w:rFonts w:ascii="GHEA Grapalat" w:hAnsi="GHEA Grapalat"/>
                <w:sz w:val="20"/>
                <w:szCs w:val="20"/>
                <w:lang w:val="pt-BR"/>
              </w:rPr>
            </w:pPr>
            <w:r w:rsidRPr="006838F6">
              <w:rPr>
                <w:rFonts w:ascii="GHEA Grapalat" w:hAnsi="GHEA Grapalat" w:cs="Sylfaen"/>
                <w:sz w:val="20"/>
                <w:szCs w:val="20"/>
                <w:lang w:val="pt-BR"/>
              </w:rPr>
              <w:t>Ավարտը</w:t>
            </w:r>
          </w:p>
        </w:tc>
      </w:tr>
      <w:tr w:rsidR="000C6D1E" w:rsidRPr="00DF3C47" w14:paraId="2A7C1439" w14:textId="77777777" w:rsidTr="006838F6">
        <w:trPr>
          <w:trHeight w:val="4544"/>
          <w:jc w:val="center"/>
        </w:trPr>
        <w:tc>
          <w:tcPr>
            <w:tcW w:w="540" w:type="dxa"/>
            <w:vAlign w:val="center"/>
          </w:tcPr>
          <w:p w14:paraId="7704740F" w14:textId="77777777" w:rsidR="000C6D1E" w:rsidRPr="00930DEA" w:rsidRDefault="000C6D1E" w:rsidP="00CA5F50">
            <w:pPr>
              <w:jc w:val="center"/>
              <w:rPr>
                <w:rFonts w:ascii="GHEA Grapalat" w:hAnsi="GHEA Grapalat"/>
                <w:sz w:val="20"/>
                <w:szCs w:val="20"/>
                <w:lang w:val="pt-BR"/>
              </w:rPr>
            </w:pPr>
            <w:r w:rsidRPr="00930DEA">
              <w:rPr>
                <w:rFonts w:ascii="GHEA Grapalat" w:hAnsi="GHEA Grapalat"/>
                <w:sz w:val="20"/>
                <w:szCs w:val="20"/>
                <w:lang w:val="pt-BR"/>
              </w:rPr>
              <w:t>1</w:t>
            </w:r>
          </w:p>
        </w:tc>
        <w:tc>
          <w:tcPr>
            <w:tcW w:w="3235" w:type="dxa"/>
            <w:vAlign w:val="center"/>
          </w:tcPr>
          <w:p w14:paraId="00E54E27" w14:textId="6BB76AFB" w:rsidR="000C6D1E" w:rsidRPr="00930DEA" w:rsidRDefault="006838F6" w:rsidP="006838F6">
            <w:pPr>
              <w:jc w:val="center"/>
              <w:rPr>
                <w:rFonts w:ascii="Arial Armenian" w:hAnsi="Arial Armenian"/>
                <w:bCs/>
                <w:sz w:val="20"/>
                <w:szCs w:val="20"/>
                <w:lang w:val="pt-BR"/>
              </w:rPr>
            </w:pPr>
            <w:r w:rsidRPr="00930DEA">
              <w:rPr>
                <w:rFonts w:ascii="GHEA Grapalat" w:hAnsi="GHEA Grapalat"/>
                <w:lang w:val="af-ZA"/>
              </w:rPr>
              <w:t>Երևան քաղաքի արտաքին լուսավորության ցանցի կառավարման համակարգի կառուցում</w:t>
            </w:r>
          </w:p>
        </w:tc>
        <w:tc>
          <w:tcPr>
            <w:tcW w:w="2970" w:type="dxa"/>
            <w:vAlign w:val="center"/>
          </w:tcPr>
          <w:p w14:paraId="77F3D474" w14:textId="2B56E833" w:rsidR="000C6D1E" w:rsidRPr="006838F6" w:rsidRDefault="000C6D1E" w:rsidP="00C54D58">
            <w:pPr>
              <w:jc w:val="center"/>
              <w:rPr>
                <w:rFonts w:ascii="Arial Armenian" w:hAnsi="Arial Armenian"/>
                <w:bCs/>
                <w:sz w:val="20"/>
                <w:szCs w:val="20"/>
                <w:lang w:val="pt-BR"/>
              </w:rPr>
            </w:pPr>
            <w:r w:rsidRPr="006838F6">
              <w:rPr>
                <w:rFonts w:ascii="GHEA Grapalat" w:hAnsi="GHEA Grapalat"/>
                <w:sz w:val="22"/>
                <w:szCs w:val="22"/>
                <w:lang w:val="hy-AM"/>
              </w:rPr>
              <w:t xml:space="preserve">Պայմանագրով նախատեսված աշխատանքները սկսվում են </w:t>
            </w:r>
            <w:r w:rsidR="00C54D58" w:rsidRPr="006838F6">
              <w:rPr>
                <w:rFonts w:ascii="GHEA Grapalat" w:hAnsi="GHEA Grapalat"/>
                <w:sz w:val="22"/>
                <w:szCs w:val="22"/>
                <w:lang w:val="hy-AM"/>
              </w:rPr>
              <w:t>աշխատանքներ</w:t>
            </w:r>
            <w:r w:rsidR="00C54D58">
              <w:rPr>
                <w:rFonts w:ascii="GHEA Grapalat" w:hAnsi="GHEA Grapalat"/>
                <w:sz w:val="22"/>
                <w:szCs w:val="22"/>
              </w:rPr>
              <w:t>ի</w:t>
            </w:r>
            <w:r w:rsidR="00C54D58" w:rsidRPr="006838F6">
              <w:rPr>
                <w:rFonts w:ascii="GHEA Grapalat" w:hAnsi="GHEA Grapalat"/>
                <w:sz w:val="22"/>
                <w:szCs w:val="22"/>
                <w:lang w:val="hy-AM"/>
              </w:rPr>
              <w:t xml:space="preserve"> </w:t>
            </w:r>
            <w:r w:rsidRPr="006838F6">
              <w:rPr>
                <w:rFonts w:ascii="GHEA Grapalat" w:hAnsi="GHEA Grapalat"/>
                <w:sz w:val="22"/>
                <w:szCs w:val="22"/>
                <w:lang w:val="hy-AM"/>
              </w:rPr>
              <w:t>պայմանագ</w:t>
            </w:r>
            <w:r w:rsidR="00607C57">
              <w:rPr>
                <w:rFonts w:ascii="GHEA Grapalat" w:hAnsi="GHEA Grapalat"/>
                <w:sz w:val="22"/>
                <w:szCs w:val="22"/>
              </w:rPr>
              <w:t>իրը</w:t>
            </w:r>
            <w:r w:rsidRPr="006838F6">
              <w:rPr>
                <w:rFonts w:ascii="GHEA Grapalat" w:hAnsi="GHEA Grapalat"/>
                <w:sz w:val="22"/>
                <w:szCs w:val="22"/>
                <w:lang w:val="hy-AM"/>
              </w:rPr>
              <w:t xml:space="preserve"> (ֆինանսական միջոցների տրամադրման համաձայնագրերը) ուժի մեջ մտնելու օրը</w:t>
            </w:r>
          </w:p>
        </w:tc>
        <w:tc>
          <w:tcPr>
            <w:tcW w:w="3150" w:type="dxa"/>
            <w:vAlign w:val="center"/>
          </w:tcPr>
          <w:p w14:paraId="602A5F60" w14:textId="2B63BB09" w:rsidR="000C6D1E" w:rsidRPr="006838F6" w:rsidRDefault="006838F6" w:rsidP="00CA5F50">
            <w:pPr>
              <w:jc w:val="center"/>
              <w:rPr>
                <w:rFonts w:ascii="GHEA Grapalat" w:hAnsi="GHEA Grapalat"/>
                <w:lang w:val="hy-AM"/>
              </w:rPr>
            </w:pPr>
            <w:r w:rsidRPr="006838F6">
              <w:rPr>
                <w:rFonts w:ascii="GHEA Grapalat" w:hAnsi="GHEA Grapalat"/>
                <w:sz w:val="22"/>
                <w:szCs w:val="22"/>
              </w:rPr>
              <w:t>730</w:t>
            </w:r>
            <w:r w:rsidR="000C6D1E" w:rsidRPr="006838F6">
              <w:rPr>
                <w:rFonts w:ascii="GHEA Grapalat" w:hAnsi="GHEA Grapalat"/>
                <w:sz w:val="22"/>
                <w:szCs w:val="22"/>
              </w:rPr>
              <w:t>-</w:t>
            </w:r>
            <w:r w:rsidR="000C6D1E" w:rsidRPr="006838F6">
              <w:rPr>
                <w:rFonts w:ascii="GHEA Grapalat" w:hAnsi="GHEA Grapalat"/>
                <w:sz w:val="22"/>
                <w:szCs w:val="22"/>
                <w:lang w:val="hy-AM"/>
              </w:rPr>
              <w:t>րդ օրացուցային օրը</w:t>
            </w:r>
          </w:p>
          <w:p w14:paraId="5499C735" w14:textId="77777777" w:rsidR="000C6D1E" w:rsidRPr="006838F6" w:rsidRDefault="000C6D1E" w:rsidP="00CA5F50">
            <w:pPr>
              <w:rPr>
                <w:rFonts w:ascii="GHEA Grapalat" w:hAnsi="GHEA Grapalat"/>
                <w:sz w:val="20"/>
                <w:szCs w:val="20"/>
                <w:lang w:val="pt-BR"/>
              </w:rPr>
            </w:pPr>
          </w:p>
        </w:tc>
      </w:tr>
    </w:tbl>
    <w:p w14:paraId="6DF52A13" w14:textId="77777777" w:rsidR="000C6D1E" w:rsidRPr="00FB1EC7" w:rsidRDefault="000C6D1E" w:rsidP="000C6D1E">
      <w:pPr>
        <w:keepNext/>
        <w:jc w:val="both"/>
        <w:outlineLvl w:val="3"/>
        <w:rPr>
          <w:rFonts w:ascii="GHEA Grapalat" w:hAnsi="GHEA Grapalat"/>
          <w:i/>
          <w:sz w:val="32"/>
          <w:lang w:val="pt-BR"/>
        </w:rPr>
      </w:pPr>
    </w:p>
    <w:p w14:paraId="715C1B7A" w14:textId="77777777" w:rsidR="000C6D1E" w:rsidRPr="00FB1EC7" w:rsidRDefault="000C6D1E" w:rsidP="000C6D1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C6D1E" w:rsidRPr="00FB1EC7" w14:paraId="299421FB" w14:textId="77777777" w:rsidTr="00CA5F50">
        <w:trPr>
          <w:jc w:val="center"/>
        </w:trPr>
        <w:tc>
          <w:tcPr>
            <w:tcW w:w="4536" w:type="dxa"/>
          </w:tcPr>
          <w:p w14:paraId="75970BD5" w14:textId="77777777" w:rsidR="000C6D1E" w:rsidRPr="00FB1EC7" w:rsidRDefault="000C6D1E" w:rsidP="00CA5F5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ADD59A" w14:textId="77777777" w:rsidR="000C6D1E" w:rsidRPr="00FB1EC7" w:rsidRDefault="000C6D1E" w:rsidP="00CA5F50">
            <w:pPr>
              <w:rPr>
                <w:rFonts w:ascii="GHEA Grapalat" w:hAnsi="GHEA Grapalat"/>
                <w:sz w:val="22"/>
                <w:szCs w:val="22"/>
                <w:lang w:val="ru-RU"/>
              </w:rPr>
            </w:pPr>
          </w:p>
          <w:p w14:paraId="2DE84C17" w14:textId="77777777" w:rsidR="000C6D1E" w:rsidRPr="00FB1EC7" w:rsidRDefault="000C6D1E" w:rsidP="00CA5F50">
            <w:pPr>
              <w:rPr>
                <w:rFonts w:ascii="GHEA Grapalat" w:hAnsi="GHEA Grapalat"/>
                <w:lang w:val="ru-RU"/>
              </w:rPr>
            </w:pPr>
          </w:p>
          <w:p w14:paraId="43BBCB59" w14:textId="77777777" w:rsidR="000C6D1E" w:rsidRPr="00FB1EC7" w:rsidRDefault="000C6D1E" w:rsidP="00CA5F50">
            <w:pPr>
              <w:jc w:val="center"/>
              <w:rPr>
                <w:rFonts w:ascii="GHEA Grapalat" w:hAnsi="GHEA Grapalat"/>
                <w:lang w:val="ru-RU"/>
              </w:rPr>
            </w:pPr>
            <w:r w:rsidRPr="00FB1EC7">
              <w:rPr>
                <w:rFonts w:ascii="GHEA Grapalat" w:hAnsi="GHEA Grapalat"/>
                <w:lang w:val="ru-RU"/>
              </w:rPr>
              <w:t>---------------------------------</w:t>
            </w:r>
          </w:p>
          <w:p w14:paraId="1674E9A1" w14:textId="77777777" w:rsidR="000C6D1E" w:rsidRPr="00FB1EC7" w:rsidRDefault="000C6D1E" w:rsidP="00CA5F5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E33863B" w14:textId="77777777" w:rsidR="000C6D1E" w:rsidRPr="00FB1EC7" w:rsidRDefault="000C6D1E" w:rsidP="00CA5F5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39B13683" w14:textId="77777777" w:rsidR="000C6D1E" w:rsidRPr="00FB1EC7" w:rsidRDefault="000C6D1E" w:rsidP="00CA5F50">
            <w:pPr>
              <w:spacing w:line="360" w:lineRule="auto"/>
              <w:jc w:val="center"/>
              <w:rPr>
                <w:rFonts w:ascii="GHEA Grapalat" w:hAnsi="GHEA Grapalat"/>
                <w:lang w:val="ru-RU"/>
              </w:rPr>
            </w:pPr>
          </w:p>
        </w:tc>
        <w:tc>
          <w:tcPr>
            <w:tcW w:w="4343" w:type="dxa"/>
          </w:tcPr>
          <w:p w14:paraId="5E851874" w14:textId="77777777" w:rsidR="000C6D1E" w:rsidRPr="00FB1EC7" w:rsidRDefault="000C6D1E" w:rsidP="00CA5F5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3080451" w14:textId="77777777" w:rsidR="000C6D1E" w:rsidRPr="00FB1EC7" w:rsidRDefault="000C6D1E" w:rsidP="00CA5F50">
            <w:pPr>
              <w:jc w:val="center"/>
              <w:rPr>
                <w:rFonts w:ascii="GHEA Grapalat" w:hAnsi="GHEA Grapalat"/>
                <w:lang w:val="ru-RU"/>
              </w:rPr>
            </w:pPr>
          </w:p>
          <w:p w14:paraId="559A59A9" w14:textId="77777777" w:rsidR="000C6D1E" w:rsidRPr="00FB1EC7" w:rsidRDefault="000C6D1E" w:rsidP="00CA5F50">
            <w:pPr>
              <w:jc w:val="center"/>
              <w:rPr>
                <w:rFonts w:ascii="GHEA Grapalat" w:hAnsi="GHEA Grapalat"/>
                <w:lang w:val="ru-RU"/>
              </w:rPr>
            </w:pPr>
          </w:p>
          <w:p w14:paraId="1D6E981D" w14:textId="77777777" w:rsidR="000C6D1E" w:rsidRPr="00FB1EC7" w:rsidRDefault="000C6D1E" w:rsidP="00CA5F50">
            <w:pPr>
              <w:jc w:val="center"/>
              <w:rPr>
                <w:rFonts w:ascii="GHEA Grapalat" w:hAnsi="GHEA Grapalat"/>
                <w:lang w:val="ru-RU"/>
              </w:rPr>
            </w:pPr>
            <w:r w:rsidRPr="00FB1EC7">
              <w:rPr>
                <w:rFonts w:ascii="GHEA Grapalat" w:hAnsi="GHEA Grapalat"/>
                <w:lang w:val="ru-RU"/>
              </w:rPr>
              <w:t>---------------------------------</w:t>
            </w:r>
          </w:p>
          <w:p w14:paraId="36CE63B5" w14:textId="77777777" w:rsidR="000C6D1E" w:rsidRPr="00FB1EC7" w:rsidRDefault="000C6D1E" w:rsidP="00CA5F5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6D3E20F" w14:textId="77777777" w:rsidR="000C6D1E" w:rsidRPr="00FB1EC7" w:rsidRDefault="000C6D1E" w:rsidP="00CA5F50">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32E86D6E" w14:textId="77777777" w:rsidR="000C6D1E" w:rsidRPr="00FB1EC7" w:rsidRDefault="000C6D1E" w:rsidP="000C6D1E">
      <w:pPr>
        <w:jc w:val="both"/>
        <w:rPr>
          <w:rFonts w:ascii="GHEA Grapalat" w:hAnsi="GHEA Grapalat"/>
          <w:lang w:val="pt-BR"/>
        </w:rPr>
      </w:pPr>
    </w:p>
    <w:p w14:paraId="19BAE73C" w14:textId="77777777" w:rsidR="000C6D1E" w:rsidRPr="00FB1EC7" w:rsidRDefault="000C6D1E" w:rsidP="000C6D1E">
      <w:pPr>
        <w:tabs>
          <w:tab w:val="left" w:pos="8789"/>
        </w:tabs>
        <w:jc w:val="both"/>
        <w:rPr>
          <w:rFonts w:ascii="GHEA Grapalat" w:hAnsi="GHEA Grapalat"/>
          <w:lang w:val="pt-BR"/>
        </w:rPr>
      </w:pPr>
    </w:p>
    <w:p w14:paraId="3245AD35" w14:textId="77777777" w:rsidR="000C6D1E" w:rsidRPr="00FB1EC7" w:rsidRDefault="000C6D1E" w:rsidP="000C6D1E">
      <w:pPr>
        <w:rPr>
          <w:rFonts w:ascii="GHEA Grapalat" w:hAnsi="GHEA Grapalat"/>
          <w:lang w:val="pt-BR"/>
        </w:rPr>
      </w:pPr>
    </w:p>
    <w:p w14:paraId="36129DE0" w14:textId="77777777" w:rsidR="000C6D1E" w:rsidRPr="007F3D95" w:rsidRDefault="000C6D1E" w:rsidP="000C6D1E">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7F3D95">
        <w:rPr>
          <w:rFonts w:ascii="GHEA Grapalat" w:hAnsi="GHEA Grapalat" w:cs="Sylfaen"/>
          <w:i/>
          <w:sz w:val="18"/>
          <w:szCs w:val="18"/>
          <w:lang w:val="hy-AM"/>
        </w:rPr>
        <w:t>կատարման ժամկետը</w:t>
      </w:r>
      <w:r w:rsidRPr="007F3D95">
        <w:rPr>
          <w:rFonts w:ascii="GHEA Grapalat" w:hAnsi="GHEA Grapalat" w:cs="Sylfaen"/>
          <w:i/>
          <w:sz w:val="18"/>
          <w:szCs w:val="18"/>
          <w:lang w:val="pt-BR"/>
        </w:rPr>
        <w:t xml:space="preserve"> սահմանվում է օրացուցային օրերով</w:t>
      </w:r>
      <w:r w:rsidRPr="005D36B1">
        <w:rPr>
          <w:rFonts w:ascii="GHEA Grapalat" w:hAnsi="GHEA Grapalat" w:cs="Sylfaen"/>
          <w:i/>
          <w:sz w:val="18"/>
          <w:szCs w:val="18"/>
          <w:lang w:val="hy-AM"/>
        </w:rPr>
        <w:t>:</w:t>
      </w:r>
    </w:p>
    <w:p w14:paraId="033F6921" w14:textId="77777777" w:rsidR="000C6D1E" w:rsidRPr="00FB1EC7" w:rsidRDefault="000C6D1E" w:rsidP="000C6D1E">
      <w:pPr>
        <w:rPr>
          <w:rFonts w:ascii="GHEA Grapalat" w:hAnsi="GHEA Grapalat"/>
          <w:lang w:val="pt-BR"/>
        </w:rPr>
      </w:pPr>
    </w:p>
    <w:p w14:paraId="32B0C6CB" w14:textId="77777777" w:rsidR="000C6D1E" w:rsidRDefault="000C6D1E" w:rsidP="000C6D1E">
      <w:pPr>
        <w:ind w:firstLine="567"/>
        <w:jc w:val="right"/>
        <w:rPr>
          <w:rFonts w:ascii="GHEA Grapalat" w:hAnsi="GHEA Grapalat" w:cs="Sylfaen"/>
          <w:i/>
          <w:sz w:val="20"/>
          <w:szCs w:val="20"/>
          <w:lang w:val="pt-BR"/>
        </w:rPr>
      </w:pPr>
    </w:p>
    <w:p w14:paraId="42C72F3E" w14:textId="77777777" w:rsidR="000C6D1E" w:rsidRDefault="000C6D1E" w:rsidP="000C6D1E">
      <w:pPr>
        <w:ind w:firstLine="567"/>
        <w:jc w:val="right"/>
        <w:rPr>
          <w:rFonts w:ascii="GHEA Grapalat" w:hAnsi="GHEA Grapalat" w:cs="Sylfaen"/>
          <w:i/>
          <w:sz w:val="20"/>
          <w:szCs w:val="20"/>
          <w:lang w:val="pt-BR"/>
        </w:rPr>
      </w:pPr>
    </w:p>
    <w:p w14:paraId="47BA4649" w14:textId="77777777" w:rsidR="000C6D1E" w:rsidRDefault="000C6D1E" w:rsidP="000C6D1E">
      <w:pPr>
        <w:ind w:firstLine="567"/>
        <w:jc w:val="right"/>
        <w:rPr>
          <w:rFonts w:ascii="GHEA Grapalat" w:hAnsi="GHEA Grapalat" w:cs="Sylfaen"/>
          <w:i/>
          <w:sz w:val="20"/>
          <w:szCs w:val="20"/>
          <w:lang w:val="pt-BR"/>
        </w:rPr>
      </w:pPr>
    </w:p>
    <w:p w14:paraId="202034B7" w14:textId="77777777" w:rsidR="00F61A28" w:rsidRDefault="00F61A28" w:rsidP="00930DEA">
      <w:pPr>
        <w:autoSpaceDE w:val="0"/>
        <w:autoSpaceDN w:val="0"/>
        <w:adjustRightInd w:val="0"/>
        <w:jc w:val="right"/>
        <w:rPr>
          <w:rFonts w:ascii="GHEA Grapalat" w:hAnsi="GHEA Grapalat" w:cs="TimesArmenianPSMT"/>
          <w:i/>
          <w:sz w:val="20"/>
          <w:szCs w:val="16"/>
          <w:lang w:val="nb-NO"/>
        </w:rPr>
      </w:pPr>
    </w:p>
    <w:p w14:paraId="16C976CC" w14:textId="77777777" w:rsidR="00930DEA" w:rsidRPr="00140305" w:rsidRDefault="00930DEA" w:rsidP="00930DEA">
      <w:pPr>
        <w:jc w:val="right"/>
        <w:rPr>
          <w:rFonts w:ascii="GHEA Grapalat" w:hAnsi="GHEA Grapalat"/>
          <w:sz w:val="20"/>
          <w:lang w:val="pt-BR"/>
        </w:rPr>
      </w:pPr>
    </w:p>
    <w:p w14:paraId="49DF1C8B" w14:textId="77777777" w:rsidR="00930DEA" w:rsidRPr="00140305" w:rsidRDefault="00930DEA" w:rsidP="00930DEA">
      <w:pPr>
        <w:jc w:val="right"/>
        <w:rPr>
          <w:rFonts w:ascii="GHEA Grapalat" w:hAnsi="GHEA Grapalat"/>
          <w:i/>
          <w:sz w:val="18"/>
          <w:lang w:val="pt-BR"/>
        </w:rPr>
      </w:pPr>
      <w:r>
        <w:rPr>
          <w:rFonts w:ascii="GHEA Grapalat" w:hAnsi="GHEA Grapalat"/>
          <w:i/>
          <w:sz w:val="18"/>
          <w:lang w:val="hy-AM"/>
        </w:rPr>
        <w:t xml:space="preserve">Հավելված N </w:t>
      </w:r>
      <w:r w:rsidRPr="00140305">
        <w:rPr>
          <w:rFonts w:ascii="GHEA Grapalat" w:hAnsi="GHEA Grapalat"/>
          <w:i/>
          <w:sz w:val="18"/>
          <w:lang w:val="pt-BR"/>
        </w:rPr>
        <w:t>3</w:t>
      </w:r>
    </w:p>
    <w:p w14:paraId="4EE5243D" w14:textId="77777777" w:rsidR="00EA0291" w:rsidRPr="00FB1EC7" w:rsidRDefault="00EA0291" w:rsidP="00EA0291">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7AC1020" w14:textId="77777777" w:rsidR="00EA0291" w:rsidRDefault="00EA0291" w:rsidP="00EA0291">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2EF37EE8" w14:textId="77777777" w:rsidR="00EA0291" w:rsidRDefault="00EA0291" w:rsidP="00EA0291">
      <w:pPr>
        <w:jc w:val="right"/>
        <w:rPr>
          <w:rFonts w:ascii="GHEA Grapalat" w:hAnsi="GHEA Grapalat" w:cs="Sylfaen"/>
          <w:i/>
          <w:sz w:val="20"/>
          <w:szCs w:val="20"/>
          <w:lang w:val="pt-BR"/>
        </w:rPr>
      </w:pPr>
    </w:p>
    <w:p w14:paraId="41F2AA78" w14:textId="77777777" w:rsidR="00930DEA" w:rsidRPr="00140305" w:rsidRDefault="00930DEA" w:rsidP="00930DEA">
      <w:pPr>
        <w:tabs>
          <w:tab w:val="left" w:pos="9540"/>
        </w:tabs>
        <w:rPr>
          <w:rFonts w:ascii="GHEA Grapalat" w:hAnsi="GHEA Grapalat"/>
          <w:sz w:val="20"/>
          <w:lang w:val="pt-BR"/>
        </w:rPr>
      </w:pPr>
    </w:p>
    <w:p w14:paraId="1582A17A" w14:textId="77777777" w:rsidR="00930DEA" w:rsidRPr="00140305" w:rsidRDefault="00930DEA" w:rsidP="00930DEA">
      <w:pPr>
        <w:tabs>
          <w:tab w:val="left" w:pos="9540"/>
        </w:tabs>
        <w:rPr>
          <w:rFonts w:ascii="GHEA Grapalat" w:hAnsi="GHEA Grapalat"/>
          <w:sz w:val="20"/>
          <w:lang w:val="pt-BR"/>
        </w:rPr>
      </w:pPr>
    </w:p>
    <w:p w14:paraId="4F797DAA" w14:textId="77777777" w:rsidR="00930DEA" w:rsidRPr="00752623" w:rsidRDefault="00930DEA" w:rsidP="00930DEA">
      <w:pPr>
        <w:jc w:val="center"/>
        <w:rPr>
          <w:rFonts w:ascii="GHEA Grapalat" w:hAnsi="GHEA Grapalat"/>
          <w:sz w:val="20"/>
        </w:rPr>
      </w:pPr>
      <w:r w:rsidRPr="00140305">
        <w:rPr>
          <w:rFonts w:ascii="GHEA Grapalat" w:hAnsi="GHEA Grapalat"/>
          <w:sz w:val="20"/>
          <w:lang w:val="pt-BR"/>
        </w:rPr>
        <w:t xml:space="preserve">                                                                                                                                                                                                            </w:t>
      </w:r>
      <w:r w:rsidRPr="00752623">
        <w:rPr>
          <w:rFonts w:ascii="GHEA Grapalat" w:hAnsi="GHEA Grapalat"/>
          <w:sz w:val="20"/>
        </w:rPr>
        <w:t>ՎՃԱՐՄԱՆ ԺԱՄԱՆԱԿԱՑՈՒՅՑ</w:t>
      </w:r>
    </w:p>
    <w:p w14:paraId="02D6D361" w14:textId="77777777" w:rsidR="00930DEA" w:rsidRPr="00752623" w:rsidRDefault="00930DEA" w:rsidP="00930DEA">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970"/>
        <w:gridCol w:w="1969"/>
        <w:gridCol w:w="3300"/>
        <w:gridCol w:w="1201"/>
      </w:tblGrid>
      <w:tr w:rsidR="00930DEA" w:rsidRPr="00752623" w14:paraId="407054C4" w14:textId="77777777" w:rsidTr="00977795">
        <w:trPr>
          <w:trHeight w:val="285"/>
        </w:trPr>
        <w:tc>
          <w:tcPr>
            <w:tcW w:w="10137" w:type="dxa"/>
            <w:gridSpan w:val="5"/>
          </w:tcPr>
          <w:p w14:paraId="0677E3F1" w14:textId="77777777" w:rsidR="00930DEA" w:rsidRPr="001A4EAA" w:rsidRDefault="00930DEA" w:rsidP="00977795">
            <w:pPr>
              <w:jc w:val="center"/>
              <w:rPr>
                <w:rFonts w:ascii="Sylfaen" w:hAnsi="Sylfaen"/>
                <w:sz w:val="22"/>
                <w:lang w:val="pt-BR"/>
              </w:rPr>
            </w:pPr>
            <w:r w:rsidRPr="00F65B98">
              <w:rPr>
                <w:rFonts w:ascii="Sylfaen" w:hAnsi="Sylfaen"/>
                <w:sz w:val="22"/>
                <w:lang w:val="pt-BR"/>
              </w:rPr>
              <w:t>Աշխատանքի</w:t>
            </w:r>
          </w:p>
        </w:tc>
      </w:tr>
      <w:tr w:rsidR="00930DEA" w:rsidRPr="00922F6F" w14:paraId="6AB2A2BC" w14:textId="77777777" w:rsidTr="00977795">
        <w:trPr>
          <w:trHeight w:val="1336"/>
        </w:trPr>
        <w:tc>
          <w:tcPr>
            <w:tcW w:w="1847" w:type="dxa"/>
            <w:vAlign w:val="center"/>
          </w:tcPr>
          <w:p w14:paraId="3070C739" w14:textId="77777777" w:rsidR="00930DEA" w:rsidRPr="001A4EAA" w:rsidRDefault="00930DEA" w:rsidP="00977795">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1970" w:type="dxa"/>
            <w:vAlign w:val="center"/>
          </w:tcPr>
          <w:p w14:paraId="7197B311" w14:textId="77777777" w:rsidR="00930DEA" w:rsidRPr="001A4EAA" w:rsidRDefault="00930DEA" w:rsidP="00977795">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1819" w:type="dxa"/>
            <w:vAlign w:val="center"/>
          </w:tcPr>
          <w:p w14:paraId="63BD7973" w14:textId="77777777" w:rsidR="00930DEA" w:rsidRPr="001A4EAA" w:rsidRDefault="00930DEA" w:rsidP="00977795">
            <w:pPr>
              <w:jc w:val="center"/>
              <w:rPr>
                <w:rFonts w:ascii="Sylfaen" w:hAnsi="Sylfaen"/>
                <w:sz w:val="22"/>
                <w:lang w:val="pt-BR"/>
              </w:rPr>
            </w:pPr>
            <w:r w:rsidRPr="001A4EAA">
              <w:rPr>
                <w:rFonts w:ascii="Sylfaen" w:hAnsi="Sylfaen"/>
                <w:sz w:val="22"/>
                <w:lang w:val="pt-BR"/>
              </w:rPr>
              <w:t>անվանումը</w:t>
            </w:r>
          </w:p>
        </w:tc>
        <w:tc>
          <w:tcPr>
            <w:tcW w:w="4501" w:type="dxa"/>
            <w:gridSpan w:val="2"/>
            <w:vAlign w:val="center"/>
          </w:tcPr>
          <w:p w14:paraId="76E92EBB" w14:textId="060F438A" w:rsidR="00930DEA" w:rsidRPr="001A4EAA" w:rsidRDefault="00930DEA" w:rsidP="00A82360">
            <w:pPr>
              <w:jc w:val="both"/>
              <w:rPr>
                <w:rFonts w:ascii="Sylfaen" w:hAnsi="Sylfaen"/>
                <w:sz w:val="22"/>
                <w:lang w:val="pt-BR"/>
              </w:rPr>
            </w:pPr>
            <w:r w:rsidRPr="001A4EAA">
              <w:rPr>
                <w:rFonts w:ascii="Sylfaen" w:hAnsi="Sylfaen"/>
                <w:sz w:val="22"/>
                <w:lang w:val="pt-BR"/>
              </w:rPr>
              <w:t xml:space="preserve">դիմաց վճարումները նախատեսվում է իրականացնել </w:t>
            </w:r>
            <w:r>
              <w:rPr>
                <w:rFonts w:ascii="Sylfaen" w:hAnsi="Sylfaen"/>
                <w:sz w:val="22"/>
                <w:lang w:val="pt-BR"/>
              </w:rPr>
              <w:t>202</w:t>
            </w:r>
            <w:r w:rsidR="00A82360">
              <w:rPr>
                <w:rFonts w:ascii="Sylfaen" w:hAnsi="Sylfaen"/>
                <w:sz w:val="22"/>
                <w:lang w:val="pt-BR"/>
              </w:rPr>
              <w:t xml:space="preserve">   </w:t>
            </w:r>
            <w:r>
              <w:rPr>
                <w:rFonts w:ascii="Sylfaen" w:hAnsi="Sylfaen"/>
                <w:sz w:val="22"/>
                <w:lang w:val="pt-BR"/>
              </w:rPr>
              <w:t>թ-ին</w:t>
            </w:r>
          </w:p>
        </w:tc>
      </w:tr>
      <w:tr w:rsidR="00930DEA" w:rsidRPr="00752623" w14:paraId="09666C59" w14:textId="77777777" w:rsidTr="0071585C">
        <w:trPr>
          <w:cantSplit/>
          <w:trHeight w:val="2887"/>
        </w:trPr>
        <w:tc>
          <w:tcPr>
            <w:tcW w:w="1847" w:type="dxa"/>
            <w:vAlign w:val="center"/>
          </w:tcPr>
          <w:p w14:paraId="6219E83A" w14:textId="77777777" w:rsidR="00930DEA" w:rsidRPr="00752623" w:rsidRDefault="00930DEA" w:rsidP="00977795">
            <w:pPr>
              <w:jc w:val="center"/>
              <w:rPr>
                <w:rFonts w:ascii="GHEA Grapalat" w:hAnsi="GHEA Grapalat"/>
                <w:sz w:val="20"/>
                <w:lang w:val="es-ES"/>
              </w:rPr>
            </w:pPr>
            <w:r>
              <w:rPr>
                <w:rFonts w:ascii="GHEA Grapalat" w:hAnsi="GHEA Grapalat"/>
                <w:sz w:val="20"/>
                <w:lang w:val="es-ES"/>
              </w:rPr>
              <w:t>1</w:t>
            </w:r>
          </w:p>
        </w:tc>
        <w:tc>
          <w:tcPr>
            <w:tcW w:w="1970" w:type="dxa"/>
            <w:vAlign w:val="center"/>
          </w:tcPr>
          <w:p w14:paraId="16EEE26C" w14:textId="579913D3" w:rsidR="00930DEA" w:rsidRDefault="00930DEA" w:rsidP="00977795">
            <w:pPr>
              <w:jc w:val="center"/>
              <w:rPr>
                <w:rFonts w:ascii="Arial Unicode" w:hAnsi="Arial Unicode" w:cs="Calibri"/>
                <w:sz w:val="22"/>
                <w:szCs w:val="22"/>
              </w:rPr>
            </w:pPr>
            <w:r>
              <w:rPr>
                <w:rFonts w:ascii="Arial Unicode" w:hAnsi="Arial Unicode" w:cs="Calibri"/>
                <w:sz w:val="22"/>
                <w:szCs w:val="22"/>
              </w:rPr>
              <w:t>45311137</w:t>
            </w:r>
          </w:p>
          <w:p w14:paraId="65710B8B" w14:textId="77777777" w:rsidR="00930DEA" w:rsidRDefault="00930DEA" w:rsidP="00977795">
            <w:pPr>
              <w:jc w:val="center"/>
              <w:rPr>
                <w:rFonts w:ascii="Arial Unicode" w:hAnsi="Arial Unicode" w:cs="Arial"/>
                <w:sz w:val="22"/>
                <w:szCs w:val="22"/>
                <w:lang w:val="ru-RU" w:eastAsia="ru-RU"/>
              </w:rPr>
            </w:pPr>
          </w:p>
        </w:tc>
        <w:tc>
          <w:tcPr>
            <w:tcW w:w="1819" w:type="dxa"/>
            <w:vAlign w:val="center"/>
          </w:tcPr>
          <w:p w14:paraId="3CD4CA2F" w14:textId="3EA33D7B" w:rsidR="00930DEA" w:rsidRDefault="00930DEA" w:rsidP="00977795">
            <w:pPr>
              <w:jc w:val="center"/>
              <w:rPr>
                <w:rFonts w:ascii="Arial LatArm" w:hAnsi="Arial LatArm" w:cs="Arial"/>
                <w:lang w:val="ru-RU" w:eastAsia="ru-RU"/>
              </w:rPr>
            </w:pPr>
            <w:r w:rsidRPr="00930DEA">
              <w:rPr>
                <w:rFonts w:ascii="GHEA Grapalat" w:hAnsi="GHEA Grapalat"/>
                <w:lang w:val="af-ZA"/>
              </w:rPr>
              <w:t>Երևան քաղաքի արտաքին լուսավորության ցանցի կառավարման համակարգի կառուցում</w:t>
            </w:r>
          </w:p>
        </w:tc>
        <w:tc>
          <w:tcPr>
            <w:tcW w:w="3300" w:type="dxa"/>
            <w:vAlign w:val="center"/>
          </w:tcPr>
          <w:p w14:paraId="4A5D3C20" w14:textId="30AAFD91" w:rsidR="00930DEA" w:rsidRPr="00D220AB" w:rsidRDefault="00930DEA" w:rsidP="0071585C">
            <w:pPr>
              <w:jc w:val="center"/>
              <w:rPr>
                <w:rFonts w:ascii="Arial LatArm" w:hAnsi="Arial LatArm"/>
                <w:lang w:val="pt-BR"/>
              </w:rPr>
            </w:pPr>
            <w:r>
              <w:rPr>
                <w:rFonts w:ascii="GHEA Grapalat" w:hAnsi="GHEA Grapalat"/>
                <w:sz w:val="20"/>
              </w:rPr>
              <w:t>Վ</w:t>
            </w:r>
            <w:r w:rsidRPr="00A7209A">
              <w:rPr>
                <w:rFonts w:ascii="GHEA Grapalat" w:hAnsi="GHEA Grapalat"/>
                <w:sz w:val="20"/>
                <w:lang w:val="hy-AM"/>
              </w:rPr>
              <w:t>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Pr>
                <w:rFonts w:ascii="GHEA Grapalat" w:hAnsi="GHEA Grapalat"/>
                <w:sz w:val="20"/>
              </w:rPr>
              <w:t>աշխատանքը</w:t>
            </w:r>
            <w:r w:rsidRPr="000A0060">
              <w:rPr>
                <w:rFonts w:ascii="GHEA Grapalat" w:hAnsi="GHEA Grapalat"/>
                <w:sz w:val="20"/>
                <w:lang w:val="ru-RU"/>
              </w:rPr>
              <w:t xml:space="preserve"> </w:t>
            </w:r>
            <w:r>
              <w:rPr>
                <w:rFonts w:ascii="GHEA Grapalat" w:hAnsi="GHEA Grapalat"/>
                <w:sz w:val="20"/>
              </w:rPr>
              <w:t>Պատվիրոտուի</w:t>
            </w:r>
            <w:r w:rsidRPr="000A0060">
              <w:rPr>
                <w:rFonts w:ascii="GHEA Grapalat" w:hAnsi="GHEA Grapalat"/>
                <w:sz w:val="20"/>
                <w:lang w:val="ru-RU"/>
              </w:rPr>
              <w:t xml:space="preserve"> </w:t>
            </w:r>
            <w:r>
              <w:rPr>
                <w:rFonts w:ascii="GHEA Grapalat" w:hAnsi="GHEA Grapalat"/>
                <w:sz w:val="20"/>
              </w:rPr>
              <w:t>կողմից</w:t>
            </w:r>
            <w:r w:rsidRPr="000A0060">
              <w:rPr>
                <w:rFonts w:ascii="GHEA Grapalat" w:hAnsi="GHEA Grapalat"/>
                <w:sz w:val="20"/>
                <w:lang w:val="ru-RU"/>
              </w:rPr>
              <w:t xml:space="preserve"> </w:t>
            </w:r>
            <w:r>
              <w:rPr>
                <w:rFonts w:ascii="GHEA Grapalat" w:hAnsi="GHEA Grapalat"/>
                <w:sz w:val="20"/>
              </w:rPr>
              <w:t>ընդունվելուց</w:t>
            </w:r>
            <w:r w:rsidRPr="000A0060">
              <w:rPr>
                <w:rFonts w:ascii="GHEA Grapalat" w:hAnsi="GHEA Grapalat"/>
                <w:sz w:val="20"/>
                <w:lang w:val="ru-RU"/>
              </w:rPr>
              <w:t xml:space="preserve"> </w:t>
            </w:r>
            <w:r>
              <w:rPr>
                <w:rFonts w:ascii="GHEA Grapalat" w:hAnsi="GHEA Grapalat"/>
                <w:sz w:val="20"/>
              </w:rPr>
              <w:t>հետո</w:t>
            </w:r>
            <w:r w:rsidR="0071585C">
              <w:rPr>
                <w:rFonts w:ascii="GHEA Grapalat" w:hAnsi="GHEA Grapalat"/>
                <w:sz w:val="20"/>
                <w:lang w:val="ru-RU"/>
              </w:rPr>
              <w:t>` 5</w:t>
            </w:r>
            <w:r w:rsidRPr="000A0060">
              <w:rPr>
                <w:rFonts w:ascii="GHEA Grapalat" w:hAnsi="GHEA Grapalat"/>
                <w:sz w:val="20"/>
                <w:lang w:val="ru-RU"/>
              </w:rPr>
              <w:t>(</w:t>
            </w:r>
            <w:r w:rsidR="0071585C">
              <w:rPr>
                <w:rFonts w:ascii="GHEA Grapalat" w:hAnsi="GHEA Grapalat"/>
                <w:sz w:val="20"/>
              </w:rPr>
              <w:t>հինգ</w:t>
            </w:r>
            <w:r w:rsidRPr="000A0060">
              <w:rPr>
                <w:rFonts w:ascii="GHEA Grapalat" w:hAnsi="GHEA Grapalat"/>
                <w:sz w:val="20"/>
                <w:lang w:val="ru-RU"/>
              </w:rPr>
              <w:t>)</w:t>
            </w:r>
            <w:r w:rsidR="0071585C" w:rsidRPr="00E16822">
              <w:rPr>
                <w:rFonts w:ascii="GHEA Grapalat" w:hAnsi="GHEA Grapalat"/>
                <w:sz w:val="20"/>
                <w:lang w:val="ru-RU"/>
              </w:rPr>
              <w:t xml:space="preserve"> </w:t>
            </w:r>
            <w:r w:rsidR="0071585C">
              <w:rPr>
                <w:rFonts w:ascii="GHEA Grapalat" w:hAnsi="GHEA Grapalat"/>
                <w:sz w:val="20"/>
              </w:rPr>
              <w:t>աշխատանքային</w:t>
            </w:r>
            <w:r w:rsidRPr="000A0060">
              <w:rPr>
                <w:rFonts w:ascii="GHEA Grapalat" w:hAnsi="GHEA Grapalat"/>
                <w:sz w:val="20"/>
                <w:lang w:val="ru-RU"/>
              </w:rPr>
              <w:t xml:space="preserve"> </w:t>
            </w:r>
            <w:r w:rsidRPr="00B67AB7">
              <w:rPr>
                <w:rFonts w:ascii="GHEA Grapalat" w:hAnsi="GHEA Grapalat"/>
                <w:sz w:val="20"/>
              </w:rPr>
              <w:t>օրվա</w:t>
            </w:r>
            <w:r w:rsidRPr="000A0060">
              <w:rPr>
                <w:rFonts w:ascii="GHEA Grapalat" w:hAnsi="GHEA Grapalat"/>
                <w:sz w:val="20"/>
                <w:lang w:val="ru-RU"/>
              </w:rPr>
              <w:t xml:space="preserve"> </w:t>
            </w:r>
            <w:r w:rsidRPr="00B67AB7">
              <w:rPr>
                <w:rFonts w:ascii="GHEA Grapalat" w:hAnsi="GHEA Grapalat"/>
                <w:sz w:val="20"/>
              </w:rPr>
              <w:t>ընթացքում</w:t>
            </w:r>
            <w:r w:rsidRPr="000A0060">
              <w:rPr>
                <w:rFonts w:ascii="GHEA Grapalat" w:hAnsi="GHEA Grapalat"/>
                <w:sz w:val="20"/>
                <w:lang w:val="ru-RU"/>
              </w:rPr>
              <w:t>:</w:t>
            </w:r>
          </w:p>
        </w:tc>
        <w:tc>
          <w:tcPr>
            <w:tcW w:w="1201" w:type="dxa"/>
            <w:vAlign w:val="center"/>
          </w:tcPr>
          <w:p w14:paraId="75D8634D" w14:textId="77777777" w:rsidR="00930DEA" w:rsidRPr="00ED6F30" w:rsidRDefault="00930DEA" w:rsidP="00977795">
            <w:pPr>
              <w:jc w:val="center"/>
              <w:rPr>
                <w:rFonts w:ascii="GHEA Grapalat" w:hAnsi="GHEA Grapalat"/>
                <w:lang w:val="pt-BR"/>
              </w:rPr>
            </w:pPr>
            <w:r>
              <w:rPr>
                <w:rFonts w:ascii="GHEA Grapalat" w:hAnsi="GHEA Grapalat"/>
                <w:lang w:val="pt-BR"/>
              </w:rPr>
              <w:t>0 %</w:t>
            </w:r>
          </w:p>
        </w:tc>
      </w:tr>
    </w:tbl>
    <w:p w14:paraId="3957510C" w14:textId="77777777" w:rsidR="00930DEA" w:rsidRDefault="00930DEA" w:rsidP="00930DEA">
      <w:pPr>
        <w:rPr>
          <w:rFonts w:ascii="GHEA Grapalat" w:hAnsi="GHEA Grapalat"/>
          <w:i/>
          <w:sz w:val="18"/>
          <w:szCs w:val="18"/>
        </w:rPr>
      </w:pPr>
    </w:p>
    <w:p w14:paraId="65CD1478" w14:textId="77777777" w:rsidR="00930DEA" w:rsidRPr="00AE2768" w:rsidRDefault="00930DEA" w:rsidP="00930DEA">
      <w:pPr>
        <w:rPr>
          <w:rFonts w:ascii="GHEA Grapalat" w:hAnsi="GHEA Grapalat"/>
          <w:i/>
          <w:sz w:val="18"/>
          <w:szCs w:val="18"/>
        </w:rPr>
      </w:pPr>
    </w:p>
    <w:p w14:paraId="07973B01" w14:textId="77777777" w:rsidR="00930DEA" w:rsidRPr="00AE2768" w:rsidRDefault="00930DEA" w:rsidP="00930DEA">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FBF4F0F" w14:textId="77777777" w:rsidR="00930DEA" w:rsidRPr="00D677B3" w:rsidRDefault="00930DEA" w:rsidP="00930DEA">
      <w:pPr>
        <w:rPr>
          <w:rFonts w:ascii="GHEA Grapalat" w:hAnsi="GHEA Grapalat"/>
          <w:i/>
          <w:sz w:val="18"/>
          <w:szCs w:val="18"/>
          <w:lang w:val="pt-BR"/>
        </w:rPr>
      </w:pPr>
    </w:p>
    <w:p w14:paraId="7948C70A" w14:textId="77777777" w:rsidR="00930DEA" w:rsidRDefault="00930DEA" w:rsidP="00930DEA">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808CD9B" w14:textId="77777777" w:rsidR="00930DEA" w:rsidRPr="003D7A72" w:rsidRDefault="00930DEA" w:rsidP="00930DEA">
      <w:pPr>
        <w:rPr>
          <w:rFonts w:ascii="GHEA Grapalat" w:hAnsi="GHEA Grapalat"/>
          <w:i/>
          <w:sz w:val="18"/>
          <w:szCs w:val="18"/>
          <w:lang w:val="pt-BR"/>
        </w:rPr>
      </w:pPr>
    </w:p>
    <w:p w14:paraId="06531AEE" w14:textId="77777777" w:rsidR="00930DEA" w:rsidRPr="00E16822" w:rsidRDefault="00930DEA" w:rsidP="00930DEA">
      <w:pPr>
        <w:rPr>
          <w:rFonts w:ascii="GHEA Grapalat" w:hAnsi="GHEA Grapalat"/>
          <w:i/>
          <w:sz w:val="18"/>
          <w:szCs w:val="18"/>
          <w:lang w:val="pt-BR"/>
        </w:rPr>
      </w:pPr>
    </w:p>
    <w:p w14:paraId="3D3CD927" w14:textId="77777777" w:rsidR="00930DEA" w:rsidRPr="00E6597C" w:rsidRDefault="00930DEA" w:rsidP="00930DEA">
      <w:pPr>
        <w:jc w:val="center"/>
        <w:rPr>
          <w:rFonts w:ascii="GHEA Grapalat" w:hAnsi="GHEA Grapalat"/>
          <w:sz w:val="20"/>
          <w:lang w:val="es-ES"/>
        </w:rPr>
      </w:pPr>
    </w:p>
    <w:p w14:paraId="62638BF3" w14:textId="77777777" w:rsidR="00930DEA" w:rsidRPr="00E6597C" w:rsidRDefault="00930DEA" w:rsidP="00930DE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930DEA" w:rsidRPr="00E6597C" w14:paraId="6428B979" w14:textId="77777777" w:rsidTr="00977795">
        <w:trPr>
          <w:jc w:val="center"/>
        </w:trPr>
        <w:tc>
          <w:tcPr>
            <w:tcW w:w="4536" w:type="dxa"/>
          </w:tcPr>
          <w:p w14:paraId="1FFCE0DD" w14:textId="77777777" w:rsidR="00930DEA" w:rsidRPr="00E6597C" w:rsidRDefault="00930DEA" w:rsidP="00977795">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434B543A" w14:textId="77777777" w:rsidR="00930DEA" w:rsidRPr="00E6597C" w:rsidRDefault="00930DEA" w:rsidP="00977795">
            <w:pPr>
              <w:rPr>
                <w:rFonts w:ascii="GHEA Grapalat" w:hAnsi="GHEA Grapalat"/>
                <w:sz w:val="22"/>
                <w:szCs w:val="22"/>
                <w:lang w:val="ru-RU"/>
              </w:rPr>
            </w:pPr>
          </w:p>
          <w:p w14:paraId="3BEB1C06" w14:textId="77777777" w:rsidR="00930DEA" w:rsidRPr="00E6597C" w:rsidRDefault="00930DEA" w:rsidP="00977795">
            <w:pPr>
              <w:rPr>
                <w:rFonts w:ascii="GHEA Grapalat" w:hAnsi="GHEA Grapalat"/>
                <w:lang w:val="ru-RU"/>
              </w:rPr>
            </w:pPr>
          </w:p>
          <w:p w14:paraId="459EDBAF" w14:textId="77777777" w:rsidR="00930DEA" w:rsidRPr="00E6597C" w:rsidRDefault="00930DEA" w:rsidP="00977795">
            <w:pPr>
              <w:jc w:val="center"/>
              <w:rPr>
                <w:rFonts w:ascii="GHEA Grapalat" w:hAnsi="GHEA Grapalat"/>
                <w:lang w:val="ru-RU"/>
              </w:rPr>
            </w:pPr>
            <w:r w:rsidRPr="00E6597C">
              <w:rPr>
                <w:rFonts w:ascii="GHEA Grapalat" w:hAnsi="GHEA Grapalat"/>
                <w:lang w:val="ru-RU"/>
              </w:rPr>
              <w:t>---------------------------------</w:t>
            </w:r>
          </w:p>
          <w:p w14:paraId="7A5EA9AE" w14:textId="77777777" w:rsidR="00930DEA" w:rsidRPr="00E6597C" w:rsidRDefault="00930DEA" w:rsidP="0097779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CA061A3" w14:textId="77777777" w:rsidR="00930DEA" w:rsidRPr="00E6597C" w:rsidRDefault="00930DEA" w:rsidP="0097779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FCE7392" w14:textId="77777777" w:rsidR="00930DEA" w:rsidRPr="00E6597C" w:rsidRDefault="00930DEA" w:rsidP="00977795">
            <w:pPr>
              <w:spacing w:line="360" w:lineRule="auto"/>
              <w:jc w:val="center"/>
              <w:rPr>
                <w:rFonts w:ascii="GHEA Grapalat" w:hAnsi="GHEA Grapalat"/>
                <w:lang w:val="ru-RU"/>
              </w:rPr>
            </w:pPr>
          </w:p>
        </w:tc>
        <w:tc>
          <w:tcPr>
            <w:tcW w:w="4343" w:type="dxa"/>
          </w:tcPr>
          <w:p w14:paraId="3E347B36" w14:textId="77777777" w:rsidR="00930DEA" w:rsidRPr="00E6597C" w:rsidRDefault="00930DEA" w:rsidP="00977795">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7E6791EB" w14:textId="77777777" w:rsidR="00930DEA" w:rsidRPr="00E6597C" w:rsidRDefault="00930DEA" w:rsidP="00977795">
            <w:pPr>
              <w:jc w:val="center"/>
              <w:rPr>
                <w:rFonts w:ascii="GHEA Grapalat" w:hAnsi="GHEA Grapalat"/>
                <w:lang w:val="ru-RU"/>
              </w:rPr>
            </w:pPr>
          </w:p>
          <w:p w14:paraId="6655D343" w14:textId="77777777" w:rsidR="00930DEA" w:rsidRPr="00E6597C" w:rsidRDefault="00930DEA" w:rsidP="00977795">
            <w:pPr>
              <w:jc w:val="center"/>
              <w:rPr>
                <w:rFonts w:ascii="GHEA Grapalat" w:hAnsi="GHEA Grapalat"/>
                <w:lang w:val="ru-RU"/>
              </w:rPr>
            </w:pPr>
          </w:p>
          <w:p w14:paraId="0596AAF4" w14:textId="77777777" w:rsidR="00930DEA" w:rsidRPr="00E6597C" w:rsidRDefault="00930DEA" w:rsidP="00977795">
            <w:pPr>
              <w:jc w:val="center"/>
              <w:rPr>
                <w:rFonts w:ascii="GHEA Grapalat" w:hAnsi="GHEA Grapalat"/>
                <w:lang w:val="ru-RU"/>
              </w:rPr>
            </w:pPr>
            <w:r w:rsidRPr="00E6597C">
              <w:rPr>
                <w:rFonts w:ascii="GHEA Grapalat" w:hAnsi="GHEA Grapalat"/>
                <w:lang w:val="ru-RU"/>
              </w:rPr>
              <w:t>---------------------------------</w:t>
            </w:r>
          </w:p>
          <w:p w14:paraId="0028FE8E" w14:textId="77777777" w:rsidR="00930DEA" w:rsidRPr="00E6597C" w:rsidRDefault="00930DEA" w:rsidP="0097779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FBA2BA2" w14:textId="77777777" w:rsidR="00930DEA" w:rsidRPr="00E6597C" w:rsidRDefault="00930DEA" w:rsidP="00977795">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129EB9F6" w14:textId="77777777" w:rsidR="00A82360" w:rsidRDefault="00A82360" w:rsidP="000C6D1E">
      <w:pPr>
        <w:ind w:firstLine="567"/>
        <w:jc w:val="right"/>
        <w:rPr>
          <w:rFonts w:ascii="GHEA Grapalat" w:hAnsi="GHEA Grapalat" w:cs="Sylfaen"/>
          <w:i/>
          <w:sz w:val="20"/>
          <w:szCs w:val="20"/>
          <w:lang w:val="pt-BR"/>
        </w:rPr>
      </w:pPr>
    </w:p>
    <w:p w14:paraId="6E50C803" w14:textId="77777777" w:rsidR="00A82360" w:rsidRDefault="00A82360" w:rsidP="000C6D1E">
      <w:pPr>
        <w:ind w:firstLine="567"/>
        <w:jc w:val="right"/>
        <w:rPr>
          <w:rFonts w:ascii="GHEA Grapalat" w:hAnsi="GHEA Grapalat" w:cs="Sylfaen"/>
          <w:i/>
          <w:sz w:val="20"/>
          <w:szCs w:val="20"/>
          <w:lang w:val="pt-BR"/>
        </w:rPr>
      </w:pPr>
    </w:p>
    <w:p w14:paraId="2C161D64" w14:textId="77777777" w:rsidR="00A82360" w:rsidRDefault="00A82360" w:rsidP="000C6D1E">
      <w:pPr>
        <w:ind w:firstLine="567"/>
        <w:jc w:val="right"/>
        <w:rPr>
          <w:rFonts w:ascii="GHEA Grapalat" w:hAnsi="GHEA Grapalat" w:cs="Sylfaen"/>
          <w:i/>
          <w:sz w:val="20"/>
          <w:szCs w:val="20"/>
          <w:lang w:val="pt-BR"/>
        </w:rPr>
      </w:pPr>
    </w:p>
    <w:p w14:paraId="564AC598" w14:textId="77777777" w:rsidR="00A82360" w:rsidRDefault="00A82360" w:rsidP="000C6D1E">
      <w:pPr>
        <w:ind w:firstLine="567"/>
        <w:jc w:val="right"/>
        <w:rPr>
          <w:rFonts w:ascii="GHEA Grapalat" w:hAnsi="GHEA Grapalat" w:cs="Sylfaen"/>
          <w:i/>
          <w:sz w:val="20"/>
          <w:szCs w:val="20"/>
          <w:lang w:val="pt-BR"/>
        </w:rPr>
      </w:pPr>
    </w:p>
    <w:p w14:paraId="4B1C1E06" w14:textId="77777777" w:rsidR="00525C4A" w:rsidRDefault="00525C4A" w:rsidP="000C6D1E">
      <w:pPr>
        <w:ind w:firstLine="567"/>
        <w:jc w:val="right"/>
        <w:rPr>
          <w:rFonts w:ascii="GHEA Grapalat" w:hAnsi="GHEA Grapalat" w:cs="Sylfaen"/>
          <w:i/>
          <w:sz w:val="20"/>
          <w:szCs w:val="20"/>
          <w:lang w:val="pt-BR"/>
        </w:rPr>
      </w:pPr>
    </w:p>
    <w:p w14:paraId="6CBB93B3" w14:textId="77777777" w:rsidR="009C7F3C" w:rsidRDefault="009C7F3C" w:rsidP="000C6D1E">
      <w:pPr>
        <w:ind w:firstLine="567"/>
        <w:jc w:val="right"/>
        <w:rPr>
          <w:rFonts w:ascii="GHEA Grapalat" w:hAnsi="GHEA Grapalat" w:cs="Sylfaen"/>
          <w:i/>
          <w:sz w:val="20"/>
          <w:szCs w:val="20"/>
          <w:lang w:val="pt-BR"/>
        </w:rPr>
      </w:pPr>
    </w:p>
    <w:p w14:paraId="548BB2B4" w14:textId="77777777" w:rsidR="0043481E" w:rsidRDefault="0043481E" w:rsidP="000C6D1E">
      <w:pPr>
        <w:ind w:firstLine="567"/>
        <w:jc w:val="right"/>
        <w:rPr>
          <w:rFonts w:ascii="GHEA Grapalat" w:hAnsi="GHEA Grapalat" w:cs="Sylfaen"/>
          <w:i/>
          <w:sz w:val="20"/>
          <w:szCs w:val="20"/>
          <w:lang w:val="pt-BR"/>
        </w:rPr>
      </w:pPr>
    </w:p>
    <w:p w14:paraId="0E5390F0" w14:textId="77777777" w:rsidR="0043481E" w:rsidRDefault="0043481E" w:rsidP="000C6D1E">
      <w:pPr>
        <w:ind w:firstLine="567"/>
        <w:jc w:val="right"/>
        <w:rPr>
          <w:rFonts w:ascii="GHEA Grapalat" w:hAnsi="GHEA Grapalat" w:cs="Sylfaen"/>
          <w:i/>
          <w:sz w:val="20"/>
          <w:szCs w:val="20"/>
          <w:lang w:val="pt-BR"/>
        </w:rPr>
      </w:pPr>
    </w:p>
    <w:p w14:paraId="731E1A28" w14:textId="77777777" w:rsidR="009C7F3C" w:rsidRDefault="009C7F3C" w:rsidP="000C6D1E">
      <w:pPr>
        <w:ind w:firstLine="567"/>
        <w:jc w:val="right"/>
        <w:rPr>
          <w:rFonts w:ascii="GHEA Grapalat" w:hAnsi="GHEA Grapalat" w:cs="Sylfaen"/>
          <w:i/>
          <w:sz w:val="20"/>
          <w:szCs w:val="20"/>
          <w:lang w:val="pt-BR"/>
        </w:rPr>
      </w:pPr>
    </w:p>
    <w:p w14:paraId="64DE7288" w14:textId="77777777" w:rsidR="009C7F3C" w:rsidRDefault="009C7F3C" w:rsidP="000C6D1E">
      <w:pPr>
        <w:ind w:firstLine="567"/>
        <w:jc w:val="right"/>
        <w:rPr>
          <w:rFonts w:ascii="GHEA Grapalat" w:hAnsi="GHEA Grapalat" w:cs="Sylfaen"/>
          <w:i/>
          <w:sz w:val="20"/>
          <w:szCs w:val="20"/>
          <w:lang w:val="pt-BR"/>
        </w:rPr>
      </w:pPr>
    </w:p>
    <w:p w14:paraId="022746D5" w14:textId="77777777" w:rsidR="000C6D1E" w:rsidRPr="00FB1EC7" w:rsidRDefault="000C6D1E" w:rsidP="000C6D1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4E58579B" w14:textId="77777777" w:rsidR="00EA0291" w:rsidRPr="00FB1EC7" w:rsidRDefault="00EA0291" w:rsidP="00EA0291">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2E25C088" w14:textId="77777777" w:rsidR="00EA0291" w:rsidRDefault="00EA0291" w:rsidP="00EA0291">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7957F878" w14:textId="77777777" w:rsidR="00EA0291" w:rsidRDefault="00EA0291" w:rsidP="00EA0291">
      <w:pPr>
        <w:jc w:val="right"/>
        <w:rPr>
          <w:rFonts w:ascii="GHEA Grapalat" w:hAnsi="GHEA Grapalat" w:cs="Sylfaen"/>
          <w:i/>
          <w:sz w:val="20"/>
          <w:szCs w:val="20"/>
          <w:lang w:val="pt-BR"/>
        </w:rPr>
      </w:pPr>
    </w:p>
    <w:p w14:paraId="03FA0C8A" w14:textId="77777777" w:rsidR="000C6D1E" w:rsidRPr="00FB1EC7" w:rsidRDefault="000C6D1E" w:rsidP="000C6D1E">
      <w:pPr>
        <w:ind w:firstLine="567"/>
        <w:jc w:val="right"/>
        <w:rPr>
          <w:rFonts w:ascii="GHEA Grapalat" w:hAnsi="GHEA Grapalat" w:cs="Sylfaen"/>
          <w:i/>
          <w:sz w:val="22"/>
          <w:szCs w:val="22"/>
          <w:lang w:val="pt-BR"/>
        </w:rPr>
      </w:pPr>
    </w:p>
    <w:p w14:paraId="2ABFBA63" w14:textId="77777777" w:rsidR="000C6D1E" w:rsidRPr="00F30452" w:rsidRDefault="000C6D1E" w:rsidP="000C6D1E">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C6D1E" w:rsidRPr="00922F6F" w14:paraId="6B905DED" w14:textId="77777777" w:rsidTr="00CA5F50">
        <w:trPr>
          <w:tblCellSpacing w:w="7" w:type="dxa"/>
          <w:jc w:val="center"/>
        </w:trPr>
        <w:tc>
          <w:tcPr>
            <w:tcW w:w="0" w:type="auto"/>
            <w:vAlign w:val="center"/>
          </w:tcPr>
          <w:p w14:paraId="185E40E8" w14:textId="77777777" w:rsidR="000C6D1E" w:rsidRPr="00FB1EC7" w:rsidRDefault="000C6D1E" w:rsidP="00CA5F5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61312" behindDoc="0" locked="0" layoutInCell="1" allowOverlap="1" wp14:anchorId="4C5AE140" wp14:editId="558038E1">
                      <wp:simplePos x="0" y="0"/>
                      <wp:positionH relativeFrom="column">
                        <wp:posOffset>2400300</wp:posOffset>
                      </wp:positionH>
                      <wp:positionV relativeFrom="paragraph">
                        <wp:posOffset>167640</wp:posOffset>
                      </wp:positionV>
                      <wp:extent cx="114300" cy="1028700"/>
                      <wp:effectExtent l="0" t="0" r="0" b="0"/>
                      <wp:wrapNone/>
                      <wp:docPr id="5"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D5917" id="Rectangle 100"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C4Q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Hgs&#10;LhCBAgAABwUAAA4AAAAAAAAAAAAAAAAALgIAAGRycy9lMm9Eb2MueG1sUEsBAi0AFAAGAAgAAAAh&#10;AHY4ZKThAAAACgEAAA8AAAAAAAAAAAAAAAAA2wQAAGRycy9kb3ducmV2LnhtbFBLBQYAAAAABAAE&#10;APMAAADpBQAAAAA=&#10;" stroked="f"/>
                  </w:pict>
                </mc:Fallback>
              </mc:AlternateContent>
            </w: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կողմ</w:t>
            </w:r>
            <w:r w:rsidRPr="00FB1EC7">
              <w:rPr>
                <w:rFonts w:ascii="GHEA Grapalat" w:hAnsi="GHEA Grapalat"/>
                <w:iCs/>
                <w:color w:val="000000"/>
                <w:sz w:val="21"/>
                <w:szCs w:val="21"/>
                <w:lang w:val="pt-BR"/>
              </w:rPr>
              <w:t xml:space="preserve"> </w:t>
            </w:r>
          </w:p>
          <w:p w14:paraId="72ECCF0F"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01D056EF"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30A3B244"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12FAB153"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367186BC"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3C4A9C02"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154FDE08"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3405A290"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573A36FE"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6F5C8F74"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4CF84588" w14:textId="77777777" w:rsidR="000C6D1E" w:rsidRPr="00FB1EC7" w:rsidRDefault="000C6D1E" w:rsidP="00CA5F50">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C70400A" w14:textId="77777777" w:rsidR="000C6D1E" w:rsidRPr="00FB1EC7" w:rsidRDefault="000C6D1E" w:rsidP="000C6D1E">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19558BB0" w14:textId="77777777" w:rsidR="000C6D1E" w:rsidRPr="00FB1EC7" w:rsidRDefault="000C6D1E" w:rsidP="000C6D1E">
      <w:pPr>
        <w:ind w:firstLine="375"/>
        <w:rPr>
          <w:rFonts w:ascii="GHEA Grapalat" w:hAnsi="GHEA Grapalat"/>
          <w:iCs/>
          <w:color w:val="000000"/>
          <w:sz w:val="15"/>
          <w:szCs w:val="21"/>
          <w:lang w:val="pt-BR"/>
        </w:rPr>
      </w:pPr>
    </w:p>
    <w:p w14:paraId="01DCA06E" w14:textId="77777777" w:rsidR="000C6D1E" w:rsidRPr="00FB1EC7" w:rsidRDefault="000C6D1E" w:rsidP="000C6D1E">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08034600" w14:textId="77777777" w:rsidR="000C6D1E" w:rsidRPr="00FB1EC7" w:rsidRDefault="000C6D1E" w:rsidP="000C6D1E">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00A11DA9" w14:textId="77777777" w:rsidR="000C6D1E" w:rsidRPr="00FB1EC7" w:rsidRDefault="000C6D1E" w:rsidP="000C6D1E">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3FFB9495" w14:textId="77777777" w:rsidR="000C6D1E" w:rsidRPr="00FB1EC7" w:rsidRDefault="000C6D1E" w:rsidP="000C6D1E">
      <w:pPr>
        <w:pStyle w:val="BodyTextIndent"/>
        <w:spacing w:line="240" w:lineRule="auto"/>
        <w:ind w:firstLine="0"/>
        <w:jc w:val="center"/>
        <w:rPr>
          <w:b/>
          <w:bCs/>
          <w:iCs/>
          <w:lang w:val="es-ES"/>
        </w:rPr>
      </w:pPr>
    </w:p>
    <w:p w14:paraId="317FEB8E" w14:textId="77777777" w:rsidR="000C6D1E" w:rsidRPr="00FB1EC7" w:rsidRDefault="000C6D1E" w:rsidP="000C6D1E">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137C7351" w14:textId="77777777" w:rsidR="000C6D1E" w:rsidRPr="00FB1EC7" w:rsidRDefault="000C6D1E" w:rsidP="000C6D1E">
      <w:pPr>
        <w:pStyle w:val="BodyTextIndent"/>
        <w:spacing w:line="240" w:lineRule="auto"/>
        <w:ind w:firstLine="0"/>
        <w:rPr>
          <w:iCs/>
          <w:lang w:val="es-ES"/>
        </w:rPr>
      </w:pPr>
    </w:p>
    <w:p w14:paraId="28609DE7" w14:textId="77777777" w:rsidR="000C6D1E" w:rsidRPr="00FB1EC7" w:rsidRDefault="000C6D1E" w:rsidP="000C6D1E">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1D967898" w14:textId="77777777" w:rsidR="000C6D1E" w:rsidRPr="00FB1EC7" w:rsidRDefault="000C6D1E" w:rsidP="000C6D1E">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309D123F" w14:textId="77777777" w:rsidR="000C6D1E" w:rsidRPr="00FB1EC7" w:rsidRDefault="000C6D1E" w:rsidP="000C6D1E">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14D1C91D" w14:textId="77777777" w:rsidR="000C6D1E" w:rsidRPr="00FB1EC7" w:rsidRDefault="000C6D1E" w:rsidP="000C6D1E">
      <w:pPr>
        <w:jc w:val="both"/>
        <w:rPr>
          <w:rFonts w:ascii="GHEA Grapalat" w:hAnsi="GHEA Grapalat" w:cs="Sylfaen"/>
          <w:iCs/>
          <w:lang w:val="es-ES"/>
        </w:rPr>
      </w:pPr>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4F1D2949" w14:textId="77777777" w:rsidR="000C6D1E" w:rsidRPr="00FB1EC7" w:rsidRDefault="000C6D1E" w:rsidP="000C6D1E">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Պայմանագրի կողմը  կատարել</w:t>
      </w:r>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2CC5C7DD" w14:textId="77777777" w:rsidR="000C6D1E" w:rsidRPr="00FB1EC7" w:rsidRDefault="000C6D1E" w:rsidP="000C6D1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6D1E" w:rsidRPr="00FB1EC7" w14:paraId="3657FAB4" w14:textId="77777777" w:rsidTr="00CA5F50">
        <w:trPr>
          <w:jc w:val="right"/>
        </w:trPr>
        <w:tc>
          <w:tcPr>
            <w:tcW w:w="357" w:type="dxa"/>
            <w:vMerge w:val="restart"/>
            <w:shd w:val="clear" w:color="auto" w:fill="auto"/>
            <w:vAlign w:val="center"/>
          </w:tcPr>
          <w:p w14:paraId="3A9123CE"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6D176A5A" w14:textId="77777777" w:rsidR="000C6D1E" w:rsidRPr="00FB1EC7" w:rsidRDefault="000C6D1E" w:rsidP="00CA5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0C6D1E" w:rsidRPr="00FB1EC7" w14:paraId="49278B51" w14:textId="77777777" w:rsidTr="00CA5F50">
        <w:trPr>
          <w:jc w:val="right"/>
        </w:trPr>
        <w:tc>
          <w:tcPr>
            <w:tcW w:w="357" w:type="dxa"/>
            <w:vMerge/>
            <w:shd w:val="clear" w:color="auto" w:fill="auto"/>
          </w:tcPr>
          <w:p w14:paraId="6839968B"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4513375"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3A2FC4A1"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55972602"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A0C8B"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0AE006F8"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77FCBC"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0C6D1E" w:rsidRPr="00FB1EC7" w14:paraId="316DEEE3" w14:textId="77777777" w:rsidTr="00CA5F50">
        <w:trPr>
          <w:trHeight w:val="1105"/>
          <w:jc w:val="right"/>
        </w:trPr>
        <w:tc>
          <w:tcPr>
            <w:tcW w:w="357" w:type="dxa"/>
            <w:vMerge/>
            <w:tcBorders>
              <w:bottom w:val="single" w:sz="4" w:space="0" w:color="auto"/>
            </w:tcBorders>
            <w:shd w:val="clear" w:color="auto" w:fill="auto"/>
          </w:tcPr>
          <w:p w14:paraId="0D188629"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0DF7D4F"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8D6EBD6"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082223B3"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0C0366D"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08F4ABC3"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D6DFD7E"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FA29BF5"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C45EBA5"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r>
      <w:tr w:rsidR="000C6D1E" w:rsidRPr="00FB1EC7" w14:paraId="1B63E8D5" w14:textId="77777777" w:rsidTr="00CA5F50">
        <w:trPr>
          <w:jc w:val="right"/>
        </w:trPr>
        <w:tc>
          <w:tcPr>
            <w:tcW w:w="357" w:type="dxa"/>
            <w:shd w:val="clear" w:color="auto" w:fill="auto"/>
            <w:vAlign w:val="center"/>
          </w:tcPr>
          <w:p w14:paraId="61723B0D"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76505196"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256EEF7"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C1A3CCA"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759B0106"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6834CBF"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624281D"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238327"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16B45DC" w14:textId="77777777" w:rsidR="000C6D1E" w:rsidRPr="00FB1EC7" w:rsidRDefault="000C6D1E" w:rsidP="00CA5F50">
            <w:pPr>
              <w:pStyle w:val="NormalWeb"/>
              <w:spacing w:before="0" w:beforeAutospacing="0" w:after="0" w:afterAutospacing="0"/>
              <w:jc w:val="center"/>
              <w:rPr>
                <w:rFonts w:ascii="GHEA Grapalat" w:hAnsi="GHEA Grapalat"/>
                <w:sz w:val="18"/>
                <w:szCs w:val="18"/>
              </w:rPr>
            </w:pPr>
          </w:p>
        </w:tc>
      </w:tr>
      <w:tr w:rsidR="000C6D1E" w:rsidRPr="00FB1EC7" w14:paraId="1C5C9261" w14:textId="77777777" w:rsidTr="00CA5F50">
        <w:trPr>
          <w:jc w:val="right"/>
        </w:trPr>
        <w:tc>
          <w:tcPr>
            <w:tcW w:w="357" w:type="dxa"/>
            <w:shd w:val="clear" w:color="auto" w:fill="auto"/>
          </w:tcPr>
          <w:p w14:paraId="62E7FA09"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173" w:type="dxa"/>
            <w:shd w:val="clear" w:color="auto" w:fill="auto"/>
          </w:tcPr>
          <w:p w14:paraId="7870101F"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440" w:type="dxa"/>
            <w:shd w:val="clear" w:color="auto" w:fill="auto"/>
          </w:tcPr>
          <w:p w14:paraId="7E2761D4"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800" w:type="dxa"/>
            <w:shd w:val="clear" w:color="auto" w:fill="auto"/>
          </w:tcPr>
          <w:p w14:paraId="47E109DC"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116" w:type="dxa"/>
            <w:shd w:val="clear" w:color="auto" w:fill="auto"/>
          </w:tcPr>
          <w:p w14:paraId="1F4422E7"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842" w:type="dxa"/>
            <w:shd w:val="clear" w:color="auto" w:fill="auto"/>
          </w:tcPr>
          <w:p w14:paraId="13FBB390"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134" w:type="dxa"/>
            <w:shd w:val="clear" w:color="auto" w:fill="auto"/>
          </w:tcPr>
          <w:p w14:paraId="3A246544"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1168" w:type="dxa"/>
            <w:shd w:val="clear" w:color="auto" w:fill="auto"/>
          </w:tcPr>
          <w:p w14:paraId="214DC642" w14:textId="77777777" w:rsidR="000C6D1E" w:rsidRPr="00FB1EC7" w:rsidRDefault="000C6D1E" w:rsidP="00CA5F50">
            <w:pPr>
              <w:pStyle w:val="NormalWeb"/>
              <w:spacing w:before="0" w:beforeAutospacing="0" w:after="0" w:afterAutospacing="0"/>
              <w:jc w:val="center"/>
              <w:rPr>
                <w:rFonts w:ascii="GHEA Grapalat" w:hAnsi="GHEA Grapalat"/>
              </w:rPr>
            </w:pPr>
          </w:p>
        </w:tc>
        <w:tc>
          <w:tcPr>
            <w:tcW w:w="675" w:type="dxa"/>
            <w:shd w:val="clear" w:color="auto" w:fill="auto"/>
          </w:tcPr>
          <w:p w14:paraId="3FBBA2AD" w14:textId="77777777" w:rsidR="000C6D1E" w:rsidRPr="00FB1EC7" w:rsidRDefault="000C6D1E" w:rsidP="00CA5F50">
            <w:pPr>
              <w:pStyle w:val="NormalWeb"/>
              <w:spacing w:before="0" w:beforeAutospacing="0" w:after="0" w:afterAutospacing="0"/>
              <w:jc w:val="center"/>
              <w:rPr>
                <w:rFonts w:ascii="GHEA Grapalat" w:hAnsi="GHEA Grapalat"/>
              </w:rPr>
            </w:pPr>
          </w:p>
        </w:tc>
      </w:tr>
    </w:tbl>
    <w:p w14:paraId="26684A50" w14:textId="77777777" w:rsidR="000C6D1E" w:rsidRPr="00FB1EC7" w:rsidRDefault="000C6D1E" w:rsidP="000C6D1E">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09F7A5F3" w14:textId="77777777" w:rsidR="000C6D1E" w:rsidRPr="00FB1EC7" w:rsidRDefault="000C6D1E" w:rsidP="000C6D1E">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CA6084E" w14:textId="77777777" w:rsidR="000C6D1E" w:rsidRPr="00FB1EC7" w:rsidRDefault="000C6D1E" w:rsidP="000C6D1E">
      <w:pPr>
        <w:ind w:firstLine="375"/>
        <w:jc w:val="both"/>
        <w:rPr>
          <w:rFonts w:ascii="GHEA Grapalat" w:hAnsi="GHEA Grapalat"/>
          <w:iCs/>
          <w:snapToGrid w:val="0"/>
          <w:color w:val="000000"/>
          <w:sz w:val="21"/>
          <w:szCs w:val="21"/>
          <w:lang w:val="es-ES"/>
        </w:rPr>
      </w:pPr>
    </w:p>
    <w:p w14:paraId="08999EE9" w14:textId="77777777" w:rsidR="000C6D1E" w:rsidRPr="00FB1EC7" w:rsidRDefault="000C6D1E" w:rsidP="000C6D1E">
      <w:pPr>
        <w:ind w:firstLine="375"/>
        <w:jc w:val="both"/>
        <w:rPr>
          <w:rFonts w:ascii="GHEA Grapalat" w:hAnsi="GHEA Grapalat"/>
          <w:iCs/>
          <w:snapToGrid w:val="0"/>
          <w:color w:val="000000"/>
          <w:sz w:val="2"/>
          <w:szCs w:val="21"/>
          <w:lang w:val="es-ES"/>
        </w:rPr>
      </w:pPr>
    </w:p>
    <w:p w14:paraId="08720CD1" w14:textId="77777777" w:rsidR="000C6D1E" w:rsidRPr="00FB1EC7" w:rsidRDefault="000C6D1E" w:rsidP="000C6D1E">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6D1E" w:rsidRPr="00FB1EC7" w14:paraId="6BC0DFB9" w14:textId="77777777" w:rsidTr="00CA5F50">
        <w:trPr>
          <w:trHeight w:val="266"/>
          <w:tblCellSpacing w:w="7" w:type="dxa"/>
          <w:jc w:val="center"/>
        </w:trPr>
        <w:tc>
          <w:tcPr>
            <w:tcW w:w="0" w:type="auto"/>
            <w:vAlign w:val="center"/>
          </w:tcPr>
          <w:p w14:paraId="1A625BEF" w14:textId="77777777" w:rsidR="000C6D1E" w:rsidRPr="00FB1EC7" w:rsidRDefault="000C6D1E" w:rsidP="00CA5F50">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4A6DA788" w14:textId="77777777" w:rsidR="000C6D1E" w:rsidRPr="00FB1EC7" w:rsidRDefault="000C6D1E" w:rsidP="00CA5F50">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0C6D1E" w:rsidRPr="00FB1EC7" w14:paraId="2E64F4AC" w14:textId="77777777" w:rsidTr="00CA5F50">
        <w:trPr>
          <w:trHeight w:val="473"/>
          <w:tblCellSpacing w:w="7" w:type="dxa"/>
          <w:jc w:val="center"/>
        </w:trPr>
        <w:tc>
          <w:tcPr>
            <w:tcW w:w="0" w:type="auto"/>
            <w:vAlign w:val="center"/>
          </w:tcPr>
          <w:p w14:paraId="6153BBCF"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6458DAED"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D39110"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21"/>
                <w:szCs w:val="21"/>
              </w:rPr>
              <w:t>___________________________</w:t>
            </w:r>
          </w:p>
          <w:p w14:paraId="3270D9EC"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0C6D1E" w:rsidRPr="00FB1EC7" w14:paraId="0A2E01BA" w14:textId="77777777" w:rsidTr="00CA5F50">
        <w:trPr>
          <w:trHeight w:val="503"/>
          <w:tblCellSpacing w:w="7" w:type="dxa"/>
          <w:jc w:val="center"/>
        </w:trPr>
        <w:tc>
          <w:tcPr>
            <w:tcW w:w="0" w:type="auto"/>
            <w:vAlign w:val="center"/>
          </w:tcPr>
          <w:p w14:paraId="720B3E54"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463002C"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550A61F0"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21"/>
                <w:szCs w:val="21"/>
              </w:rPr>
              <w:t>___________________________</w:t>
            </w:r>
          </w:p>
          <w:p w14:paraId="0A5C18BF" w14:textId="77777777" w:rsidR="000C6D1E" w:rsidRPr="00FB1EC7" w:rsidRDefault="000C6D1E" w:rsidP="00CA5F50">
            <w:pPr>
              <w:jc w:val="center"/>
              <w:rPr>
                <w:rFonts w:ascii="GHEA Grapalat" w:hAnsi="GHEA Grapalat"/>
                <w:iCs/>
                <w:sz w:val="21"/>
                <w:szCs w:val="21"/>
              </w:rPr>
            </w:pPr>
            <w:r w:rsidRPr="00FB1EC7">
              <w:rPr>
                <w:rFonts w:ascii="GHEA Grapalat" w:hAnsi="GHEA Grapalat"/>
                <w:iCs/>
                <w:sz w:val="15"/>
                <w:szCs w:val="15"/>
              </w:rPr>
              <w:t>ազգանուն, անուն</w:t>
            </w:r>
          </w:p>
        </w:tc>
      </w:tr>
      <w:tr w:rsidR="000C6D1E" w:rsidRPr="00FB1EC7" w14:paraId="3F58E12E" w14:textId="77777777" w:rsidTr="00CA5F50">
        <w:trPr>
          <w:trHeight w:val="281"/>
          <w:tblCellSpacing w:w="7" w:type="dxa"/>
          <w:jc w:val="center"/>
        </w:trPr>
        <w:tc>
          <w:tcPr>
            <w:tcW w:w="0" w:type="auto"/>
            <w:vAlign w:val="center"/>
          </w:tcPr>
          <w:p w14:paraId="2204E1BD" w14:textId="77777777" w:rsidR="000C6D1E" w:rsidRPr="00FB1EC7" w:rsidRDefault="000C6D1E" w:rsidP="00CA5F50">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3054C6BC" w14:textId="77777777" w:rsidR="000C6D1E" w:rsidRPr="00FB1EC7" w:rsidRDefault="000C6D1E" w:rsidP="00CA5F50">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4FC3751B" w14:textId="77777777" w:rsidR="000C6D1E" w:rsidRPr="00FB1EC7" w:rsidRDefault="000C6D1E" w:rsidP="000C6D1E">
      <w:pPr>
        <w:ind w:left="-142" w:firstLine="142"/>
        <w:jc w:val="center"/>
        <w:rPr>
          <w:rFonts w:ascii="GHEA Grapalat" w:hAnsi="GHEA Grapalat" w:cs="Sylfaen"/>
          <w:b/>
        </w:rPr>
      </w:pPr>
    </w:p>
    <w:p w14:paraId="2B699A88" w14:textId="77777777" w:rsidR="00977795" w:rsidRPr="00FB1EC7" w:rsidRDefault="00977795" w:rsidP="000C6D1E">
      <w:pPr>
        <w:ind w:left="-142" w:firstLine="142"/>
        <w:jc w:val="center"/>
        <w:rPr>
          <w:rFonts w:ascii="GHEA Grapalat" w:hAnsi="GHEA Grapalat" w:cs="Sylfaen"/>
          <w:b/>
        </w:rPr>
      </w:pPr>
    </w:p>
    <w:p w14:paraId="7318DBEA" w14:textId="77777777" w:rsidR="000C6D1E" w:rsidRPr="00FB1EC7" w:rsidRDefault="000C6D1E" w:rsidP="000C6D1E">
      <w:pPr>
        <w:ind w:firstLine="567"/>
        <w:jc w:val="right"/>
        <w:rPr>
          <w:rFonts w:ascii="GHEA Grapalat" w:hAnsi="GHEA Grapalat" w:cs="Sylfaen"/>
          <w:i/>
          <w:sz w:val="22"/>
          <w:szCs w:val="22"/>
          <w:lang w:val="pt-BR"/>
        </w:rPr>
      </w:pPr>
    </w:p>
    <w:p w14:paraId="1BB98E14" w14:textId="77777777" w:rsidR="000C6D1E" w:rsidRPr="00FB1EC7" w:rsidRDefault="000C6D1E" w:rsidP="000C6D1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4.1</w:t>
      </w:r>
    </w:p>
    <w:p w14:paraId="3EE41658" w14:textId="77777777" w:rsidR="00EA0291" w:rsidRPr="00FB1EC7" w:rsidRDefault="00EA0291" w:rsidP="00EA0291">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F3A0675" w14:textId="77777777" w:rsidR="00EA0291" w:rsidRDefault="00EA0291" w:rsidP="00EA0291">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/1</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0016A434" w14:textId="77777777" w:rsidR="00EA0291" w:rsidRDefault="00EA0291" w:rsidP="00EA0291">
      <w:pPr>
        <w:jc w:val="right"/>
        <w:rPr>
          <w:rFonts w:ascii="GHEA Grapalat" w:hAnsi="GHEA Grapalat" w:cs="Sylfaen"/>
          <w:i/>
          <w:sz w:val="20"/>
          <w:szCs w:val="20"/>
          <w:lang w:val="pt-BR"/>
        </w:rPr>
      </w:pPr>
    </w:p>
    <w:p w14:paraId="4A9C257A" w14:textId="77777777" w:rsidR="000C6D1E" w:rsidRPr="005577B1" w:rsidRDefault="000C6D1E" w:rsidP="000C6D1E">
      <w:pPr>
        <w:tabs>
          <w:tab w:val="left" w:pos="360"/>
          <w:tab w:val="left" w:pos="540"/>
        </w:tabs>
        <w:jc w:val="center"/>
        <w:rPr>
          <w:rFonts w:ascii="Sylfaen" w:hAnsi="Sylfaen" w:cs="Sylfaen"/>
          <w:b/>
          <w:bCs/>
          <w:sz w:val="20"/>
          <w:szCs w:val="20"/>
          <w:lang w:val="pt-BR"/>
        </w:rPr>
      </w:pPr>
    </w:p>
    <w:p w14:paraId="63568DC3" w14:textId="77777777" w:rsidR="000C6D1E" w:rsidRPr="005577B1" w:rsidRDefault="000C6D1E" w:rsidP="000C6D1E">
      <w:pPr>
        <w:tabs>
          <w:tab w:val="left" w:pos="360"/>
          <w:tab w:val="left" w:pos="540"/>
        </w:tabs>
        <w:jc w:val="center"/>
        <w:rPr>
          <w:rFonts w:ascii="Sylfaen" w:hAnsi="Sylfaen" w:cs="Sylfaen"/>
          <w:b/>
          <w:bCs/>
          <w:lang w:val="pt-BR"/>
        </w:rPr>
      </w:pPr>
    </w:p>
    <w:p w14:paraId="0A8966E2" w14:textId="77777777" w:rsidR="000C6D1E" w:rsidRPr="005577B1" w:rsidRDefault="000C6D1E" w:rsidP="000C6D1E">
      <w:pPr>
        <w:tabs>
          <w:tab w:val="left" w:pos="360"/>
          <w:tab w:val="left" w:pos="540"/>
        </w:tabs>
        <w:rPr>
          <w:rFonts w:ascii="GHEA Grapalat" w:hAnsi="GHEA Grapalat" w:cs="Sylfaen"/>
          <w:sz w:val="22"/>
          <w:szCs w:val="22"/>
          <w:lang w:val="pt-BR"/>
        </w:rPr>
      </w:pPr>
    </w:p>
    <w:p w14:paraId="543C94F0" w14:textId="77777777" w:rsidR="000C6D1E" w:rsidRPr="005577B1" w:rsidRDefault="000C6D1E" w:rsidP="000C6D1E">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332A94CE" w14:textId="77777777" w:rsidR="000C6D1E" w:rsidRPr="005577B1" w:rsidRDefault="000C6D1E" w:rsidP="000C6D1E">
      <w:pPr>
        <w:tabs>
          <w:tab w:val="left" w:pos="360"/>
          <w:tab w:val="left" w:pos="540"/>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պայմանագրի</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5577B1">
        <w:rPr>
          <w:rFonts w:ascii="GHEA Grapalat" w:hAnsi="GHEA Grapalat" w:cs="Sylfaen"/>
          <w:bCs/>
          <w:sz w:val="18"/>
          <w:szCs w:val="18"/>
          <w:lang w:val="pt-BR"/>
        </w:rPr>
        <w:t xml:space="preserve">                                                                                                                               </w:t>
      </w:r>
    </w:p>
    <w:p w14:paraId="039B5F9B" w14:textId="77777777" w:rsidR="000C6D1E" w:rsidRPr="005577B1" w:rsidRDefault="000C6D1E" w:rsidP="000C6D1E">
      <w:pPr>
        <w:tabs>
          <w:tab w:val="left" w:pos="360"/>
          <w:tab w:val="left" w:pos="540"/>
        </w:tabs>
        <w:rPr>
          <w:rFonts w:ascii="GHEA Grapalat" w:hAnsi="GHEA Grapalat" w:cs="Sylfaen"/>
          <w:sz w:val="22"/>
          <w:szCs w:val="22"/>
          <w:lang w:val="pt-BR"/>
        </w:rPr>
      </w:pPr>
    </w:p>
    <w:p w14:paraId="7AAF7CB2" w14:textId="77777777" w:rsidR="000C6D1E" w:rsidRPr="005577B1" w:rsidRDefault="000C6D1E" w:rsidP="000C6D1E">
      <w:pPr>
        <w:tabs>
          <w:tab w:val="left" w:pos="360"/>
          <w:tab w:val="left" w:pos="540"/>
        </w:tabs>
        <w:rPr>
          <w:rFonts w:ascii="GHEA Grapalat" w:hAnsi="GHEA Grapalat" w:cs="Sylfaen"/>
          <w:sz w:val="22"/>
          <w:szCs w:val="22"/>
          <w:lang w:val="pt-BR"/>
        </w:rPr>
      </w:pPr>
    </w:p>
    <w:p w14:paraId="394FAC21" w14:textId="77777777" w:rsidR="000C6D1E" w:rsidRPr="00263A41" w:rsidRDefault="000C6D1E" w:rsidP="000C6D1E">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263A41">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63A41">
        <w:rPr>
          <w:rFonts w:ascii="GHEA Grapalat" w:hAnsi="GHEA Grapalat" w:cs="Sylfaen"/>
          <w:sz w:val="20"/>
          <w:u w:val="single"/>
          <w:lang w:val="pt-BR"/>
        </w:rPr>
        <w:tab/>
      </w:r>
      <w:r w:rsidRPr="00263A41">
        <w:rPr>
          <w:rFonts w:ascii="GHEA Grapalat" w:hAnsi="GHEA Grapalat" w:cs="Sylfaen"/>
          <w:sz w:val="20"/>
          <w:u w:val="single"/>
          <w:lang w:val="pt-BR"/>
        </w:rPr>
        <w:tab/>
        <w:t xml:space="preserve">        </w:t>
      </w:r>
      <w:r w:rsidRPr="00263A41">
        <w:rPr>
          <w:rFonts w:ascii="GHEA Grapalat" w:hAnsi="GHEA Grapalat" w:cs="Sylfaen"/>
          <w:sz w:val="20"/>
          <w:lang w:val="pt-BR"/>
        </w:rPr>
        <w:t>-</w:t>
      </w:r>
      <w:r w:rsidRPr="00FB1EC7">
        <w:rPr>
          <w:rFonts w:ascii="GHEA Grapalat" w:hAnsi="GHEA Grapalat" w:cs="Sylfaen"/>
          <w:sz w:val="20"/>
        </w:rPr>
        <w:t>ի</w:t>
      </w:r>
      <w:r w:rsidRPr="00263A41">
        <w:rPr>
          <w:rFonts w:ascii="GHEA Grapalat" w:hAnsi="GHEA Grapalat" w:cs="Sylfaen"/>
          <w:lang w:val="pt-BR"/>
        </w:rPr>
        <w:t xml:space="preserve"> </w:t>
      </w:r>
      <w:r w:rsidRPr="00263A41">
        <w:rPr>
          <w:rFonts w:ascii="GHEA Grapalat" w:hAnsi="GHEA Grapalat" w:cs="Sylfaen"/>
          <w:sz w:val="20"/>
          <w:szCs w:val="20"/>
          <w:lang w:val="pt-BR"/>
        </w:rPr>
        <w:t>(</w:t>
      </w:r>
      <w:r w:rsidRPr="00FB1EC7">
        <w:rPr>
          <w:rFonts w:ascii="GHEA Grapalat" w:hAnsi="GHEA Grapalat" w:cs="Sylfaen"/>
          <w:sz w:val="20"/>
          <w:szCs w:val="20"/>
        </w:rPr>
        <w:t>այսուհետ</w:t>
      </w:r>
      <w:r w:rsidRPr="00263A41">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263A41">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63A41">
        <w:rPr>
          <w:rFonts w:ascii="GHEA Grapalat" w:hAnsi="GHEA Grapalat" w:cs="Sylfaen"/>
          <w:sz w:val="20"/>
          <w:u w:val="single"/>
          <w:lang w:val="pt-BR"/>
        </w:rPr>
        <w:tab/>
      </w:r>
      <w:r w:rsidRPr="00263A41">
        <w:rPr>
          <w:rFonts w:ascii="GHEA Grapalat" w:hAnsi="GHEA Grapalat" w:cs="Sylfaen"/>
          <w:sz w:val="20"/>
          <w:u w:val="single"/>
          <w:lang w:val="pt-BR"/>
        </w:rPr>
        <w:tab/>
        <w:t xml:space="preserve">        </w:t>
      </w:r>
      <w:r w:rsidRPr="00263A41">
        <w:rPr>
          <w:rFonts w:ascii="GHEA Grapalat" w:hAnsi="GHEA Grapalat" w:cs="Sylfaen"/>
          <w:sz w:val="20"/>
          <w:lang w:val="pt-BR"/>
        </w:rPr>
        <w:t>-</w:t>
      </w:r>
      <w:r w:rsidRPr="00FB1EC7">
        <w:rPr>
          <w:rFonts w:ascii="GHEA Grapalat" w:hAnsi="GHEA Grapalat" w:cs="Sylfaen"/>
          <w:sz w:val="20"/>
        </w:rPr>
        <w:t>ի</w:t>
      </w:r>
    </w:p>
    <w:p w14:paraId="408B4462" w14:textId="77777777" w:rsidR="000C6D1E" w:rsidRPr="00263A41" w:rsidRDefault="000C6D1E" w:rsidP="000C6D1E">
      <w:pPr>
        <w:tabs>
          <w:tab w:val="left" w:pos="360"/>
          <w:tab w:val="left" w:pos="540"/>
        </w:tabs>
        <w:ind w:right="-360"/>
        <w:jc w:val="both"/>
        <w:rPr>
          <w:rFonts w:ascii="GHEA Grapalat" w:hAnsi="GHEA Grapalat" w:cs="Sylfaen"/>
          <w:sz w:val="12"/>
          <w:szCs w:val="12"/>
          <w:lang w:val="pt-BR"/>
        </w:rPr>
      </w:pPr>
      <w:r w:rsidRPr="00263A41">
        <w:rPr>
          <w:rFonts w:ascii="GHEA Grapalat" w:hAnsi="GHEA Grapalat" w:cs="Sylfaen"/>
          <w:lang w:val="pt-BR"/>
        </w:rPr>
        <w:t xml:space="preserve">                                           </w:t>
      </w:r>
      <w:r w:rsidRPr="00FB1EC7">
        <w:rPr>
          <w:rFonts w:ascii="GHEA Grapalat" w:hAnsi="GHEA Grapalat" w:cs="Sylfaen"/>
          <w:sz w:val="12"/>
          <w:szCs w:val="12"/>
        </w:rPr>
        <w:t>Պատվիրատուի</w:t>
      </w:r>
      <w:r w:rsidRPr="00263A41">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263A41">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263A41">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39CB27A3" w14:textId="77777777" w:rsidR="000C6D1E" w:rsidRPr="00FB1EC7" w:rsidRDefault="000C6D1E" w:rsidP="000C6D1E">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263A41">
        <w:rPr>
          <w:rFonts w:ascii="GHEA Grapalat" w:hAnsi="GHEA Grapalat" w:cs="Sylfaen"/>
          <w:sz w:val="20"/>
          <w:szCs w:val="20"/>
          <w:lang w:val="pt-BR"/>
        </w:rPr>
        <w:t xml:space="preserve"> </w:t>
      </w:r>
      <w:r w:rsidRPr="00FB1EC7">
        <w:rPr>
          <w:rFonts w:ascii="GHEA Grapalat" w:hAnsi="GHEA Grapalat" w:cs="Sylfaen"/>
          <w:sz w:val="20"/>
          <w:szCs w:val="20"/>
        </w:rPr>
        <w:t>միջև</w:t>
      </w:r>
      <w:r w:rsidRPr="00263A41">
        <w:rPr>
          <w:rFonts w:ascii="GHEA Grapalat" w:hAnsi="GHEA Grapalat" w:cs="Sylfaen"/>
          <w:lang w:val="pt-BR"/>
        </w:rPr>
        <w:t xml:space="preserve"> </w:t>
      </w:r>
      <w:r w:rsidRPr="00263A41">
        <w:rPr>
          <w:rFonts w:ascii="GHEA Grapalat" w:hAnsi="GHEA Grapalat" w:cs="Sylfaen"/>
          <w:sz w:val="20"/>
          <w:lang w:val="pt-BR"/>
        </w:rPr>
        <w:t xml:space="preserve">20     </w:t>
      </w:r>
      <w:r w:rsidRPr="00FB1EC7">
        <w:rPr>
          <w:rFonts w:ascii="GHEA Grapalat" w:hAnsi="GHEA Grapalat" w:cs="Sylfaen"/>
          <w:sz w:val="20"/>
        </w:rPr>
        <w:t>թ</w:t>
      </w:r>
      <w:r w:rsidRPr="00263A41">
        <w:rPr>
          <w:rFonts w:ascii="GHEA Grapalat" w:hAnsi="GHEA Grapalat" w:cs="Sylfaen"/>
          <w:sz w:val="20"/>
          <w:lang w:val="pt-BR"/>
        </w:rPr>
        <w:t xml:space="preserve">. </w:t>
      </w:r>
      <w:r w:rsidRPr="00263A41">
        <w:rPr>
          <w:rFonts w:ascii="GHEA Grapalat" w:hAnsi="GHEA Grapalat" w:cs="Sylfaen"/>
          <w:sz w:val="20"/>
          <w:u w:val="single"/>
          <w:lang w:val="pt-BR"/>
        </w:rPr>
        <w:tab/>
      </w:r>
      <w:r w:rsidRPr="00263A41">
        <w:rPr>
          <w:rFonts w:ascii="GHEA Grapalat" w:hAnsi="GHEA Grapalat" w:cs="Sylfaen"/>
          <w:sz w:val="20"/>
          <w:u w:val="single"/>
          <w:lang w:val="pt-BR"/>
        </w:rPr>
        <w:tab/>
      </w:r>
      <w:r w:rsidRPr="00263A41">
        <w:rPr>
          <w:rFonts w:ascii="GHEA Grapalat" w:hAnsi="GHEA Grapalat" w:cs="Sylfaen"/>
          <w:sz w:val="20"/>
          <w:u w:val="single"/>
          <w:lang w:val="pt-BR"/>
        </w:rPr>
        <w:tab/>
      </w:r>
      <w:r w:rsidRPr="00263A41">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41BC6F5B" w14:textId="77777777" w:rsidR="000C6D1E" w:rsidRPr="00FB1EC7" w:rsidRDefault="000C6D1E" w:rsidP="000C6D1E">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7508D969" w14:textId="77777777" w:rsidR="000C6D1E" w:rsidRPr="00FB1EC7" w:rsidRDefault="000C6D1E" w:rsidP="000C6D1E">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6F898BCD" w14:textId="77777777" w:rsidR="000C6D1E" w:rsidRPr="00FB1EC7" w:rsidRDefault="000C6D1E" w:rsidP="000C6D1E">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6D1E" w:rsidRPr="00FB1EC7" w14:paraId="4735A4CA" w14:textId="77777777" w:rsidTr="00CA5F5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AC51EA7" w14:textId="77777777" w:rsidR="000C6D1E" w:rsidRPr="00FB1EC7" w:rsidRDefault="000C6D1E" w:rsidP="00CA5F50">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0C6D1E" w:rsidRPr="00FB1EC7" w14:paraId="00A1F8A8" w14:textId="77777777" w:rsidTr="00CA5F5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FFB518" w14:textId="77777777" w:rsidR="000C6D1E" w:rsidRPr="00FB1EC7" w:rsidRDefault="000C6D1E" w:rsidP="00CA5F50">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FD34025" w14:textId="77777777" w:rsidR="000C6D1E" w:rsidRPr="00FB1EC7" w:rsidRDefault="000C6D1E" w:rsidP="00CA5F50">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650B0F9" w14:textId="77777777" w:rsidR="000C6D1E" w:rsidRPr="00FB1EC7" w:rsidRDefault="000C6D1E" w:rsidP="00CA5F50">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0C6D1E" w:rsidRPr="00FB1EC7" w14:paraId="4E5E6A47" w14:textId="77777777" w:rsidTr="00CA5F50">
        <w:trPr>
          <w:trHeight w:val="273"/>
        </w:trPr>
        <w:tc>
          <w:tcPr>
            <w:tcW w:w="3852" w:type="dxa"/>
            <w:tcBorders>
              <w:top w:val="single" w:sz="4" w:space="0" w:color="000000"/>
              <w:left w:val="single" w:sz="4" w:space="0" w:color="000000"/>
              <w:bottom w:val="single" w:sz="4" w:space="0" w:color="000000"/>
              <w:right w:val="single" w:sz="4" w:space="0" w:color="000000"/>
            </w:tcBorders>
          </w:tcPr>
          <w:p w14:paraId="60CD0159" w14:textId="77777777" w:rsidR="000C6D1E" w:rsidRPr="00FB1EC7" w:rsidRDefault="000C6D1E" w:rsidP="00CA5F50">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3B995A4" w14:textId="77777777" w:rsidR="000C6D1E" w:rsidRPr="00FB1EC7" w:rsidRDefault="000C6D1E" w:rsidP="00CA5F50">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1AE7F81" w14:textId="77777777" w:rsidR="000C6D1E" w:rsidRPr="00FB1EC7" w:rsidRDefault="000C6D1E" w:rsidP="00CA5F50">
            <w:pPr>
              <w:rPr>
                <w:rFonts w:ascii="GHEA Grapalat" w:hAnsi="GHEA Grapalat" w:cs="Sylfaen"/>
                <w:sz w:val="18"/>
                <w:szCs w:val="18"/>
                <w:lang w:val="ru-RU" w:eastAsia="ru-RU"/>
              </w:rPr>
            </w:pPr>
          </w:p>
        </w:tc>
      </w:tr>
      <w:tr w:rsidR="000C6D1E" w:rsidRPr="00FB1EC7" w14:paraId="0014AFE3" w14:textId="77777777" w:rsidTr="00CA5F50">
        <w:trPr>
          <w:trHeight w:val="273"/>
        </w:trPr>
        <w:tc>
          <w:tcPr>
            <w:tcW w:w="3852" w:type="dxa"/>
            <w:tcBorders>
              <w:top w:val="single" w:sz="4" w:space="0" w:color="000000"/>
              <w:left w:val="single" w:sz="4" w:space="0" w:color="000000"/>
              <w:bottom w:val="single" w:sz="4" w:space="0" w:color="000000"/>
              <w:right w:val="single" w:sz="4" w:space="0" w:color="000000"/>
            </w:tcBorders>
          </w:tcPr>
          <w:p w14:paraId="17200DB9" w14:textId="77777777" w:rsidR="000C6D1E" w:rsidRPr="00FB1EC7" w:rsidRDefault="000C6D1E" w:rsidP="00CA5F50">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3BB2336" w14:textId="77777777" w:rsidR="000C6D1E" w:rsidRPr="00FB1EC7" w:rsidRDefault="000C6D1E" w:rsidP="00CA5F50">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D42A083" w14:textId="77777777" w:rsidR="000C6D1E" w:rsidRPr="00FB1EC7" w:rsidRDefault="000C6D1E" w:rsidP="00CA5F50">
            <w:pPr>
              <w:rPr>
                <w:rFonts w:ascii="GHEA Grapalat" w:hAnsi="GHEA Grapalat" w:cs="Sylfaen"/>
                <w:sz w:val="18"/>
                <w:szCs w:val="18"/>
                <w:lang w:val="ru-RU" w:eastAsia="ru-RU"/>
              </w:rPr>
            </w:pPr>
          </w:p>
        </w:tc>
      </w:tr>
    </w:tbl>
    <w:p w14:paraId="34AC5954" w14:textId="77777777" w:rsidR="000C6D1E" w:rsidRPr="00FB1EC7" w:rsidRDefault="000C6D1E" w:rsidP="000C6D1E">
      <w:pPr>
        <w:tabs>
          <w:tab w:val="left" w:pos="360"/>
          <w:tab w:val="left" w:pos="540"/>
        </w:tabs>
        <w:jc w:val="both"/>
        <w:rPr>
          <w:rFonts w:ascii="GHEA Grapalat" w:hAnsi="GHEA Grapalat" w:cs="Sylfaen"/>
          <w:lang w:eastAsia="ru-RU"/>
        </w:rPr>
      </w:pPr>
    </w:p>
    <w:p w14:paraId="52EBB865" w14:textId="77777777" w:rsidR="000C6D1E" w:rsidRPr="00FB1EC7" w:rsidRDefault="000C6D1E" w:rsidP="000C6D1E">
      <w:pPr>
        <w:tabs>
          <w:tab w:val="left" w:pos="360"/>
          <w:tab w:val="left" w:pos="540"/>
        </w:tabs>
        <w:jc w:val="both"/>
        <w:rPr>
          <w:rFonts w:ascii="GHEA Grapalat" w:hAnsi="GHEA Grapalat" w:cs="Sylfaen"/>
        </w:rPr>
      </w:pPr>
    </w:p>
    <w:p w14:paraId="380DC9BE" w14:textId="77777777" w:rsidR="000C6D1E" w:rsidRPr="00FB1EC7" w:rsidRDefault="000C6D1E" w:rsidP="000C6D1E">
      <w:pPr>
        <w:tabs>
          <w:tab w:val="left" w:pos="360"/>
          <w:tab w:val="left" w:pos="540"/>
        </w:tabs>
        <w:jc w:val="both"/>
        <w:rPr>
          <w:rFonts w:ascii="GHEA Grapalat" w:hAnsi="GHEA Grapalat" w:cs="Sylfaen"/>
          <w:lang w:val="hy-AM"/>
        </w:rPr>
      </w:pPr>
    </w:p>
    <w:p w14:paraId="040149B4" w14:textId="77777777" w:rsidR="000C6D1E" w:rsidRPr="00FB1EC7" w:rsidRDefault="000C6D1E" w:rsidP="000C6D1E">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0754366" w14:textId="77777777" w:rsidR="000C6D1E" w:rsidRPr="00FB1EC7" w:rsidRDefault="000C6D1E" w:rsidP="000C6D1E">
      <w:pPr>
        <w:tabs>
          <w:tab w:val="left" w:pos="360"/>
          <w:tab w:val="left" w:pos="540"/>
        </w:tabs>
        <w:rPr>
          <w:rFonts w:ascii="GHEA Grapalat" w:hAnsi="GHEA Grapalat" w:cs="Sylfaen"/>
          <w:sz w:val="22"/>
          <w:szCs w:val="22"/>
          <w:lang w:val="hy-AM"/>
        </w:rPr>
      </w:pPr>
    </w:p>
    <w:p w14:paraId="6DA7850E" w14:textId="77777777" w:rsidR="000C6D1E" w:rsidRPr="00FB1EC7" w:rsidRDefault="000C6D1E" w:rsidP="000C6D1E">
      <w:pPr>
        <w:jc w:val="center"/>
        <w:rPr>
          <w:rFonts w:ascii="GHEA Grapalat" w:hAnsi="GHEA Grapalat" w:cs="Sylfaen"/>
          <w:sz w:val="22"/>
          <w:szCs w:val="22"/>
          <w:lang w:val="hy-AM"/>
        </w:rPr>
      </w:pPr>
    </w:p>
    <w:p w14:paraId="4EA86498" w14:textId="77777777" w:rsidR="000C6D1E" w:rsidRPr="00FB1EC7" w:rsidRDefault="000C6D1E" w:rsidP="000C6D1E">
      <w:pPr>
        <w:jc w:val="center"/>
        <w:rPr>
          <w:rFonts w:ascii="GHEA Grapalat" w:hAnsi="GHEA Grapalat" w:cs="Sylfaen"/>
          <w:sz w:val="14"/>
          <w:szCs w:val="14"/>
          <w:lang w:val="hy-AM"/>
        </w:rPr>
      </w:pPr>
    </w:p>
    <w:p w14:paraId="2D27F476" w14:textId="77777777" w:rsidR="000C6D1E" w:rsidRPr="00FB1EC7" w:rsidRDefault="000C6D1E" w:rsidP="000C6D1E">
      <w:pPr>
        <w:jc w:val="center"/>
        <w:rPr>
          <w:rFonts w:ascii="GHEA Grapalat" w:hAnsi="GHEA Grapalat" w:cs="Sylfaen"/>
          <w:sz w:val="22"/>
          <w:szCs w:val="22"/>
          <w:lang w:val="hy-AM"/>
        </w:rPr>
      </w:pPr>
    </w:p>
    <w:p w14:paraId="70DA1327" w14:textId="77777777" w:rsidR="000C6D1E" w:rsidRPr="00FB1EC7" w:rsidRDefault="000C6D1E" w:rsidP="000C6D1E">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791DB986" w14:textId="77777777" w:rsidR="000C6D1E" w:rsidRPr="00FB1EC7" w:rsidRDefault="000C6D1E" w:rsidP="000C6D1E">
      <w:pPr>
        <w:jc w:val="center"/>
        <w:rPr>
          <w:rFonts w:ascii="GHEA Grapalat" w:hAnsi="GHEA Grapalat" w:cs="Sylfaen"/>
          <w:sz w:val="22"/>
          <w:szCs w:val="22"/>
          <w:lang w:val="hy-AM"/>
        </w:rPr>
      </w:pPr>
    </w:p>
    <w:p w14:paraId="04633B5A" w14:textId="77777777" w:rsidR="000C6D1E" w:rsidRPr="00FB1EC7" w:rsidRDefault="000C6D1E" w:rsidP="000C6D1E">
      <w:pPr>
        <w:tabs>
          <w:tab w:val="left" w:pos="360"/>
          <w:tab w:val="left" w:pos="540"/>
        </w:tabs>
        <w:rPr>
          <w:rFonts w:ascii="GHEA Grapalat" w:hAnsi="GHEA Grapalat" w:cs="Sylfaen"/>
          <w:sz w:val="22"/>
          <w:szCs w:val="22"/>
          <w:lang w:val="hy-AM"/>
        </w:rPr>
      </w:pPr>
    </w:p>
    <w:p w14:paraId="6DE88DEF" w14:textId="77777777" w:rsidR="000C6D1E" w:rsidRPr="00FB1EC7" w:rsidRDefault="000C6D1E" w:rsidP="000C6D1E">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C6D1E" w:rsidRPr="00FB1EC7" w14:paraId="02C6A8D4" w14:textId="77777777" w:rsidTr="00CA5F50">
        <w:tc>
          <w:tcPr>
            <w:tcW w:w="4785" w:type="dxa"/>
          </w:tcPr>
          <w:p w14:paraId="0D9A0A68" w14:textId="77777777" w:rsidR="000C6D1E" w:rsidRPr="00FB1EC7" w:rsidRDefault="000C6D1E" w:rsidP="00CA5F50">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698DDF91" w14:textId="77777777" w:rsidR="000C6D1E" w:rsidRPr="00FB1EC7" w:rsidRDefault="000C6D1E" w:rsidP="00CA5F50">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1A4776C1" w14:textId="77777777" w:rsidR="000C6D1E" w:rsidRPr="00FB1EC7" w:rsidRDefault="000C6D1E" w:rsidP="000C6D1E">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42A38443" w14:textId="77777777" w:rsidR="000C6D1E" w:rsidRPr="00FB1EC7" w:rsidRDefault="000C6D1E" w:rsidP="000C6D1E">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6D1E" w:rsidRPr="00FB1EC7" w14:paraId="7103A6C0" w14:textId="77777777" w:rsidTr="00CA5F50">
        <w:trPr>
          <w:tblCellSpacing w:w="7" w:type="dxa"/>
          <w:jc w:val="center"/>
        </w:trPr>
        <w:tc>
          <w:tcPr>
            <w:tcW w:w="0" w:type="auto"/>
            <w:vAlign w:val="center"/>
          </w:tcPr>
          <w:p w14:paraId="1615C706"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5C80EBFF"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8EA8607"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3824A611"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0C6D1E" w:rsidRPr="00FB1EC7" w14:paraId="094C9A79" w14:textId="77777777" w:rsidTr="00CA5F50">
        <w:trPr>
          <w:tblCellSpacing w:w="7" w:type="dxa"/>
          <w:jc w:val="center"/>
        </w:trPr>
        <w:tc>
          <w:tcPr>
            <w:tcW w:w="0" w:type="auto"/>
            <w:vAlign w:val="center"/>
          </w:tcPr>
          <w:p w14:paraId="34210604"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71F0A170"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376E4BA9"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D59638B" w14:textId="77777777" w:rsidR="000C6D1E" w:rsidRPr="00FB1EC7" w:rsidRDefault="000C6D1E" w:rsidP="00CA5F50">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ACED8AA" w14:textId="77777777" w:rsidR="000C6D1E" w:rsidRPr="00FB1EC7" w:rsidRDefault="000C6D1E" w:rsidP="000C6D1E">
      <w:pPr>
        <w:tabs>
          <w:tab w:val="left" w:pos="360"/>
          <w:tab w:val="left" w:pos="540"/>
        </w:tabs>
        <w:jc w:val="center"/>
        <w:rPr>
          <w:rFonts w:ascii="Sylfaen" w:hAnsi="Sylfaen" w:cs="Sylfaen"/>
          <w:b/>
          <w:bCs/>
        </w:rPr>
      </w:pPr>
    </w:p>
    <w:p w14:paraId="1C0A503B" w14:textId="77777777" w:rsidR="000C6D1E" w:rsidRDefault="000C6D1E" w:rsidP="00EF3662">
      <w:pPr>
        <w:pStyle w:val="BodyTextIndent3"/>
        <w:spacing w:line="240" w:lineRule="auto"/>
        <w:jc w:val="right"/>
        <w:rPr>
          <w:rFonts w:ascii="GHEA Grapalat" w:hAnsi="GHEA Grapalat" w:cs="Sylfaen"/>
          <w:b/>
          <w:lang w:val="hy-AM"/>
        </w:rPr>
      </w:pPr>
    </w:p>
    <w:p w14:paraId="52B49DE8" w14:textId="77777777" w:rsidR="000C6D1E" w:rsidRDefault="000C6D1E" w:rsidP="00EF3662">
      <w:pPr>
        <w:pStyle w:val="BodyTextIndent3"/>
        <w:spacing w:line="240" w:lineRule="auto"/>
        <w:jc w:val="right"/>
        <w:rPr>
          <w:rFonts w:ascii="GHEA Grapalat" w:hAnsi="GHEA Grapalat" w:cs="Sylfaen"/>
          <w:b/>
          <w:lang w:val="hy-AM"/>
        </w:rPr>
      </w:pPr>
    </w:p>
    <w:sectPr w:rsidR="000C6D1E"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56701" w14:textId="77777777" w:rsidR="001950DB" w:rsidRDefault="001950DB">
      <w:r>
        <w:separator/>
      </w:r>
    </w:p>
  </w:endnote>
  <w:endnote w:type="continuationSeparator" w:id="0">
    <w:p w14:paraId="3E775DC4" w14:textId="77777777" w:rsidR="001950DB" w:rsidRDefault="00195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DejaVu Serif">
    <w:altName w:val="Times New Roman"/>
    <w:charset w:val="00"/>
    <w:family w:val="roman"/>
    <w:pitch w:val="variable"/>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28157" w14:textId="77777777" w:rsidR="001950DB" w:rsidRDefault="001950DB">
      <w:r>
        <w:separator/>
      </w:r>
    </w:p>
  </w:footnote>
  <w:footnote w:type="continuationSeparator" w:id="0">
    <w:p w14:paraId="6DE9EB7B" w14:textId="77777777" w:rsidR="001950DB" w:rsidRDefault="001950DB">
      <w:r>
        <w:continuationSeparator/>
      </w:r>
    </w:p>
  </w:footnote>
  <w:footnote w:id="1">
    <w:p w14:paraId="607CC234" w14:textId="77777777" w:rsidR="00513C4D" w:rsidRPr="00015CC3" w:rsidRDefault="00513C4D" w:rsidP="006C1D25">
      <w:pPr>
        <w:pStyle w:val="FootnoteText"/>
        <w:jc w:val="both"/>
        <w:rPr>
          <w:rFonts w:ascii="GHEA Grapalat" w:hAnsi="GHEA Grapalat" w:cs="Sylfaen"/>
          <w:i/>
          <w:sz w:val="16"/>
          <w:szCs w:val="16"/>
          <w:lang w:val="af-ZA"/>
        </w:rPr>
      </w:pPr>
      <w:r w:rsidRPr="005D7B02">
        <w:rPr>
          <w:rStyle w:val="FootnoteReference"/>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513C4D" w:rsidRPr="00265A5A" w:rsidRDefault="00513C4D" w:rsidP="006C1D25">
      <w:pPr>
        <w:pStyle w:val="FootnoteText"/>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513C4D" w:rsidRPr="00265A5A" w:rsidRDefault="00513C4D"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513C4D" w:rsidRPr="00265A5A" w:rsidRDefault="00513C4D"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513C4D" w:rsidRPr="00FF0D1D" w:rsidRDefault="00513C4D" w:rsidP="006C1D25">
      <w:pPr>
        <w:pStyle w:val="FootnoteText"/>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11183937" w14:textId="77777777" w:rsidR="00513C4D" w:rsidRPr="00265A5A" w:rsidRDefault="00513C4D" w:rsidP="00961E4B">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6957B271" w14:textId="77777777" w:rsidR="00513C4D" w:rsidRPr="005D7B02" w:rsidRDefault="00513C4D" w:rsidP="00961E4B">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6465937B" w14:textId="77777777" w:rsidR="00513C4D" w:rsidRPr="005D7B02" w:rsidRDefault="00513C4D" w:rsidP="00961E4B">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27D7CE3F" w14:textId="77777777" w:rsidR="00513C4D" w:rsidRPr="005D7B02" w:rsidRDefault="00513C4D" w:rsidP="00961E4B">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1D100455" w14:textId="77777777" w:rsidR="00513C4D" w:rsidRPr="00916EDA" w:rsidRDefault="00513C4D" w:rsidP="00961E4B">
      <w:pPr>
        <w:pStyle w:val="FootnoteText"/>
        <w:rPr>
          <w:rFonts w:asciiTheme="minorHAnsi" w:hAnsiTheme="minorHAnsi"/>
        </w:rPr>
      </w:pPr>
    </w:p>
  </w:footnote>
  <w:footnote w:id="3">
    <w:p w14:paraId="0A82E243" w14:textId="77777777" w:rsidR="00513C4D" w:rsidRPr="005D7B02" w:rsidRDefault="00513C4D" w:rsidP="00961E4B">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5A2ECC5A" w14:textId="77777777" w:rsidR="00513C4D" w:rsidRPr="005D7B02" w:rsidRDefault="00513C4D" w:rsidP="00961E4B">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50627262" w14:textId="77777777" w:rsidR="00513C4D" w:rsidRPr="00916EDA" w:rsidRDefault="00513C4D" w:rsidP="00961E4B">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4">
    <w:p w14:paraId="6BCB03B3" w14:textId="77777777" w:rsidR="00513C4D" w:rsidRPr="00D70570" w:rsidRDefault="00513C4D" w:rsidP="00961E4B">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659CBA8" w14:textId="77777777" w:rsidR="00513C4D" w:rsidRPr="005C4375" w:rsidRDefault="00513C4D" w:rsidP="00961E4B">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6">
    <w:p w14:paraId="629E03DE" w14:textId="6C84E5A3" w:rsidR="00513C4D" w:rsidRPr="00263447" w:rsidRDefault="00513C4D"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7">
    <w:p w14:paraId="325BBE88" w14:textId="26108755" w:rsidR="00513C4D" w:rsidRPr="00263447" w:rsidRDefault="00513C4D" w:rsidP="00263447">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8">
    <w:p w14:paraId="781B6D98" w14:textId="4A668820" w:rsidR="00513C4D" w:rsidRPr="00263447" w:rsidRDefault="00513C4D">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9">
    <w:p w14:paraId="0219C460" w14:textId="1CE1F111" w:rsidR="00513C4D" w:rsidRPr="004B72E3" w:rsidRDefault="00513C4D" w:rsidP="00F84B2C">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513C4D" w:rsidRPr="004B72E3" w:rsidRDefault="00513C4D" w:rsidP="00F84B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513C4D" w:rsidRPr="004B72E3" w:rsidRDefault="00513C4D" w:rsidP="00F84B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513C4D" w:rsidRPr="00F84B2C" w:rsidRDefault="00513C4D">
      <w:pPr>
        <w:pStyle w:val="FootnoteText"/>
        <w:rPr>
          <w:rFonts w:asciiTheme="minorHAnsi" w:hAnsiTheme="minorHAnsi"/>
          <w:lang w:val="hy-AM"/>
        </w:rPr>
      </w:pPr>
    </w:p>
  </w:footnote>
  <w:footnote w:id="10">
    <w:p w14:paraId="04CE74F7" w14:textId="77777777" w:rsidR="00513C4D" w:rsidRPr="005D7B02" w:rsidRDefault="00513C4D"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513C4D" w:rsidRPr="005D7B02" w:rsidRDefault="00513C4D"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513C4D" w:rsidRPr="005D7B02" w:rsidRDefault="00513C4D"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513C4D" w:rsidRPr="00D70570" w:rsidRDefault="00513C4D">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2AC3BE96" w14:textId="25E54823" w:rsidR="00513C4D" w:rsidRPr="005D7B02" w:rsidRDefault="00513C4D"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w:t>
      </w:r>
    </w:p>
    <w:p w14:paraId="32733970" w14:textId="77777777" w:rsidR="00513C4D" w:rsidRPr="005D7B02" w:rsidRDefault="00513C4D" w:rsidP="00D90E1A">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513C4D" w:rsidRPr="00D70570" w:rsidRDefault="00513C4D" w:rsidP="00D7057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338986DE" w14:textId="21DD107F" w:rsidR="00513C4D" w:rsidRPr="005D7B02" w:rsidRDefault="00513C4D"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513C4D" w:rsidRPr="005D7B02" w:rsidRDefault="00513C4D" w:rsidP="00D90E1A">
      <w:pPr>
        <w:pStyle w:val="FootnoteText"/>
        <w:rPr>
          <w:rFonts w:ascii="Times New Roman" w:hAnsi="Times New Roman"/>
          <w:vertAlign w:val="superscript"/>
          <w:lang w:val="hy-AM"/>
        </w:rPr>
      </w:pPr>
    </w:p>
    <w:p w14:paraId="3D87C98A" w14:textId="781E0A99" w:rsidR="00513C4D" w:rsidRPr="00D90E1A" w:rsidRDefault="00513C4D">
      <w:pPr>
        <w:pStyle w:val="FootnoteText"/>
        <w:rPr>
          <w:rFonts w:asciiTheme="minorHAnsi" w:hAnsiTheme="minorHAnsi"/>
          <w:lang w:val="hy-AM"/>
        </w:rPr>
      </w:pPr>
    </w:p>
  </w:footnote>
  <w:footnote w:id="13">
    <w:p w14:paraId="485DB318" w14:textId="47C5660D" w:rsidR="00513C4D" w:rsidRPr="000E08D1" w:rsidRDefault="00513C4D"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4">
    <w:p w14:paraId="29F82ADF" w14:textId="77777777" w:rsidR="005042F2" w:rsidRPr="003B5430" w:rsidRDefault="005042F2" w:rsidP="005042F2">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30916CDA" w14:textId="77777777" w:rsidR="005042F2" w:rsidRPr="000E08D1" w:rsidRDefault="005042F2" w:rsidP="005042F2">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6">
    <w:p w14:paraId="5609B7BE" w14:textId="77777777" w:rsidR="005042F2" w:rsidRDefault="005042F2" w:rsidP="005042F2">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DDAD7FA" w14:textId="77777777" w:rsidR="005042F2" w:rsidRPr="000E08D1" w:rsidRDefault="005042F2" w:rsidP="005042F2">
      <w:pPr>
        <w:pStyle w:val="FootnoteText"/>
        <w:rPr>
          <w:rFonts w:asciiTheme="minorHAnsi" w:hAnsiTheme="minorHAnsi"/>
          <w:lang w:val="hy-AM"/>
        </w:rPr>
      </w:pPr>
    </w:p>
  </w:footnote>
  <w:footnote w:id="17">
    <w:p w14:paraId="30DD60F4" w14:textId="77777777" w:rsidR="00513C4D" w:rsidRPr="003024A2" w:rsidRDefault="00513C4D" w:rsidP="00C024C8">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7DD50ED" w14:textId="77777777" w:rsidR="00513C4D" w:rsidRPr="00F1088F" w:rsidRDefault="00513C4D" w:rsidP="00C024C8">
      <w:pPr>
        <w:pStyle w:val="FootnoteText"/>
        <w:rPr>
          <w:rFonts w:asciiTheme="minorHAnsi" w:hAnsiTheme="minorHAnsi"/>
          <w:lang w:val="hy-AM"/>
        </w:rPr>
      </w:pPr>
    </w:p>
  </w:footnote>
  <w:footnote w:id="18">
    <w:p w14:paraId="1F4C6CD7" w14:textId="77777777" w:rsidR="00513C4D" w:rsidRPr="005D7B02" w:rsidDel="00FC2AB8" w:rsidRDefault="00513C4D" w:rsidP="0050193C">
      <w:pPr>
        <w:pStyle w:val="FootnoteText"/>
        <w:rPr>
          <w:del w:id="10" w:author="User" w:date="2019-05-26T13:06:00Z"/>
          <w:lang w:val="hy-AM"/>
        </w:rPr>
      </w:pPr>
      <w:r w:rsidRPr="005D7B02">
        <w:rPr>
          <w:vertAlign w:val="superscript"/>
          <w:lang w:val="af-ZA"/>
        </w:rPr>
        <w:t xml:space="preserve">18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9">
    <w:p w14:paraId="3312E768" w14:textId="77777777" w:rsidR="00513C4D" w:rsidRPr="00FC4820" w:rsidRDefault="00513C4D" w:rsidP="000C6D1E">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0">
    <w:p w14:paraId="7744482F" w14:textId="77777777" w:rsidR="00513C4D" w:rsidRPr="00FC4820" w:rsidDel="001432D3" w:rsidRDefault="00513C4D" w:rsidP="000C6D1E">
      <w:pPr>
        <w:pStyle w:val="FootnoteText"/>
        <w:jc w:val="both"/>
        <w:rPr>
          <w:del w:id="12"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1">
    <w:p w14:paraId="11923740" w14:textId="77777777" w:rsidR="00513C4D" w:rsidRPr="00180349" w:rsidRDefault="00513C4D" w:rsidP="000C6D1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70207F"/>
    <w:multiLevelType w:val="multilevel"/>
    <w:tmpl w:val="D576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FE4D41"/>
    <w:multiLevelType w:val="hybridMultilevel"/>
    <w:tmpl w:val="48D459F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8A3695F"/>
    <w:multiLevelType w:val="hybridMultilevel"/>
    <w:tmpl w:val="57D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4"/>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1"/>
  </w:num>
  <w:num w:numId="13">
    <w:abstractNumId w:val="27"/>
  </w:num>
  <w:num w:numId="14">
    <w:abstractNumId w:val="10"/>
  </w:num>
  <w:num w:numId="15">
    <w:abstractNumId w:val="28"/>
  </w:num>
  <w:num w:numId="16">
    <w:abstractNumId w:val="13"/>
  </w:num>
  <w:num w:numId="17">
    <w:abstractNumId w:val="5"/>
  </w:num>
  <w:num w:numId="18">
    <w:abstractNumId w:val="1"/>
  </w:num>
  <w:num w:numId="19">
    <w:abstractNumId w:val="3"/>
  </w:num>
  <w:num w:numId="20">
    <w:abstractNumId w:val="2"/>
  </w:num>
  <w:num w:numId="21">
    <w:abstractNumId w:val="33"/>
  </w:num>
  <w:num w:numId="22">
    <w:abstractNumId w:val="30"/>
  </w:num>
  <w:num w:numId="23">
    <w:abstractNumId w:val="23"/>
  </w:num>
  <w:num w:numId="24">
    <w:abstractNumId w:val="0"/>
  </w:num>
  <w:num w:numId="25">
    <w:abstractNumId w:val="12"/>
  </w:num>
  <w:num w:numId="26">
    <w:abstractNumId w:val="17"/>
  </w:num>
  <w:num w:numId="27">
    <w:abstractNumId w:val="21"/>
  </w:num>
  <w:num w:numId="28">
    <w:abstractNumId w:val="9"/>
  </w:num>
  <w:num w:numId="29">
    <w:abstractNumId w:val="8"/>
  </w:num>
  <w:num w:numId="30">
    <w:abstractNumId w:val="11"/>
  </w:num>
  <w:num w:numId="31">
    <w:abstractNumId w:val="20"/>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2"/>
  </w:num>
  <w:num w:numId="35">
    <w:abstractNumId w:val="26"/>
  </w:num>
  <w:num w:numId="36">
    <w:abstractNumId w:val="29"/>
  </w:num>
  <w:num w:numId="37">
    <w:abstractNumId w:val="1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8C7"/>
    <w:rsid w:val="00003DF0"/>
    <w:rsid w:val="00003DF9"/>
    <w:rsid w:val="000058CF"/>
    <w:rsid w:val="00005D30"/>
    <w:rsid w:val="00006873"/>
    <w:rsid w:val="000076A1"/>
    <w:rsid w:val="0000776B"/>
    <w:rsid w:val="00007E70"/>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24EB"/>
    <w:rsid w:val="00022AFA"/>
    <w:rsid w:val="00023384"/>
    <w:rsid w:val="000238FE"/>
    <w:rsid w:val="000246E6"/>
    <w:rsid w:val="00025353"/>
    <w:rsid w:val="00025BF2"/>
    <w:rsid w:val="00026351"/>
    <w:rsid w:val="000275BF"/>
    <w:rsid w:val="0002763E"/>
    <w:rsid w:val="00030D40"/>
    <w:rsid w:val="000312D9"/>
    <w:rsid w:val="000313A6"/>
    <w:rsid w:val="00032555"/>
    <w:rsid w:val="000330A3"/>
    <w:rsid w:val="00033946"/>
    <w:rsid w:val="00033ABD"/>
    <w:rsid w:val="00033B20"/>
    <w:rsid w:val="0003466E"/>
    <w:rsid w:val="00034CED"/>
    <w:rsid w:val="00035545"/>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EFE"/>
    <w:rsid w:val="000604CF"/>
    <w:rsid w:val="00060EA7"/>
    <w:rsid w:val="00060FB1"/>
    <w:rsid w:val="0006220B"/>
    <w:rsid w:val="0006311D"/>
    <w:rsid w:val="00065C3B"/>
    <w:rsid w:val="000672B6"/>
    <w:rsid w:val="000677B2"/>
    <w:rsid w:val="0007004B"/>
    <w:rsid w:val="000704B9"/>
    <w:rsid w:val="00070DBB"/>
    <w:rsid w:val="00071D1C"/>
    <w:rsid w:val="00073430"/>
    <w:rsid w:val="0007351E"/>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3C5C"/>
    <w:rsid w:val="000845F6"/>
    <w:rsid w:val="00084E87"/>
    <w:rsid w:val="00085931"/>
    <w:rsid w:val="00085ECD"/>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6C4"/>
    <w:rsid w:val="000B5AE5"/>
    <w:rsid w:val="000B700B"/>
    <w:rsid w:val="000B7641"/>
    <w:rsid w:val="000B7C54"/>
    <w:rsid w:val="000B7C6F"/>
    <w:rsid w:val="000C0396"/>
    <w:rsid w:val="000C062F"/>
    <w:rsid w:val="000C0A9D"/>
    <w:rsid w:val="000C165F"/>
    <w:rsid w:val="000C36C6"/>
    <w:rsid w:val="000C4F4C"/>
    <w:rsid w:val="000C51A3"/>
    <w:rsid w:val="000C5A09"/>
    <w:rsid w:val="000C6D1E"/>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31F"/>
    <w:rsid w:val="000E3D1E"/>
    <w:rsid w:val="000E3F9A"/>
    <w:rsid w:val="000E426E"/>
    <w:rsid w:val="000E4C35"/>
    <w:rsid w:val="000E5257"/>
    <w:rsid w:val="000E5C08"/>
    <w:rsid w:val="000E7612"/>
    <w:rsid w:val="000E79BD"/>
    <w:rsid w:val="000F008F"/>
    <w:rsid w:val="000F084C"/>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0FE"/>
    <w:rsid w:val="00102291"/>
    <w:rsid w:val="0010323D"/>
    <w:rsid w:val="00104861"/>
    <w:rsid w:val="00106365"/>
    <w:rsid w:val="00106D44"/>
    <w:rsid w:val="00106DEE"/>
    <w:rsid w:val="00106F3B"/>
    <w:rsid w:val="001107EC"/>
    <w:rsid w:val="00110D13"/>
    <w:rsid w:val="00112726"/>
    <w:rsid w:val="00113F0D"/>
    <w:rsid w:val="00115083"/>
    <w:rsid w:val="00115905"/>
    <w:rsid w:val="001159FA"/>
    <w:rsid w:val="0011611E"/>
    <w:rsid w:val="00116E47"/>
    <w:rsid w:val="00117020"/>
    <w:rsid w:val="00117964"/>
    <w:rsid w:val="00117DAA"/>
    <w:rsid w:val="00120F8A"/>
    <w:rsid w:val="001242C4"/>
    <w:rsid w:val="00124461"/>
    <w:rsid w:val="00126464"/>
    <w:rsid w:val="00127528"/>
    <w:rsid w:val="001276C9"/>
    <w:rsid w:val="00130202"/>
    <w:rsid w:val="001305C6"/>
    <w:rsid w:val="00130BC2"/>
    <w:rsid w:val="00131E9C"/>
    <w:rsid w:val="00132FA8"/>
    <w:rsid w:val="00133A5A"/>
    <w:rsid w:val="00133A7E"/>
    <w:rsid w:val="00133CE4"/>
    <w:rsid w:val="00134D6E"/>
    <w:rsid w:val="00134DC5"/>
    <w:rsid w:val="001355F9"/>
    <w:rsid w:val="00135840"/>
    <w:rsid w:val="00136501"/>
    <w:rsid w:val="001369BD"/>
    <w:rsid w:val="001369CB"/>
    <w:rsid w:val="001377BA"/>
    <w:rsid w:val="00137A5C"/>
    <w:rsid w:val="001402B5"/>
    <w:rsid w:val="0014030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6F7E"/>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2C4"/>
    <w:rsid w:val="00186C1B"/>
    <w:rsid w:val="00191D5F"/>
    <w:rsid w:val="00192606"/>
    <w:rsid w:val="00192A1F"/>
    <w:rsid w:val="001932A7"/>
    <w:rsid w:val="00193871"/>
    <w:rsid w:val="0019419E"/>
    <w:rsid w:val="00194598"/>
    <w:rsid w:val="00194C6E"/>
    <w:rsid w:val="00194DBD"/>
    <w:rsid w:val="001950DB"/>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A66F4"/>
    <w:rsid w:val="001B0D9A"/>
    <w:rsid w:val="001B1370"/>
    <w:rsid w:val="001B1FC4"/>
    <w:rsid w:val="001B21A3"/>
    <w:rsid w:val="001B37D2"/>
    <w:rsid w:val="001B45A9"/>
    <w:rsid w:val="001B478E"/>
    <w:rsid w:val="001B6FCF"/>
    <w:rsid w:val="001B7255"/>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7F2"/>
    <w:rsid w:val="001D78C5"/>
    <w:rsid w:val="001E0216"/>
    <w:rsid w:val="001E17BA"/>
    <w:rsid w:val="001E2794"/>
    <w:rsid w:val="001E2814"/>
    <w:rsid w:val="001E412B"/>
    <w:rsid w:val="001E55B2"/>
    <w:rsid w:val="001E5866"/>
    <w:rsid w:val="001E5DCE"/>
    <w:rsid w:val="001E7733"/>
    <w:rsid w:val="001F0335"/>
    <w:rsid w:val="001F0371"/>
    <w:rsid w:val="001F1DF0"/>
    <w:rsid w:val="001F25A9"/>
    <w:rsid w:val="001F3237"/>
    <w:rsid w:val="001F386B"/>
    <w:rsid w:val="001F4573"/>
    <w:rsid w:val="001F5FDE"/>
    <w:rsid w:val="001F6578"/>
    <w:rsid w:val="001F760C"/>
    <w:rsid w:val="001F7800"/>
    <w:rsid w:val="00201683"/>
    <w:rsid w:val="002017CB"/>
    <w:rsid w:val="00201DA0"/>
    <w:rsid w:val="00201F2E"/>
    <w:rsid w:val="00202F4D"/>
    <w:rsid w:val="002032CE"/>
    <w:rsid w:val="00203917"/>
    <w:rsid w:val="0020407F"/>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585"/>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0FBD"/>
    <w:rsid w:val="0024186B"/>
    <w:rsid w:val="0024205E"/>
    <w:rsid w:val="00242553"/>
    <w:rsid w:val="0024433C"/>
    <w:rsid w:val="00244642"/>
    <w:rsid w:val="00244B38"/>
    <w:rsid w:val="00246F46"/>
    <w:rsid w:val="00246FFD"/>
    <w:rsid w:val="002472F5"/>
    <w:rsid w:val="00250215"/>
    <w:rsid w:val="0025145E"/>
    <w:rsid w:val="00251E84"/>
    <w:rsid w:val="00252C9C"/>
    <w:rsid w:val="002542AE"/>
    <w:rsid w:val="00254A36"/>
    <w:rsid w:val="002559B9"/>
    <w:rsid w:val="00257773"/>
    <w:rsid w:val="00257C03"/>
    <w:rsid w:val="002602AE"/>
    <w:rsid w:val="00260569"/>
    <w:rsid w:val="00260E64"/>
    <w:rsid w:val="00260EEB"/>
    <w:rsid w:val="00260FA1"/>
    <w:rsid w:val="00261272"/>
    <w:rsid w:val="0026158D"/>
    <w:rsid w:val="00263035"/>
    <w:rsid w:val="00263094"/>
    <w:rsid w:val="00263447"/>
    <w:rsid w:val="00263D72"/>
    <w:rsid w:val="00263E28"/>
    <w:rsid w:val="0026426F"/>
    <w:rsid w:val="0026557B"/>
    <w:rsid w:val="0026583E"/>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ACD"/>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502F"/>
    <w:rsid w:val="002F6164"/>
    <w:rsid w:val="002F6FA0"/>
    <w:rsid w:val="002F7A7E"/>
    <w:rsid w:val="00301193"/>
    <w:rsid w:val="0030129D"/>
    <w:rsid w:val="00303732"/>
    <w:rsid w:val="003041A8"/>
    <w:rsid w:val="00304436"/>
    <w:rsid w:val="00304D64"/>
    <w:rsid w:val="003053EF"/>
    <w:rsid w:val="00305881"/>
    <w:rsid w:val="00305E59"/>
    <w:rsid w:val="00305F6D"/>
    <w:rsid w:val="003064D4"/>
    <w:rsid w:val="00307F3C"/>
    <w:rsid w:val="003101E4"/>
    <w:rsid w:val="00310A82"/>
    <w:rsid w:val="00310B6E"/>
    <w:rsid w:val="00310ED2"/>
    <w:rsid w:val="00311076"/>
    <w:rsid w:val="003141B6"/>
    <w:rsid w:val="0031454B"/>
    <w:rsid w:val="003161FD"/>
    <w:rsid w:val="00316381"/>
    <w:rsid w:val="003169A4"/>
    <w:rsid w:val="00316A69"/>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05FF"/>
    <w:rsid w:val="003319E2"/>
    <w:rsid w:val="00332C6A"/>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4D1"/>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AC2"/>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3827"/>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BB8"/>
    <w:rsid w:val="003C5E16"/>
    <w:rsid w:val="003C66CF"/>
    <w:rsid w:val="003C6A92"/>
    <w:rsid w:val="003C7160"/>
    <w:rsid w:val="003D0075"/>
    <w:rsid w:val="003D0940"/>
    <w:rsid w:val="003D14E9"/>
    <w:rsid w:val="003D1BB7"/>
    <w:rsid w:val="003D1CF4"/>
    <w:rsid w:val="003D1FE3"/>
    <w:rsid w:val="003D39F7"/>
    <w:rsid w:val="003D4374"/>
    <w:rsid w:val="003D4F08"/>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666"/>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3FBF"/>
    <w:rsid w:val="0043481E"/>
    <w:rsid w:val="00434D1C"/>
    <w:rsid w:val="0043558D"/>
    <w:rsid w:val="004361D6"/>
    <w:rsid w:val="0043641B"/>
    <w:rsid w:val="00436DA1"/>
    <w:rsid w:val="00436DF8"/>
    <w:rsid w:val="00437CDB"/>
    <w:rsid w:val="00440390"/>
    <w:rsid w:val="00441C20"/>
    <w:rsid w:val="00441CC1"/>
    <w:rsid w:val="00441D04"/>
    <w:rsid w:val="00441F14"/>
    <w:rsid w:val="00443208"/>
    <w:rsid w:val="00443B7A"/>
    <w:rsid w:val="00444069"/>
    <w:rsid w:val="00444EBF"/>
    <w:rsid w:val="004454D8"/>
    <w:rsid w:val="0044556F"/>
    <w:rsid w:val="0044660E"/>
    <w:rsid w:val="00447808"/>
    <w:rsid w:val="00447FFD"/>
    <w:rsid w:val="004501E3"/>
    <w:rsid w:val="004504F0"/>
    <w:rsid w:val="00452896"/>
    <w:rsid w:val="00453A8F"/>
    <w:rsid w:val="00454D73"/>
    <w:rsid w:val="0045525D"/>
    <w:rsid w:val="004553DE"/>
    <w:rsid w:val="004555DF"/>
    <w:rsid w:val="004559C0"/>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AC0"/>
    <w:rsid w:val="00466BE6"/>
    <w:rsid w:val="004672FC"/>
    <w:rsid w:val="004678A5"/>
    <w:rsid w:val="00467B47"/>
    <w:rsid w:val="0047117B"/>
    <w:rsid w:val="00471624"/>
    <w:rsid w:val="00471867"/>
    <w:rsid w:val="0047211A"/>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2DB0"/>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225F"/>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9B5"/>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4DD"/>
    <w:rsid w:val="00501516"/>
    <w:rsid w:val="0050161D"/>
    <w:rsid w:val="0050193C"/>
    <w:rsid w:val="00501A05"/>
    <w:rsid w:val="00502330"/>
    <w:rsid w:val="00502397"/>
    <w:rsid w:val="005024D2"/>
    <w:rsid w:val="00503BFB"/>
    <w:rsid w:val="0050401E"/>
    <w:rsid w:val="005042F2"/>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4D"/>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A7"/>
    <w:rsid w:val="005236FD"/>
    <w:rsid w:val="00524982"/>
    <w:rsid w:val="00524995"/>
    <w:rsid w:val="00524DDF"/>
    <w:rsid w:val="00524EFA"/>
    <w:rsid w:val="005250B5"/>
    <w:rsid w:val="0052546C"/>
    <w:rsid w:val="00525BD2"/>
    <w:rsid w:val="00525C4A"/>
    <w:rsid w:val="00526491"/>
    <w:rsid w:val="0053039D"/>
    <w:rsid w:val="00530C17"/>
    <w:rsid w:val="00530DA1"/>
    <w:rsid w:val="00530F97"/>
    <w:rsid w:val="0053262C"/>
    <w:rsid w:val="00533928"/>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CA1"/>
    <w:rsid w:val="00545F4E"/>
    <w:rsid w:val="0054752B"/>
    <w:rsid w:val="00551206"/>
    <w:rsid w:val="00551E52"/>
    <w:rsid w:val="005525A4"/>
    <w:rsid w:val="00552D6E"/>
    <w:rsid w:val="00553DFD"/>
    <w:rsid w:val="00553F8C"/>
    <w:rsid w:val="00555408"/>
    <w:rsid w:val="005557E7"/>
    <w:rsid w:val="00556113"/>
    <w:rsid w:val="0055623A"/>
    <w:rsid w:val="005563D9"/>
    <w:rsid w:val="005571AC"/>
    <w:rsid w:val="00557E3D"/>
    <w:rsid w:val="00560961"/>
    <w:rsid w:val="00560B8A"/>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879"/>
    <w:rsid w:val="0058298C"/>
    <w:rsid w:val="00582FEB"/>
    <w:rsid w:val="00583092"/>
    <w:rsid w:val="00583117"/>
    <w:rsid w:val="005838EC"/>
    <w:rsid w:val="00584A70"/>
    <w:rsid w:val="005856C5"/>
    <w:rsid w:val="00585DD4"/>
    <w:rsid w:val="00585E16"/>
    <w:rsid w:val="0058649C"/>
    <w:rsid w:val="00586B2E"/>
    <w:rsid w:val="00586CD2"/>
    <w:rsid w:val="00587072"/>
    <w:rsid w:val="005900F2"/>
    <w:rsid w:val="005918A4"/>
    <w:rsid w:val="00592A50"/>
    <w:rsid w:val="005939DE"/>
    <w:rsid w:val="0059404D"/>
    <w:rsid w:val="00594FEE"/>
    <w:rsid w:val="0059509E"/>
    <w:rsid w:val="00595213"/>
    <w:rsid w:val="005953F4"/>
    <w:rsid w:val="005953F6"/>
    <w:rsid w:val="005960B4"/>
    <w:rsid w:val="0059636E"/>
    <w:rsid w:val="005A1236"/>
    <w:rsid w:val="005A16C6"/>
    <w:rsid w:val="005A1D54"/>
    <w:rsid w:val="005A372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B7932"/>
    <w:rsid w:val="005C1BFC"/>
    <w:rsid w:val="005C1C00"/>
    <w:rsid w:val="005C22A0"/>
    <w:rsid w:val="005C2A18"/>
    <w:rsid w:val="005C4375"/>
    <w:rsid w:val="005C4C12"/>
    <w:rsid w:val="005C6159"/>
    <w:rsid w:val="005C6F4D"/>
    <w:rsid w:val="005D00A5"/>
    <w:rsid w:val="005D00D6"/>
    <w:rsid w:val="005D07B2"/>
    <w:rsid w:val="005D0D93"/>
    <w:rsid w:val="005D0EFA"/>
    <w:rsid w:val="005D1A14"/>
    <w:rsid w:val="005D26DF"/>
    <w:rsid w:val="005D2EDB"/>
    <w:rsid w:val="005D2F61"/>
    <w:rsid w:val="005D30FC"/>
    <w:rsid w:val="005D3674"/>
    <w:rsid w:val="005D4D30"/>
    <w:rsid w:val="005D4D37"/>
    <w:rsid w:val="005D5D7D"/>
    <w:rsid w:val="005D6138"/>
    <w:rsid w:val="005D683B"/>
    <w:rsid w:val="005D6CD6"/>
    <w:rsid w:val="005D71EF"/>
    <w:rsid w:val="005D7469"/>
    <w:rsid w:val="005D7B02"/>
    <w:rsid w:val="005E0E50"/>
    <w:rsid w:val="005E12B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556"/>
    <w:rsid w:val="005E79C4"/>
    <w:rsid w:val="005F05D5"/>
    <w:rsid w:val="005F1793"/>
    <w:rsid w:val="005F1B96"/>
    <w:rsid w:val="005F1DBB"/>
    <w:rsid w:val="005F1F95"/>
    <w:rsid w:val="005F35FC"/>
    <w:rsid w:val="005F3A35"/>
    <w:rsid w:val="005F425D"/>
    <w:rsid w:val="005F53F2"/>
    <w:rsid w:val="005F7C1D"/>
    <w:rsid w:val="00600DD3"/>
    <w:rsid w:val="00601F5B"/>
    <w:rsid w:val="00602446"/>
    <w:rsid w:val="006030D7"/>
    <w:rsid w:val="0060505A"/>
    <w:rsid w:val="0060526C"/>
    <w:rsid w:val="00606328"/>
    <w:rsid w:val="0060652B"/>
    <w:rsid w:val="00606683"/>
    <w:rsid w:val="00606B84"/>
    <w:rsid w:val="0060715C"/>
    <w:rsid w:val="00607C57"/>
    <w:rsid w:val="006124A7"/>
    <w:rsid w:val="00612674"/>
    <w:rsid w:val="0061458A"/>
    <w:rsid w:val="00614934"/>
    <w:rsid w:val="00615570"/>
    <w:rsid w:val="006158AD"/>
    <w:rsid w:val="00616808"/>
    <w:rsid w:val="00616976"/>
    <w:rsid w:val="006175DC"/>
    <w:rsid w:val="00617A6E"/>
    <w:rsid w:val="00620934"/>
    <w:rsid w:val="00620AB7"/>
    <w:rsid w:val="00621350"/>
    <w:rsid w:val="00621441"/>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2055"/>
    <w:rsid w:val="00633389"/>
    <w:rsid w:val="00633E1E"/>
    <w:rsid w:val="00634DC9"/>
    <w:rsid w:val="00635D52"/>
    <w:rsid w:val="0063754E"/>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38F6"/>
    <w:rsid w:val="00685689"/>
    <w:rsid w:val="00685962"/>
    <w:rsid w:val="00685A30"/>
    <w:rsid w:val="00685C48"/>
    <w:rsid w:val="00691009"/>
    <w:rsid w:val="006912BB"/>
    <w:rsid w:val="00691821"/>
    <w:rsid w:val="00692C09"/>
    <w:rsid w:val="00692FA3"/>
    <w:rsid w:val="00693C4E"/>
    <w:rsid w:val="006953B6"/>
    <w:rsid w:val="0069568D"/>
    <w:rsid w:val="006961FA"/>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0FB"/>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4E8B"/>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D6BC1"/>
    <w:rsid w:val="006E0F22"/>
    <w:rsid w:val="006E2003"/>
    <w:rsid w:val="006E35A0"/>
    <w:rsid w:val="006E35C3"/>
    <w:rsid w:val="006E4901"/>
    <w:rsid w:val="006E49D7"/>
    <w:rsid w:val="006E5278"/>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744"/>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585C"/>
    <w:rsid w:val="0071687B"/>
    <w:rsid w:val="0071689A"/>
    <w:rsid w:val="00716F47"/>
    <w:rsid w:val="00717204"/>
    <w:rsid w:val="007204FD"/>
    <w:rsid w:val="007210AC"/>
    <w:rsid w:val="00721CBC"/>
    <w:rsid w:val="007224D2"/>
    <w:rsid w:val="00722665"/>
    <w:rsid w:val="00723462"/>
    <w:rsid w:val="007248F1"/>
    <w:rsid w:val="00724CA9"/>
    <w:rsid w:val="00724E2E"/>
    <w:rsid w:val="00725ED3"/>
    <w:rsid w:val="007268F5"/>
    <w:rsid w:val="00731BD1"/>
    <w:rsid w:val="00731D26"/>
    <w:rsid w:val="0073446D"/>
    <w:rsid w:val="00735365"/>
    <w:rsid w:val="007367D4"/>
    <w:rsid w:val="00736A43"/>
    <w:rsid w:val="00737986"/>
    <w:rsid w:val="00737B2F"/>
    <w:rsid w:val="00737D93"/>
    <w:rsid w:val="00740919"/>
    <w:rsid w:val="0074099B"/>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9D1"/>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0030"/>
    <w:rsid w:val="007B188A"/>
    <w:rsid w:val="007B1F35"/>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50BB"/>
    <w:rsid w:val="007D716A"/>
    <w:rsid w:val="007D7707"/>
    <w:rsid w:val="007E042D"/>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1BA"/>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21B"/>
    <w:rsid w:val="00811D16"/>
    <w:rsid w:val="00812744"/>
    <w:rsid w:val="008128C9"/>
    <w:rsid w:val="00814170"/>
    <w:rsid w:val="00814DBD"/>
    <w:rsid w:val="00816505"/>
    <w:rsid w:val="00820257"/>
    <w:rsid w:val="008203A4"/>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37DF"/>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A9D"/>
    <w:rsid w:val="00861BEB"/>
    <w:rsid w:val="00862230"/>
    <w:rsid w:val="008626E5"/>
    <w:rsid w:val="008628CD"/>
    <w:rsid w:val="008628EC"/>
    <w:rsid w:val="00862B55"/>
    <w:rsid w:val="00866029"/>
    <w:rsid w:val="00867987"/>
    <w:rsid w:val="00867C94"/>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60"/>
    <w:rsid w:val="00884CA1"/>
    <w:rsid w:val="00886035"/>
    <w:rsid w:val="00886AA6"/>
    <w:rsid w:val="00886EFE"/>
    <w:rsid w:val="008870AF"/>
    <w:rsid w:val="00887807"/>
    <w:rsid w:val="008916DE"/>
    <w:rsid w:val="008920F8"/>
    <w:rsid w:val="0089384E"/>
    <w:rsid w:val="008945C9"/>
    <w:rsid w:val="00896212"/>
    <w:rsid w:val="0089622B"/>
    <w:rsid w:val="00896A13"/>
    <w:rsid w:val="008A0AF2"/>
    <w:rsid w:val="008A120F"/>
    <w:rsid w:val="008A1E8D"/>
    <w:rsid w:val="008A24FA"/>
    <w:rsid w:val="008A2FF1"/>
    <w:rsid w:val="008A30A5"/>
    <w:rsid w:val="008A345D"/>
    <w:rsid w:val="008A3652"/>
    <w:rsid w:val="008A3C43"/>
    <w:rsid w:val="008A403C"/>
    <w:rsid w:val="008A474E"/>
    <w:rsid w:val="008A4DA3"/>
    <w:rsid w:val="008A56AD"/>
    <w:rsid w:val="008A5CEA"/>
    <w:rsid w:val="008A73D0"/>
    <w:rsid w:val="008A7905"/>
    <w:rsid w:val="008B0FF3"/>
    <w:rsid w:val="008B12AF"/>
    <w:rsid w:val="008B1605"/>
    <w:rsid w:val="008B1B4F"/>
    <w:rsid w:val="008B2AB6"/>
    <w:rsid w:val="008B4DB1"/>
    <w:rsid w:val="008B4FDA"/>
    <w:rsid w:val="008B4FDC"/>
    <w:rsid w:val="008B5A23"/>
    <w:rsid w:val="008B73CD"/>
    <w:rsid w:val="008B75BD"/>
    <w:rsid w:val="008C0E12"/>
    <w:rsid w:val="008C17DA"/>
    <w:rsid w:val="008C2D34"/>
    <w:rsid w:val="008C343E"/>
    <w:rsid w:val="008C353D"/>
    <w:rsid w:val="008C417C"/>
    <w:rsid w:val="008C56BA"/>
    <w:rsid w:val="008C5FC1"/>
    <w:rsid w:val="008C6995"/>
    <w:rsid w:val="008C6A78"/>
    <w:rsid w:val="008C750C"/>
    <w:rsid w:val="008C7692"/>
    <w:rsid w:val="008C7D42"/>
    <w:rsid w:val="008D0121"/>
    <w:rsid w:val="008D0FB6"/>
    <w:rsid w:val="008D11AA"/>
    <w:rsid w:val="008D294A"/>
    <w:rsid w:val="008D2B99"/>
    <w:rsid w:val="008D3C71"/>
    <w:rsid w:val="008D47F6"/>
    <w:rsid w:val="008D493D"/>
    <w:rsid w:val="008D5016"/>
    <w:rsid w:val="008D5429"/>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8F7047"/>
    <w:rsid w:val="00900242"/>
    <w:rsid w:val="00902BB9"/>
    <w:rsid w:val="00902D0C"/>
    <w:rsid w:val="00903898"/>
    <w:rsid w:val="0090481C"/>
    <w:rsid w:val="00904926"/>
    <w:rsid w:val="0090510C"/>
    <w:rsid w:val="00905984"/>
    <w:rsid w:val="00906104"/>
    <w:rsid w:val="00906204"/>
    <w:rsid w:val="009065B6"/>
    <w:rsid w:val="00906D65"/>
    <w:rsid w:val="009070B3"/>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2F6F"/>
    <w:rsid w:val="00925555"/>
    <w:rsid w:val="00926875"/>
    <w:rsid w:val="00930DEA"/>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1AFD"/>
    <w:rsid w:val="0094684E"/>
    <w:rsid w:val="009471C4"/>
    <w:rsid w:val="00947D03"/>
    <w:rsid w:val="0095046F"/>
    <w:rsid w:val="0095176C"/>
    <w:rsid w:val="0095199F"/>
    <w:rsid w:val="00952437"/>
    <w:rsid w:val="0095281A"/>
    <w:rsid w:val="00953F12"/>
    <w:rsid w:val="00954F59"/>
    <w:rsid w:val="00955A1E"/>
    <w:rsid w:val="00955CC1"/>
    <w:rsid w:val="00955E87"/>
    <w:rsid w:val="00956D11"/>
    <w:rsid w:val="00956F77"/>
    <w:rsid w:val="00960802"/>
    <w:rsid w:val="00961895"/>
    <w:rsid w:val="00961E4B"/>
    <w:rsid w:val="00962585"/>
    <w:rsid w:val="00962791"/>
    <w:rsid w:val="00963E00"/>
    <w:rsid w:val="009647B3"/>
    <w:rsid w:val="009648D5"/>
    <w:rsid w:val="00965350"/>
    <w:rsid w:val="00965B76"/>
    <w:rsid w:val="00965E05"/>
    <w:rsid w:val="00965FCF"/>
    <w:rsid w:val="00965FF7"/>
    <w:rsid w:val="009666E0"/>
    <w:rsid w:val="009670B1"/>
    <w:rsid w:val="00967482"/>
    <w:rsid w:val="00971CAE"/>
    <w:rsid w:val="009724A5"/>
    <w:rsid w:val="00972668"/>
    <w:rsid w:val="009732B6"/>
    <w:rsid w:val="00973601"/>
    <w:rsid w:val="0097362A"/>
    <w:rsid w:val="00973BAB"/>
    <w:rsid w:val="00973FB1"/>
    <w:rsid w:val="009746C2"/>
    <w:rsid w:val="009750D7"/>
    <w:rsid w:val="00975F7D"/>
    <w:rsid w:val="00975F7E"/>
    <w:rsid w:val="00976554"/>
    <w:rsid w:val="009771B9"/>
    <w:rsid w:val="009775DB"/>
    <w:rsid w:val="00977795"/>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5A9"/>
    <w:rsid w:val="00993AFB"/>
    <w:rsid w:val="00993B84"/>
    <w:rsid w:val="00994A77"/>
    <w:rsid w:val="00995045"/>
    <w:rsid w:val="00995499"/>
    <w:rsid w:val="00996C19"/>
    <w:rsid w:val="00997050"/>
    <w:rsid w:val="009972FA"/>
    <w:rsid w:val="00997686"/>
    <w:rsid w:val="00997D47"/>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C7F3C"/>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750"/>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65CC"/>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4A49"/>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928"/>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1EB4"/>
    <w:rsid w:val="00A82360"/>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4884"/>
    <w:rsid w:val="00AB5AF2"/>
    <w:rsid w:val="00AB5D5B"/>
    <w:rsid w:val="00AB5E50"/>
    <w:rsid w:val="00AB64C0"/>
    <w:rsid w:val="00AB77E2"/>
    <w:rsid w:val="00AB7AF9"/>
    <w:rsid w:val="00AB7D2E"/>
    <w:rsid w:val="00AC082E"/>
    <w:rsid w:val="00AC2A66"/>
    <w:rsid w:val="00AC3F2F"/>
    <w:rsid w:val="00AC45C7"/>
    <w:rsid w:val="00AC4DA4"/>
    <w:rsid w:val="00AC4EAF"/>
    <w:rsid w:val="00AC5807"/>
    <w:rsid w:val="00AC743C"/>
    <w:rsid w:val="00AC7A2E"/>
    <w:rsid w:val="00AD0142"/>
    <w:rsid w:val="00AD0AB3"/>
    <w:rsid w:val="00AD0BEB"/>
    <w:rsid w:val="00AD1BFE"/>
    <w:rsid w:val="00AD305B"/>
    <w:rsid w:val="00AD3483"/>
    <w:rsid w:val="00AD34C9"/>
    <w:rsid w:val="00AD4C2B"/>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0B6"/>
    <w:rsid w:val="00B14560"/>
    <w:rsid w:val="00B1537B"/>
    <w:rsid w:val="00B15AD9"/>
    <w:rsid w:val="00B16781"/>
    <w:rsid w:val="00B1695D"/>
    <w:rsid w:val="00B169A3"/>
    <w:rsid w:val="00B16E83"/>
    <w:rsid w:val="00B1747C"/>
    <w:rsid w:val="00B176AF"/>
    <w:rsid w:val="00B2066D"/>
    <w:rsid w:val="00B21689"/>
    <w:rsid w:val="00B217A5"/>
    <w:rsid w:val="00B2283B"/>
    <w:rsid w:val="00B22D61"/>
    <w:rsid w:val="00B2394E"/>
    <w:rsid w:val="00B24180"/>
    <w:rsid w:val="00B24FBD"/>
    <w:rsid w:val="00B25447"/>
    <w:rsid w:val="00B2561E"/>
    <w:rsid w:val="00B2568F"/>
    <w:rsid w:val="00B2572B"/>
    <w:rsid w:val="00B25FC4"/>
    <w:rsid w:val="00B26428"/>
    <w:rsid w:val="00B26608"/>
    <w:rsid w:val="00B2681D"/>
    <w:rsid w:val="00B2752E"/>
    <w:rsid w:val="00B30994"/>
    <w:rsid w:val="00B31E71"/>
    <w:rsid w:val="00B32124"/>
    <w:rsid w:val="00B323FD"/>
    <w:rsid w:val="00B32C46"/>
    <w:rsid w:val="00B333DF"/>
    <w:rsid w:val="00B34A82"/>
    <w:rsid w:val="00B34FD8"/>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8EB"/>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06D"/>
    <w:rsid w:val="00B70D51"/>
    <w:rsid w:val="00B7136F"/>
    <w:rsid w:val="00B71C3C"/>
    <w:rsid w:val="00B71D73"/>
    <w:rsid w:val="00B73AB8"/>
    <w:rsid w:val="00B73DE0"/>
    <w:rsid w:val="00B744F6"/>
    <w:rsid w:val="00B75687"/>
    <w:rsid w:val="00B75FF5"/>
    <w:rsid w:val="00B766E8"/>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0676"/>
    <w:rsid w:val="00BB1A5D"/>
    <w:rsid w:val="00BB1C9B"/>
    <w:rsid w:val="00BB3575"/>
    <w:rsid w:val="00BB4ADD"/>
    <w:rsid w:val="00BB500A"/>
    <w:rsid w:val="00BB52F9"/>
    <w:rsid w:val="00BB5B35"/>
    <w:rsid w:val="00BB5B81"/>
    <w:rsid w:val="00BB5F0B"/>
    <w:rsid w:val="00BB682B"/>
    <w:rsid w:val="00BB6EAD"/>
    <w:rsid w:val="00BB7307"/>
    <w:rsid w:val="00BC0BAC"/>
    <w:rsid w:val="00BC1555"/>
    <w:rsid w:val="00BC1804"/>
    <w:rsid w:val="00BC2255"/>
    <w:rsid w:val="00BC256B"/>
    <w:rsid w:val="00BC354F"/>
    <w:rsid w:val="00BC3E66"/>
    <w:rsid w:val="00BC42E1"/>
    <w:rsid w:val="00BC4594"/>
    <w:rsid w:val="00BC5C26"/>
    <w:rsid w:val="00BC6405"/>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26A3"/>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C8"/>
    <w:rsid w:val="00C024D3"/>
    <w:rsid w:val="00C029B6"/>
    <w:rsid w:val="00C03431"/>
    <w:rsid w:val="00C03728"/>
    <w:rsid w:val="00C03A8B"/>
    <w:rsid w:val="00C0413D"/>
    <w:rsid w:val="00C04470"/>
    <w:rsid w:val="00C0528B"/>
    <w:rsid w:val="00C05B80"/>
    <w:rsid w:val="00C10519"/>
    <w:rsid w:val="00C105F6"/>
    <w:rsid w:val="00C1134C"/>
    <w:rsid w:val="00C11929"/>
    <w:rsid w:val="00C122A6"/>
    <w:rsid w:val="00C132F1"/>
    <w:rsid w:val="00C1355F"/>
    <w:rsid w:val="00C14561"/>
    <w:rsid w:val="00C14F1A"/>
    <w:rsid w:val="00C1539A"/>
    <w:rsid w:val="00C156C3"/>
    <w:rsid w:val="00C15BC3"/>
    <w:rsid w:val="00C164BD"/>
    <w:rsid w:val="00C16602"/>
    <w:rsid w:val="00C16F3F"/>
    <w:rsid w:val="00C17414"/>
    <w:rsid w:val="00C207A1"/>
    <w:rsid w:val="00C21505"/>
    <w:rsid w:val="00C2151D"/>
    <w:rsid w:val="00C21AE0"/>
    <w:rsid w:val="00C22421"/>
    <w:rsid w:val="00C23058"/>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14F"/>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4DF"/>
    <w:rsid w:val="00C54CEE"/>
    <w:rsid w:val="00C54D58"/>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6DB1"/>
    <w:rsid w:val="00C67E80"/>
    <w:rsid w:val="00C706F4"/>
    <w:rsid w:val="00C71E26"/>
    <w:rsid w:val="00C72606"/>
    <w:rsid w:val="00C727E5"/>
    <w:rsid w:val="00C72D0E"/>
    <w:rsid w:val="00C72E21"/>
    <w:rsid w:val="00C73E62"/>
    <w:rsid w:val="00C752FC"/>
    <w:rsid w:val="00C754B2"/>
    <w:rsid w:val="00C75A7D"/>
    <w:rsid w:val="00C75BC3"/>
    <w:rsid w:val="00C7715C"/>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7E4"/>
    <w:rsid w:val="00C84D2D"/>
    <w:rsid w:val="00C8523E"/>
    <w:rsid w:val="00C85FFA"/>
    <w:rsid w:val="00C86048"/>
    <w:rsid w:val="00C864DC"/>
    <w:rsid w:val="00C901EE"/>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5F50"/>
    <w:rsid w:val="00CA6AF5"/>
    <w:rsid w:val="00CA770E"/>
    <w:rsid w:val="00CA7F13"/>
    <w:rsid w:val="00CB0129"/>
    <w:rsid w:val="00CB0901"/>
    <w:rsid w:val="00CB0ADE"/>
    <w:rsid w:val="00CB1336"/>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25A6"/>
    <w:rsid w:val="00CD3548"/>
    <w:rsid w:val="00CD4190"/>
    <w:rsid w:val="00CD435C"/>
    <w:rsid w:val="00CD43C8"/>
    <w:rsid w:val="00CD4898"/>
    <w:rsid w:val="00CD57A9"/>
    <w:rsid w:val="00CE0D95"/>
    <w:rsid w:val="00CE2264"/>
    <w:rsid w:val="00CE2E8C"/>
    <w:rsid w:val="00CE3A99"/>
    <w:rsid w:val="00CE47BE"/>
    <w:rsid w:val="00CE4D1D"/>
    <w:rsid w:val="00CE7AD7"/>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560B"/>
    <w:rsid w:val="00D46271"/>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3BA3"/>
    <w:rsid w:val="00D64761"/>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38EB"/>
    <w:rsid w:val="00D84287"/>
    <w:rsid w:val="00D84988"/>
    <w:rsid w:val="00D85304"/>
    <w:rsid w:val="00D8630B"/>
    <w:rsid w:val="00D86538"/>
    <w:rsid w:val="00D873FE"/>
    <w:rsid w:val="00D875CB"/>
    <w:rsid w:val="00D879FD"/>
    <w:rsid w:val="00D90E1A"/>
    <w:rsid w:val="00D93027"/>
    <w:rsid w:val="00D945F6"/>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055"/>
    <w:rsid w:val="00DE3538"/>
    <w:rsid w:val="00DE3C28"/>
    <w:rsid w:val="00DE3DCF"/>
    <w:rsid w:val="00DE4085"/>
    <w:rsid w:val="00DE5B89"/>
    <w:rsid w:val="00DE65EA"/>
    <w:rsid w:val="00DE72F9"/>
    <w:rsid w:val="00DE7B31"/>
    <w:rsid w:val="00DE7F8F"/>
    <w:rsid w:val="00DF0AFE"/>
    <w:rsid w:val="00DF11C4"/>
    <w:rsid w:val="00DF1625"/>
    <w:rsid w:val="00DF19A1"/>
    <w:rsid w:val="00DF1BBF"/>
    <w:rsid w:val="00DF2FEF"/>
    <w:rsid w:val="00DF4775"/>
    <w:rsid w:val="00DF5182"/>
    <w:rsid w:val="00DF68A6"/>
    <w:rsid w:val="00E01503"/>
    <w:rsid w:val="00E020C1"/>
    <w:rsid w:val="00E02F60"/>
    <w:rsid w:val="00E038DA"/>
    <w:rsid w:val="00E040F0"/>
    <w:rsid w:val="00E04589"/>
    <w:rsid w:val="00E045AE"/>
    <w:rsid w:val="00E046C2"/>
    <w:rsid w:val="00E048CF"/>
    <w:rsid w:val="00E049FC"/>
    <w:rsid w:val="00E04FA9"/>
    <w:rsid w:val="00E05F32"/>
    <w:rsid w:val="00E06E9D"/>
    <w:rsid w:val="00E070E6"/>
    <w:rsid w:val="00E10031"/>
    <w:rsid w:val="00E10BB7"/>
    <w:rsid w:val="00E124A3"/>
    <w:rsid w:val="00E15826"/>
    <w:rsid w:val="00E15A77"/>
    <w:rsid w:val="00E161F1"/>
    <w:rsid w:val="00E16822"/>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7F1"/>
    <w:rsid w:val="00E25D59"/>
    <w:rsid w:val="00E2620A"/>
    <w:rsid w:val="00E26A48"/>
    <w:rsid w:val="00E26DCE"/>
    <w:rsid w:val="00E309C1"/>
    <w:rsid w:val="00E30D12"/>
    <w:rsid w:val="00E30ED9"/>
    <w:rsid w:val="00E312FD"/>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F15"/>
    <w:rsid w:val="00E51117"/>
    <w:rsid w:val="00E51EEA"/>
    <w:rsid w:val="00E5348C"/>
    <w:rsid w:val="00E54297"/>
    <w:rsid w:val="00E5492B"/>
    <w:rsid w:val="00E54B2C"/>
    <w:rsid w:val="00E5510F"/>
    <w:rsid w:val="00E55B98"/>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0F3"/>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291"/>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64B"/>
    <w:rsid w:val="00EC2CDE"/>
    <w:rsid w:val="00EC49B0"/>
    <w:rsid w:val="00EC6281"/>
    <w:rsid w:val="00EC7188"/>
    <w:rsid w:val="00EC759E"/>
    <w:rsid w:val="00EC7897"/>
    <w:rsid w:val="00ED01B4"/>
    <w:rsid w:val="00ED0338"/>
    <w:rsid w:val="00ED0BF3"/>
    <w:rsid w:val="00ED0DE3"/>
    <w:rsid w:val="00ED1142"/>
    <w:rsid w:val="00ED1170"/>
    <w:rsid w:val="00ED2462"/>
    <w:rsid w:val="00ED2D64"/>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3CF2"/>
    <w:rsid w:val="00EF4630"/>
    <w:rsid w:val="00EF4BBA"/>
    <w:rsid w:val="00EF6526"/>
    <w:rsid w:val="00EF6939"/>
    <w:rsid w:val="00EF6DF2"/>
    <w:rsid w:val="00EF7868"/>
    <w:rsid w:val="00F00C96"/>
    <w:rsid w:val="00F01D1E"/>
    <w:rsid w:val="00F02279"/>
    <w:rsid w:val="00F025FC"/>
    <w:rsid w:val="00F02DBC"/>
    <w:rsid w:val="00F03B10"/>
    <w:rsid w:val="00F04FC3"/>
    <w:rsid w:val="00F05954"/>
    <w:rsid w:val="00F06F30"/>
    <w:rsid w:val="00F100F1"/>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11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2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0B89"/>
    <w:rsid w:val="00FB12F4"/>
    <w:rsid w:val="00FB1378"/>
    <w:rsid w:val="00FB1530"/>
    <w:rsid w:val="00FB1C56"/>
    <w:rsid w:val="00FB1CB4"/>
    <w:rsid w:val="00FB35D5"/>
    <w:rsid w:val="00FB3AFB"/>
    <w:rsid w:val="00FB3B2A"/>
    <w:rsid w:val="00FB3CC9"/>
    <w:rsid w:val="00FB4ACF"/>
    <w:rsid w:val="00FB59DC"/>
    <w:rsid w:val="00FB72F4"/>
    <w:rsid w:val="00FB78E7"/>
    <w:rsid w:val="00FB796B"/>
    <w:rsid w:val="00FC096C"/>
    <w:rsid w:val="00FC0CB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3659"/>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en-AU" w:eastAsia="en-US" w:bidi="ar-SA"/>
    </w:r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096865"/>
    <w:pPr>
      <w:spacing w:after="120"/>
    </w:p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0C6D1E"/>
    <w:rPr>
      <w:color w:val="605E5C"/>
      <w:shd w:val="clear" w:color="auto" w:fill="E1DFDD"/>
    </w:rPr>
  </w:style>
  <w:style w:type="paragraph" w:customStyle="1" w:styleId="AutoCorrect">
    <w:name w:val="AutoCorrect"/>
    <w:rsid w:val="000C6D1E"/>
    <w:rPr>
      <w:sz w:val="24"/>
      <w:szCs w:val="24"/>
    </w:rPr>
  </w:style>
  <w:style w:type="paragraph" w:customStyle="1" w:styleId="1">
    <w:name w:val="Абзац списка1"/>
    <w:basedOn w:val="Normal"/>
    <w:uiPriority w:val="34"/>
    <w:qFormat/>
    <w:rsid w:val="000C6D1E"/>
    <w:pPr>
      <w:ind w:left="708"/>
    </w:pPr>
    <w:rPr>
      <w:rFonts w:ascii="Arial Armenian" w:hAnsi="Arial Armenian"/>
      <w:sz w:val="28"/>
    </w:rPr>
  </w:style>
  <w:style w:type="paragraph" w:customStyle="1" w:styleId="TableParagraph">
    <w:name w:val="Table Paragraph"/>
    <w:basedOn w:val="Normal"/>
    <w:uiPriority w:val="1"/>
    <w:qFormat/>
    <w:rsid w:val="000C6D1E"/>
    <w:pPr>
      <w:widowControl w:val="0"/>
      <w:autoSpaceDE w:val="0"/>
      <w:autoSpaceDN w:val="0"/>
    </w:pPr>
    <w:rPr>
      <w:rFonts w:ascii="DejaVu Serif" w:eastAsia="DejaVu Serif" w:hAnsi="DejaVu Serif" w:cs="DejaVu Serif"/>
      <w:sz w:val="22"/>
      <w:szCs w:val="22"/>
    </w:rPr>
  </w:style>
  <w:style w:type="paragraph" w:customStyle="1" w:styleId="font14">
    <w:name w:val="font14"/>
    <w:basedOn w:val="Normal"/>
    <w:rsid w:val="000C6D1E"/>
    <w:pPr>
      <w:spacing w:before="100" w:beforeAutospacing="1" w:after="100" w:afterAutospacing="1"/>
    </w:pPr>
    <w:rPr>
      <w:rFonts w:ascii="Sylfaen" w:hAnsi="Sylfaen"/>
      <w:color w:val="000000"/>
      <w:sz w:val="22"/>
      <w:szCs w:val="22"/>
    </w:rPr>
  </w:style>
  <w:style w:type="paragraph" w:customStyle="1" w:styleId="font15">
    <w:name w:val="font15"/>
    <w:basedOn w:val="Normal"/>
    <w:rsid w:val="000C6D1E"/>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0C6D1E"/>
    <w:pPr>
      <w:spacing w:before="100" w:beforeAutospacing="1" w:after="100" w:afterAutospacing="1"/>
    </w:pPr>
    <w:rPr>
      <w:rFonts w:ascii="Sylfaen" w:hAnsi="Sylfaen"/>
      <w:b/>
      <w:bCs/>
      <w:color w:val="000000"/>
    </w:rPr>
  </w:style>
  <w:style w:type="paragraph" w:customStyle="1" w:styleId="font17">
    <w:name w:val="font17"/>
    <w:basedOn w:val="Normal"/>
    <w:rsid w:val="000C6D1E"/>
    <w:pPr>
      <w:spacing w:before="100" w:beforeAutospacing="1" w:after="100" w:afterAutospacing="1"/>
    </w:pPr>
    <w:rPr>
      <w:rFonts w:ascii="Arial Armenian" w:hAnsi="Arial Armenian"/>
      <w:b/>
      <w:bCs/>
      <w:color w:val="000000"/>
    </w:rPr>
  </w:style>
  <w:style w:type="paragraph" w:customStyle="1" w:styleId="font18">
    <w:name w:val="font18"/>
    <w:basedOn w:val="Normal"/>
    <w:rsid w:val="000C6D1E"/>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0C6D1E"/>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0C6D1E"/>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0C6D1E"/>
    <w:pPr>
      <w:spacing w:before="100" w:beforeAutospacing="1" w:after="100" w:afterAutospacing="1"/>
    </w:pPr>
    <w:rPr>
      <w:rFonts w:ascii="Agg_Helv4" w:hAnsi="Agg_Helv4"/>
      <w:color w:val="000000"/>
      <w:sz w:val="20"/>
      <w:szCs w:val="20"/>
    </w:rPr>
  </w:style>
  <w:style w:type="paragraph" w:customStyle="1" w:styleId="font22">
    <w:name w:val="font22"/>
    <w:basedOn w:val="Normal"/>
    <w:rsid w:val="000C6D1E"/>
    <w:pPr>
      <w:spacing w:before="100" w:beforeAutospacing="1" w:after="100" w:afterAutospacing="1"/>
    </w:pPr>
    <w:rPr>
      <w:rFonts w:ascii="Aramian Normal" w:hAnsi="Aramian Normal"/>
      <w:b/>
      <w:bCs/>
      <w:color w:val="000000"/>
      <w:sz w:val="22"/>
      <w:szCs w:val="22"/>
    </w:rPr>
  </w:style>
  <w:style w:type="paragraph" w:customStyle="1" w:styleId="xl76">
    <w:name w:val="xl76"/>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0C6D1E"/>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0C6D1E"/>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0C6D1E"/>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0C6D1E"/>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0C6D1E"/>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0C6D1E"/>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0C6D1E"/>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0C6D1E"/>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0C6D1E"/>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0C6D1E"/>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0C6D1E"/>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0C6D1E"/>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0C6D1E"/>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0C6D1E"/>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0C6D1E"/>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0C6D1E"/>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0C6D1E"/>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0C6D1E"/>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0C6D1E"/>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0C6D1E"/>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0C6D1E"/>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0C6D1E"/>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0C6D1E"/>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0C6D1E"/>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0C6D1E"/>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0C6D1E"/>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0C6D1E"/>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0C6D1E"/>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0C6D1E"/>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0C6D1E"/>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0C6D1E"/>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0C6D1E"/>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0C6D1E"/>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0C6D1E"/>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0C6D1E"/>
    <w:pPr>
      <w:spacing w:before="100" w:beforeAutospacing="1" w:after="100" w:afterAutospacing="1"/>
    </w:pPr>
    <w:rPr>
      <w:rFonts w:ascii="Times Armenian" w:hAnsi="Times Armenian"/>
    </w:rPr>
  </w:style>
  <w:style w:type="paragraph" w:customStyle="1" w:styleId="xl172">
    <w:name w:val="xl172"/>
    <w:basedOn w:val="Normal"/>
    <w:rsid w:val="000C6D1E"/>
    <w:pPr>
      <w:spacing w:before="100" w:beforeAutospacing="1" w:after="100" w:afterAutospacing="1"/>
      <w:jc w:val="center"/>
      <w:textAlignment w:val="center"/>
    </w:pPr>
    <w:rPr>
      <w:rFonts w:ascii="Times Armenian" w:hAnsi="Times Armenian"/>
      <w:b/>
      <w:bCs/>
    </w:rPr>
  </w:style>
  <w:style w:type="paragraph" w:customStyle="1" w:styleId="xl173">
    <w:name w:val="xl173"/>
    <w:basedOn w:val="Normal"/>
    <w:rsid w:val="000C6D1E"/>
    <w:pPr>
      <w:spacing w:before="100" w:beforeAutospacing="1" w:after="100" w:afterAutospacing="1"/>
      <w:jc w:val="center"/>
      <w:textAlignment w:val="center"/>
    </w:pPr>
    <w:rPr>
      <w:rFonts w:ascii="Times Armenian" w:hAnsi="Times Armenian"/>
    </w:rPr>
  </w:style>
  <w:style w:type="paragraph" w:customStyle="1" w:styleId="xl174">
    <w:name w:val="xl174"/>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5">
    <w:name w:val="xl175"/>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6">
    <w:name w:val="xl176"/>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7">
    <w:name w:val="xl177"/>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78">
    <w:name w:val="xl178"/>
    <w:basedOn w:val="Normal"/>
    <w:rsid w:val="000C6D1E"/>
    <w:pPr>
      <w:spacing w:before="100" w:beforeAutospacing="1" w:after="100" w:afterAutospacing="1"/>
      <w:jc w:val="center"/>
      <w:textAlignment w:val="center"/>
    </w:pPr>
    <w:rPr>
      <w:rFonts w:ascii="Times Armenian" w:hAnsi="Times Armenian"/>
    </w:rPr>
  </w:style>
  <w:style w:type="paragraph" w:customStyle="1" w:styleId="xl179">
    <w:name w:val="xl179"/>
    <w:basedOn w:val="Normal"/>
    <w:rsid w:val="000C6D1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0">
    <w:name w:val="xl180"/>
    <w:basedOn w:val="Normal"/>
    <w:rsid w:val="000C6D1E"/>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1">
    <w:name w:val="xl181"/>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2">
    <w:name w:val="xl182"/>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3">
    <w:name w:val="xl183"/>
    <w:basedOn w:val="Normal"/>
    <w:rsid w:val="000C6D1E"/>
    <w:pPr>
      <w:shd w:val="clear" w:color="000000" w:fill="FFFFFF"/>
      <w:spacing w:before="100" w:beforeAutospacing="1" w:after="100" w:afterAutospacing="1"/>
      <w:jc w:val="center"/>
    </w:pPr>
    <w:rPr>
      <w:rFonts w:ascii="Sylfaen" w:hAnsi="Sylfaen"/>
      <w:color w:val="000000"/>
      <w:sz w:val="20"/>
      <w:szCs w:val="20"/>
    </w:rPr>
  </w:style>
  <w:style w:type="paragraph" w:customStyle="1" w:styleId="xl184">
    <w:name w:val="xl184"/>
    <w:basedOn w:val="Normal"/>
    <w:rsid w:val="000C6D1E"/>
    <w:pPr>
      <w:spacing w:before="100" w:beforeAutospacing="1" w:after="100" w:afterAutospacing="1"/>
    </w:pPr>
    <w:rPr>
      <w:rFonts w:ascii="Times Armenian" w:hAnsi="Times Armenian"/>
    </w:rPr>
  </w:style>
  <w:style w:type="paragraph" w:customStyle="1" w:styleId="xl185">
    <w:name w:val="xl185"/>
    <w:basedOn w:val="Normal"/>
    <w:rsid w:val="000C6D1E"/>
    <w:pPr>
      <w:spacing w:before="100" w:beforeAutospacing="1" w:after="100" w:afterAutospacing="1"/>
    </w:pPr>
    <w:rPr>
      <w:rFonts w:ascii="Times Armenian" w:hAnsi="Times Armenian"/>
    </w:rPr>
  </w:style>
  <w:style w:type="paragraph" w:customStyle="1" w:styleId="xl186">
    <w:name w:val="xl186"/>
    <w:basedOn w:val="Normal"/>
    <w:rsid w:val="000C6D1E"/>
    <w:pPr>
      <w:spacing w:before="100" w:beforeAutospacing="1" w:after="100" w:afterAutospacing="1"/>
      <w:jc w:val="right"/>
    </w:pPr>
    <w:rPr>
      <w:rFonts w:ascii="Times Armenian" w:hAnsi="Times Armenian"/>
      <w:sz w:val="20"/>
      <w:szCs w:val="20"/>
    </w:rPr>
  </w:style>
  <w:style w:type="paragraph" w:customStyle="1" w:styleId="xl187">
    <w:name w:val="xl187"/>
    <w:basedOn w:val="Normal"/>
    <w:rsid w:val="000C6D1E"/>
    <w:pPr>
      <w:spacing w:before="100" w:beforeAutospacing="1" w:after="100" w:afterAutospacing="1"/>
      <w:textAlignment w:val="center"/>
    </w:pPr>
    <w:rPr>
      <w:rFonts w:ascii="Times Armenian" w:hAnsi="Times Armenian"/>
    </w:rPr>
  </w:style>
  <w:style w:type="paragraph" w:customStyle="1" w:styleId="xl188">
    <w:name w:val="xl188"/>
    <w:basedOn w:val="Normal"/>
    <w:rsid w:val="000C6D1E"/>
    <w:pPr>
      <w:spacing w:before="100" w:beforeAutospacing="1" w:after="100" w:afterAutospacing="1"/>
      <w:textAlignment w:val="center"/>
    </w:pPr>
    <w:rPr>
      <w:rFonts w:ascii="Times Armenian" w:hAnsi="Times Armenian"/>
    </w:rPr>
  </w:style>
  <w:style w:type="table" w:customStyle="1" w:styleId="TableNormal1">
    <w:name w:val="Table Normal1"/>
    <w:uiPriority w:val="2"/>
    <w:semiHidden/>
    <w:unhideWhenUsed/>
    <w:qFormat/>
    <w:rsid w:val="000C6D1E"/>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NoSpacing">
    <w:name w:val="No Spacing"/>
    <w:uiPriority w:val="1"/>
    <w:qFormat/>
    <w:rsid w:val="000C6D1E"/>
    <w:rPr>
      <w:rFonts w:asciiTheme="minorHAnsi" w:eastAsiaTheme="minorHAnsi" w:hAnsiTheme="minorHAnsi" w:cstheme="minorBidi"/>
      <w:sz w:val="22"/>
      <w:szCs w:val="22"/>
    </w:rPr>
  </w:style>
  <w:style w:type="paragraph" w:styleId="Quote">
    <w:name w:val="Quote"/>
    <w:basedOn w:val="Normal"/>
    <w:next w:val="Normal"/>
    <w:link w:val="QuoteChar"/>
    <w:uiPriority w:val="29"/>
    <w:qFormat/>
    <w:rsid w:val="000C6D1E"/>
    <w:pPr>
      <w:spacing w:after="200" w:line="276" w:lineRule="auto"/>
    </w:pPr>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0C6D1E"/>
    <w:rPr>
      <w:rFonts w:asciiTheme="minorHAnsi" w:eastAsiaTheme="minorHAnsi" w:hAnsiTheme="minorHAnsi" w:cstheme="minorBidi"/>
      <w:i/>
      <w:iCs/>
      <w:color w:val="000000" w:themeColor="text1"/>
      <w:sz w:val="22"/>
      <w:szCs w:val="22"/>
    </w:rPr>
  </w:style>
  <w:style w:type="paragraph" w:customStyle="1" w:styleId="a">
    <w:name w:val="Абзац списка"/>
    <w:basedOn w:val="Normal"/>
    <w:uiPriority w:val="34"/>
    <w:qFormat/>
    <w:rsid w:val="000C6D1E"/>
    <w:pPr>
      <w:ind w:left="708"/>
    </w:pPr>
    <w:rPr>
      <w:rFonts w:ascii="Arial Armenian" w:hAnsi="Arial Armenian"/>
      <w:sz w:val="28"/>
    </w:rPr>
  </w:style>
  <w:style w:type="character" w:customStyle="1" w:styleId="ng-binding">
    <w:name w:val="ng-binding"/>
    <w:basedOn w:val="DefaultParagraphFont"/>
    <w:rsid w:val="000C6D1E"/>
  </w:style>
  <w:style w:type="paragraph" w:customStyle="1" w:styleId="msonormal0">
    <w:name w:val="msonormal"/>
    <w:basedOn w:val="Normal"/>
    <w:uiPriority w:val="99"/>
    <w:rsid w:val="000C6D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816261">
      <w:bodyDiv w:val="1"/>
      <w:marLeft w:val="0"/>
      <w:marRight w:val="0"/>
      <w:marTop w:val="0"/>
      <w:marBottom w:val="0"/>
      <w:divBdr>
        <w:top w:val="none" w:sz="0" w:space="0" w:color="auto"/>
        <w:left w:val="none" w:sz="0" w:space="0" w:color="auto"/>
        <w:bottom w:val="none" w:sz="0" w:space="0" w:color="auto"/>
        <w:right w:val="none" w:sz="0" w:space="0" w:color="auto"/>
      </w:divBdr>
    </w:div>
    <w:div w:id="99132732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7319-54E2-40B4-B7EB-68127CD43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87</Pages>
  <Words>28188</Words>
  <Characters>160673</Characters>
  <Application>Microsoft Office Word</Application>
  <DocSecurity>0</DocSecurity>
  <Lines>1338</Lines>
  <Paragraphs>376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188485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cp:lastModifiedBy>
  <cp:revision>325</cp:revision>
  <cp:lastPrinted>2018-02-16T07:12:00Z</cp:lastPrinted>
  <dcterms:created xsi:type="dcterms:W3CDTF">2022-10-31T10:47:00Z</dcterms:created>
  <dcterms:modified xsi:type="dcterms:W3CDTF">2024-03-01T07:10:00Z</dcterms:modified>
</cp:coreProperties>
</file>